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E2847" w14:textId="1A18BFEA" w:rsidR="009E30AA" w:rsidRDefault="69D546A4" w:rsidP="00712FCB">
      <w:pPr>
        <w:spacing w:after="0" w:line="240" w:lineRule="auto"/>
        <w:ind w:left="0" w:right="0" w:firstLine="0"/>
        <w:jc w:val="right"/>
        <w:rPr>
          <w:b/>
          <w:bCs/>
        </w:rPr>
      </w:pPr>
      <w:r w:rsidRPr="7F39355D">
        <w:rPr>
          <w:b/>
          <w:bCs/>
        </w:rPr>
        <w:t>EE</w:t>
      </w:r>
      <w:r w:rsidR="7F39355D" w:rsidRPr="7F39355D">
        <w:rPr>
          <w:b/>
          <w:bCs/>
        </w:rPr>
        <w:t>LNÕU</w:t>
      </w:r>
    </w:p>
    <w:p w14:paraId="61B1918F" w14:textId="66C255C7" w:rsidR="00E67777" w:rsidRDefault="004C458A" w:rsidP="00712FCB">
      <w:pPr>
        <w:spacing w:after="0" w:line="240" w:lineRule="auto"/>
        <w:ind w:left="0" w:right="0" w:firstLine="0"/>
        <w:jc w:val="right"/>
      </w:pPr>
      <w:r>
        <w:t>2</w:t>
      </w:r>
      <w:r w:rsidR="0019541D">
        <w:t>6</w:t>
      </w:r>
      <w:r>
        <w:t>.02</w:t>
      </w:r>
      <w:r w:rsidR="00E674F0">
        <w:t>.</w:t>
      </w:r>
      <w:r>
        <w:t>2024</w:t>
      </w:r>
    </w:p>
    <w:p w14:paraId="29D6B04F" w14:textId="7CF2B161" w:rsidR="00E67777" w:rsidRDefault="00E67777" w:rsidP="00712FCB">
      <w:pPr>
        <w:spacing w:after="0" w:line="240" w:lineRule="auto"/>
        <w:ind w:left="0" w:right="0" w:firstLine="0"/>
        <w:jc w:val="center"/>
      </w:pPr>
    </w:p>
    <w:p w14:paraId="0A6959E7" w14:textId="77777777" w:rsidR="00E67777" w:rsidRDefault="00E23A95" w:rsidP="00712FCB">
      <w:pPr>
        <w:spacing w:after="0" w:line="240" w:lineRule="auto"/>
        <w:ind w:left="0" w:right="0" w:firstLine="0"/>
        <w:jc w:val="center"/>
      </w:pPr>
      <w:r>
        <w:rPr>
          <w:b/>
          <w:sz w:val="32"/>
        </w:rPr>
        <w:t xml:space="preserve"> </w:t>
      </w:r>
    </w:p>
    <w:p w14:paraId="140D2F7D" w14:textId="312A3C17" w:rsidR="00E67777" w:rsidRDefault="7F39355D" w:rsidP="00712FCB">
      <w:pPr>
        <w:pStyle w:val="Pealkiri1"/>
        <w:spacing w:line="240" w:lineRule="auto"/>
        <w:ind w:right="0"/>
      </w:pPr>
      <w:r>
        <w:t xml:space="preserve">Rahvatervishoiu seadus </w:t>
      </w:r>
    </w:p>
    <w:p w14:paraId="100C5B58" w14:textId="77777777" w:rsidR="00E67777" w:rsidRDefault="00E23A95" w:rsidP="00712FCB">
      <w:pPr>
        <w:spacing w:after="0" w:line="240" w:lineRule="auto"/>
        <w:ind w:left="0" w:right="0" w:firstLine="0"/>
        <w:jc w:val="center"/>
      </w:pPr>
      <w:r>
        <w:rPr>
          <w:b/>
        </w:rPr>
        <w:t xml:space="preserve"> </w:t>
      </w:r>
    </w:p>
    <w:p w14:paraId="65ED7DCE" w14:textId="3C500F0E" w:rsidR="00E67777" w:rsidRDefault="7F39355D" w:rsidP="00712FCB">
      <w:pPr>
        <w:spacing w:after="0" w:line="240" w:lineRule="auto"/>
        <w:ind w:left="0" w:right="0" w:firstLine="0"/>
        <w:jc w:val="center"/>
      </w:pPr>
      <w:r w:rsidRPr="7F39355D">
        <w:rPr>
          <w:b/>
          <w:bCs/>
        </w:rPr>
        <w:t>1.</w:t>
      </w:r>
      <w:r w:rsidRPr="7F39355D">
        <w:rPr>
          <w:rFonts w:ascii="Arial" w:eastAsia="Arial" w:hAnsi="Arial" w:cs="Arial"/>
          <w:b/>
          <w:bCs/>
        </w:rPr>
        <w:t xml:space="preserve"> </w:t>
      </w:r>
      <w:r w:rsidRPr="7F39355D">
        <w:rPr>
          <w:b/>
          <w:bCs/>
        </w:rPr>
        <w:t xml:space="preserve">peatükk </w:t>
      </w:r>
    </w:p>
    <w:p w14:paraId="1EBF39D1" w14:textId="77777777" w:rsidR="00015F74" w:rsidRDefault="00015F74" w:rsidP="00712FCB">
      <w:pPr>
        <w:tabs>
          <w:tab w:val="center" w:pos="4533"/>
          <w:tab w:val="left" w:pos="6098"/>
        </w:tabs>
        <w:spacing w:after="0" w:line="240" w:lineRule="auto"/>
        <w:ind w:left="0" w:right="0" w:firstLine="0"/>
        <w:jc w:val="left"/>
        <w:rPr>
          <w:b/>
          <w:bCs/>
        </w:rPr>
      </w:pPr>
    </w:p>
    <w:p w14:paraId="374D5F3D" w14:textId="04A08FF4" w:rsidR="00E67777" w:rsidRDefault="00CF1BD0" w:rsidP="00712FCB">
      <w:pPr>
        <w:tabs>
          <w:tab w:val="center" w:pos="4533"/>
          <w:tab w:val="left" w:pos="6098"/>
        </w:tabs>
        <w:spacing w:after="0" w:line="240" w:lineRule="auto"/>
        <w:ind w:left="0" w:right="0" w:firstLine="0"/>
        <w:jc w:val="left"/>
      </w:pPr>
      <w:r>
        <w:rPr>
          <w:b/>
          <w:bCs/>
        </w:rPr>
        <w:tab/>
      </w:r>
      <w:r w:rsidR="70A30FB2" w:rsidRPr="70A30FB2">
        <w:rPr>
          <w:b/>
          <w:bCs/>
        </w:rPr>
        <w:t>Üldsätted</w:t>
      </w:r>
    </w:p>
    <w:p w14:paraId="12F40E89" w14:textId="77777777" w:rsidR="00E67777" w:rsidRDefault="00E23A95" w:rsidP="00712FCB">
      <w:pPr>
        <w:spacing w:after="0" w:line="240" w:lineRule="auto"/>
        <w:ind w:left="0" w:right="0" w:firstLine="0"/>
        <w:jc w:val="left"/>
      </w:pPr>
      <w:r>
        <w:rPr>
          <w:b/>
        </w:rPr>
        <w:t xml:space="preserve"> </w:t>
      </w:r>
    </w:p>
    <w:p w14:paraId="56C7EB62" w14:textId="77777777" w:rsidR="00E67777" w:rsidRDefault="7F39355D" w:rsidP="00712FCB">
      <w:pPr>
        <w:pStyle w:val="Pealkiri2"/>
        <w:spacing w:after="0" w:line="240" w:lineRule="auto"/>
        <w:ind w:left="0" w:right="0" w:firstLine="0"/>
      </w:pPr>
      <w:r>
        <w:t xml:space="preserve">§ 1. Seaduse reguleerimisala </w:t>
      </w:r>
    </w:p>
    <w:p w14:paraId="608DEACE" w14:textId="77777777" w:rsidR="00E67777" w:rsidRDefault="00E23A95" w:rsidP="00712FCB">
      <w:pPr>
        <w:spacing w:after="0" w:line="240" w:lineRule="auto"/>
        <w:ind w:left="0" w:right="0" w:firstLine="0"/>
        <w:jc w:val="left"/>
      </w:pPr>
      <w:r>
        <w:rPr>
          <w:b/>
        </w:rPr>
        <w:t xml:space="preserve"> </w:t>
      </w:r>
    </w:p>
    <w:p w14:paraId="210548D6" w14:textId="1C9EB37F" w:rsidR="00E67777" w:rsidRDefault="7F39355D" w:rsidP="00712FCB">
      <w:pPr>
        <w:spacing w:after="0" w:line="240" w:lineRule="auto"/>
        <w:ind w:left="0" w:right="0" w:firstLine="0"/>
      </w:pPr>
      <w:r>
        <w:t xml:space="preserve">(1) Käesoleva seadusega reguleeritakse riigi ja kohaliku omavalitsuse üksuse ülesandeid rahvatervishoiu korraldamisel, ülesandeid, piiranguid ja nõudeid inimeste tervise kaitse tagamiseks, </w:t>
      </w:r>
      <w:commentRangeStart w:id="0"/>
      <w:r>
        <w:t xml:space="preserve">rahvastiku tervisega seonduvate riiklike andmekogude </w:t>
      </w:r>
      <w:commentRangeEnd w:id="0"/>
      <w:r w:rsidR="002B34C2">
        <w:rPr>
          <w:rStyle w:val="Kommentaariviide"/>
        </w:rPr>
        <w:commentReference w:id="0"/>
      </w:r>
      <w:r>
        <w:t xml:space="preserve">loomist ja pidamist, </w:t>
      </w:r>
      <w:r w:rsidR="001A53D1">
        <w:t xml:space="preserve">uuringueetika komitee moodustamist ja töökorda, </w:t>
      </w:r>
      <w:r>
        <w:t xml:space="preserve">rahvatervishoiu meetmete rahastamist, riikliku ja haldusjärelevalve tegemist seaduses sätestatud nõuete täitmise üle ning nõuete rikkumisega kaasnevat vastutust. </w:t>
      </w:r>
    </w:p>
    <w:p w14:paraId="2BAC6FC9" w14:textId="77777777" w:rsidR="00E67777" w:rsidRDefault="00E23A95" w:rsidP="00712FCB">
      <w:pPr>
        <w:spacing w:after="0" w:line="240" w:lineRule="auto"/>
        <w:ind w:left="0" w:right="0" w:firstLine="0"/>
        <w:jc w:val="left"/>
      </w:pPr>
      <w:r>
        <w:t xml:space="preserve"> </w:t>
      </w:r>
    </w:p>
    <w:p w14:paraId="6ECE3CA5" w14:textId="4467BB79" w:rsidR="00E67777" w:rsidRDefault="7F39355D" w:rsidP="00712FCB">
      <w:pPr>
        <w:spacing w:after="0" w:line="240" w:lineRule="auto"/>
        <w:ind w:left="0" w:right="0" w:firstLine="0"/>
      </w:pPr>
      <w:r>
        <w:t xml:space="preserve">(2) Käesolevas seaduses ettenähtud haldusmenetlusele kohaldatakse haldusmenetluse seaduse sätteid, arvestades käesoleva seaduse erisusi. </w:t>
      </w:r>
    </w:p>
    <w:p w14:paraId="156A6281" w14:textId="77777777" w:rsidR="00E67777" w:rsidRDefault="00E23A95" w:rsidP="00712FCB">
      <w:pPr>
        <w:spacing w:after="0" w:line="240" w:lineRule="auto"/>
        <w:ind w:left="0" w:right="0" w:firstLine="0"/>
        <w:jc w:val="left"/>
      </w:pPr>
      <w:r>
        <w:t xml:space="preserve"> </w:t>
      </w:r>
    </w:p>
    <w:p w14:paraId="0D6D14C0" w14:textId="77777777" w:rsidR="00E67777" w:rsidRDefault="7F39355D" w:rsidP="00712FCB">
      <w:pPr>
        <w:pStyle w:val="Pealkiri2"/>
        <w:spacing w:after="0" w:line="240" w:lineRule="auto"/>
        <w:ind w:left="0" w:right="0" w:firstLine="0"/>
      </w:pPr>
      <w:r>
        <w:t xml:space="preserve">§ 2. Seaduse eesmärk </w:t>
      </w:r>
    </w:p>
    <w:p w14:paraId="20876B09" w14:textId="77777777" w:rsidR="00E67777" w:rsidRDefault="00E23A95" w:rsidP="00712FCB">
      <w:pPr>
        <w:spacing w:after="0" w:line="240" w:lineRule="auto"/>
        <w:ind w:left="0" w:right="0" w:firstLine="0"/>
        <w:jc w:val="left"/>
      </w:pPr>
      <w:r>
        <w:rPr>
          <w:b/>
        </w:rPr>
        <w:t xml:space="preserve"> </w:t>
      </w:r>
    </w:p>
    <w:p w14:paraId="44CDB59C" w14:textId="68BF4E74" w:rsidR="00E67777" w:rsidRDefault="7F39355D" w:rsidP="00712FCB">
      <w:pPr>
        <w:spacing w:after="0" w:line="240" w:lineRule="auto"/>
        <w:ind w:left="0" w:right="0" w:firstLine="0"/>
      </w:pPr>
      <w:r>
        <w:t xml:space="preserve">Seaduse eesmärk on tagada inimeste tervise kaitse, luua tingimused elanike </w:t>
      </w:r>
      <w:commentRangeStart w:id="1"/>
      <w:r w:rsidR="00500DA2">
        <w:t>oodatava</w:t>
      </w:r>
      <w:r>
        <w:t xml:space="preserve"> ja tervena ela</w:t>
      </w:r>
      <w:r w:rsidR="00500DA2">
        <w:t>da jäänud</w:t>
      </w:r>
      <w:r>
        <w:t xml:space="preserve"> </w:t>
      </w:r>
      <w:del w:id="2" w:author="Merike Koppel JM" w:date="2024-03-25T14:49:00Z">
        <w:r w:rsidDel="00822C90">
          <w:delText>eluea</w:delText>
        </w:r>
      </w:del>
      <w:ins w:id="3" w:author="Merike Koppel JM" w:date="2024-03-25T14:49:00Z">
        <w:r w:rsidR="00822C90">
          <w:t>aastate</w:t>
        </w:r>
      </w:ins>
      <w:r>
        <w:t xml:space="preserve"> pikendamiseks</w:t>
      </w:r>
      <w:commentRangeEnd w:id="1"/>
      <w:r w:rsidR="0087678D">
        <w:rPr>
          <w:rStyle w:val="Kommentaariviide"/>
        </w:rPr>
        <w:commentReference w:id="1"/>
      </w:r>
      <w:r>
        <w:t xml:space="preserve">, ennetada ja vähendada ebasoovitavaid tervisemõjusid ja </w:t>
      </w:r>
      <w:r w:rsidR="00790EDC">
        <w:t xml:space="preserve">suurendada </w:t>
      </w:r>
      <w:del w:id="4" w:author="Merike Koppel JM" w:date="2024-03-25T14:49:00Z">
        <w:r w:rsidDel="00822C90">
          <w:delText xml:space="preserve">võrdsust </w:delText>
        </w:r>
      </w:del>
      <w:r>
        <w:t>elanike terviseseisundi</w:t>
      </w:r>
      <w:ins w:id="5" w:author="Merike Koppel JM" w:date="2024-03-25T14:49:00Z">
        <w:r w:rsidR="00822C90">
          <w:t>te võrdsust</w:t>
        </w:r>
      </w:ins>
      <w:del w:id="6" w:author="Merike Koppel JM" w:date="2024-03-25T14:49:00Z">
        <w:r w:rsidDel="00822C90">
          <w:delText>s</w:delText>
        </w:r>
      </w:del>
      <w:r>
        <w:t xml:space="preserve"> ning saavutada seeläbi positiivseid muutusi rahvastiku tervises. </w:t>
      </w:r>
    </w:p>
    <w:p w14:paraId="10146664" w14:textId="77777777" w:rsidR="00E67777" w:rsidRDefault="00E23A95" w:rsidP="00712FCB">
      <w:pPr>
        <w:spacing w:after="0" w:line="240" w:lineRule="auto"/>
        <w:ind w:left="0" w:right="0" w:firstLine="0"/>
        <w:jc w:val="left"/>
      </w:pPr>
      <w:r>
        <w:t xml:space="preserve"> </w:t>
      </w:r>
    </w:p>
    <w:p w14:paraId="141A2299" w14:textId="14594169" w:rsidR="00E67777" w:rsidRDefault="7F39355D" w:rsidP="00712FCB">
      <w:pPr>
        <w:pStyle w:val="Pealkiri2"/>
        <w:spacing w:after="0" w:line="240" w:lineRule="auto"/>
        <w:ind w:left="0" w:right="0" w:firstLine="0"/>
      </w:pPr>
      <w:r>
        <w:t xml:space="preserve">§ 3. Tervis, rahvastiku tervis ja avalikkus </w:t>
      </w:r>
    </w:p>
    <w:p w14:paraId="5B68B9CD" w14:textId="77777777" w:rsidR="00E67777" w:rsidRDefault="00E23A95" w:rsidP="00712FCB">
      <w:pPr>
        <w:spacing w:after="0" w:line="240" w:lineRule="auto"/>
        <w:ind w:left="0" w:right="0" w:firstLine="0"/>
        <w:jc w:val="left"/>
      </w:pPr>
      <w:r>
        <w:rPr>
          <w:b/>
        </w:rPr>
        <w:t xml:space="preserve"> </w:t>
      </w:r>
    </w:p>
    <w:p w14:paraId="360CC957" w14:textId="4127247C" w:rsidR="00E67777" w:rsidRDefault="7F39355D" w:rsidP="00712FCB">
      <w:pPr>
        <w:spacing w:after="0" w:line="240" w:lineRule="auto"/>
        <w:ind w:left="0" w:right="0" w:firstLine="0"/>
      </w:pPr>
      <w:r>
        <w:t xml:space="preserve">(1) Tervis on inimese </w:t>
      </w:r>
      <w:commentRangeStart w:id="7"/>
      <w:r>
        <w:t>füüsilise</w:t>
      </w:r>
      <w:commentRangeEnd w:id="7"/>
      <w:r w:rsidR="002F30A9">
        <w:rPr>
          <w:rStyle w:val="Kommentaariviide"/>
        </w:rPr>
        <w:commentReference w:id="7"/>
      </w:r>
      <w:r>
        <w:t xml:space="preserve">, vaimse ja sotsiaalse heaolu seisund. </w:t>
      </w:r>
    </w:p>
    <w:p w14:paraId="1B7172F4" w14:textId="77777777" w:rsidR="00E67777" w:rsidRDefault="00E23A95" w:rsidP="00712FCB">
      <w:pPr>
        <w:spacing w:after="0" w:line="240" w:lineRule="auto"/>
        <w:ind w:left="0" w:right="0" w:firstLine="0"/>
        <w:jc w:val="left"/>
      </w:pPr>
      <w:r>
        <w:t xml:space="preserve"> </w:t>
      </w:r>
    </w:p>
    <w:p w14:paraId="7F026E0F" w14:textId="4002E6C6" w:rsidR="00E67777" w:rsidRDefault="7F39355D" w:rsidP="00712FCB">
      <w:pPr>
        <w:spacing w:after="0" w:line="240" w:lineRule="auto"/>
        <w:ind w:left="0" w:right="0" w:firstLine="0"/>
      </w:pPr>
      <w:r>
        <w:t xml:space="preserve">(2) Rahvastiku tervis on kindla territooriumi elanike või eri rahvastikurühmade tervise seisund. </w:t>
      </w:r>
    </w:p>
    <w:p w14:paraId="1D48CABD" w14:textId="77777777" w:rsidR="000428B2" w:rsidRDefault="000428B2" w:rsidP="00712FCB">
      <w:pPr>
        <w:spacing w:after="0" w:line="240" w:lineRule="auto"/>
        <w:ind w:left="0" w:right="0" w:firstLine="0"/>
      </w:pPr>
    </w:p>
    <w:p w14:paraId="371B0726" w14:textId="6AE26ACD" w:rsidR="000428B2" w:rsidRDefault="7F39355D" w:rsidP="00712FCB">
      <w:pPr>
        <w:spacing w:after="0" w:line="240" w:lineRule="auto"/>
        <w:ind w:left="0" w:right="0" w:firstLine="0"/>
      </w:pPr>
      <w:r>
        <w:t xml:space="preserve">(3) Avalikkus on </w:t>
      </w:r>
      <w:ins w:id="8" w:author="Merike Koppel JM" w:date="2024-03-25T14:02:00Z">
        <w:r w:rsidR="002B34C2">
          <w:t>varem</w:t>
        </w:r>
      </w:ins>
      <w:del w:id="9" w:author="Merike Koppel JM" w:date="2024-03-25T14:02:00Z">
        <w:r w:rsidDel="002B34C2">
          <w:delText>eelnevalt</w:delText>
        </w:r>
      </w:del>
      <w:r>
        <w:t xml:space="preserve"> kindlaks määramata füüsiliste ja juriidiliste isikute ring. Avalikkuse all mõistetakse ka sotsiaalmeedias loodud suhtlusgruppe, veebilehti, foorumeid ja muud taolist.</w:t>
      </w:r>
    </w:p>
    <w:p w14:paraId="325CE300" w14:textId="77777777" w:rsidR="00E67777" w:rsidRDefault="00E23A95" w:rsidP="00712FCB">
      <w:pPr>
        <w:spacing w:after="0" w:line="240" w:lineRule="auto"/>
        <w:ind w:left="0" w:right="0" w:firstLine="0"/>
        <w:jc w:val="left"/>
      </w:pPr>
      <w:r>
        <w:rPr>
          <w:b/>
        </w:rPr>
        <w:t xml:space="preserve"> </w:t>
      </w:r>
    </w:p>
    <w:p w14:paraId="57E221C8" w14:textId="4D7C8BD7" w:rsidR="00E67777" w:rsidRDefault="7F39355D" w:rsidP="00712FCB">
      <w:pPr>
        <w:pStyle w:val="Pealkiri2"/>
        <w:spacing w:after="0" w:line="240" w:lineRule="auto"/>
        <w:ind w:left="0" w:right="0" w:firstLine="0"/>
      </w:pPr>
      <w:r>
        <w:t xml:space="preserve">§ 4. </w:t>
      </w:r>
      <w:commentRangeStart w:id="10"/>
      <w:r>
        <w:t xml:space="preserve">Elukeskkond, </w:t>
      </w:r>
      <w:commentRangeEnd w:id="10"/>
      <w:r w:rsidR="008F5C97">
        <w:rPr>
          <w:rStyle w:val="Kommentaariviide"/>
          <w:b w:val="0"/>
        </w:rPr>
        <w:commentReference w:id="10"/>
      </w:r>
      <w:r>
        <w:t xml:space="preserve">tervisemõjur ja tervisemõju </w:t>
      </w:r>
    </w:p>
    <w:p w14:paraId="25DD3341" w14:textId="77777777" w:rsidR="00E67777" w:rsidRDefault="00E23A95" w:rsidP="00712FCB">
      <w:pPr>
        <w:spacing w:after="0" w:line="240" w:lineRule="auto"/>
        <w:ind w:left="0" w:right="0" w:firstLine="0"/>
        <w:jc w:val="left"/>
      </w:pPr>
      <w:r>
        <w:rPr>
          <w:b/>
        </w:rPr>
        <w:t xml:space="preserve"> </w:t>
      </w:r>
    </w:p>
    <w:p w14:paraId="586C8914" w14:textId="4237F3FC" w:rsidR="00E67777" w:rsidRDefault="7F39355D" w:rsidP="00712FCB">
      <w:pPr>
        <w:spacing w:after="0" w:line="240" w:lineRule="auto"/>
        <w:ind w:left="0" w:right="0" w:firstLine="0"/>
      </w:pPr>
      <w:r>
        <w:t xml:space="preserve">(1) Elukeskkond käesoleva seaduse tähenduses on inimest ümbritsev </w:t>
      </w:r>
      <w:proofErr w:type="spellStart"/>
      <w:r>
        <w:t>sotsiaal-majanduslike</w:t>
      </w:r>
      <w:proofErr w:type="spellEnd"/>
      <w:r>
        <w:t xml:space="preserve">, </w:t>
      </w:r>
      <w:proofErr w:type="spellStart"/>
      <w:r>
        <w:t>psühhosotsiaalsete</w:t>
      </w:r>
      <w:proofErr w:type="spellEnd"/>
      <w:r>
        <w:t xml:space="preserve"> ning loodusliku ja tehisliku keskkonna tegurite kogum, mis mõjutab või võib mõjutada inimese tervist. Elukeskkonna mõistet võib seaduse alusel antud Vabariigi Valitsuse või valdkonna eest vastutava ministri määruses täpsustada.</w:t>
      </w:r>
    </w:p>
    <w:p w14:paraId="23DD831B" w14:textId="77777777" w:rsidR="00E67777" w:rsidRDefault="00E23A95" w:rsidP="00712FCB">
      <w:pPr>
        <w:spacing w:after="0" w:line="240" w:lineRule="auto"/>
        <w:ind w:left="0" w:right="0" w:firstLine="0"/>
        <w:jc w:val="left"/>
      </w:pPr>
      <w:r>
        <w:t xml:space="preserve"> </w:t>
      </w:r>
    </w:p>
    <w:p w14:paraId="17809894" w14:textId="73E1885E" w:rsidR="00E67777" w:rsidRPr="00916514" w:rsidRDefault="7F39355D" w:rsidP="00712FCB">
      <w:pPr>
        <w:spacing w:after="0" w:line="240" w:lineRule="auto"/>
        <w:ind w:left="0" w:right="0" w:firstLine="0"/>
        <w:rPr>
          <w:color w:val="auto"/>
        </w:rPr>
      </w:pPr>
      <w:r>
        <w:t xml:space="preserve">(2) Tervisemõjur on riski- või kaitsetegur, mis võib avaldada inimese või rahvastiku </w:t>
      </w:r>
      <w:r w:rsidRPr="7F39355D">
        <w:rPr>
          <w:color w:val="auto"/>
        </w:rPr>
        <w:t xml:space="preserve">tervisekäitumisele, tervisealastele hoiakutele ja tervisele </w:t>
      </w:r>
      <w:commentRangeStart w:id="11"/>
      <w:r w:rsidRPr="7F39355D">
        <w:rPr>
          <w:color w:val="auto"/>
        </w:rPr>
        <w:t xml:space="preserve">vastavalt </w:t>
      </w:r>
      <w:commentRangeEnd w:id="11"/>
      <w:r w:rsidR="001830E7">
        <w:rPr>
          <w:rStyle w:val="Kommentaariviide"/>
        </w:rPr>
        <w:commentReference w:id="11"/>
      </w:r>
      <w:r w:rsidRPr="7F39355D">
        <w:rPr>
          <w:color w:val="auto"/>
        </w:rPr>
        <w:t>ebasoovitavat või soovitavat mõju</w:t>
      </w:r>
      <w:r w:rsidR="00FC4200">
        <w:rPr>
          <w:color w:val="auto"/>
        </w:rPr>
        <w:t xml:space="preserve">. </w:t>
      </w:r>
      <w:r w:rsidR="00D47A97">
        <w:rPr>
          <w:color w:val="auto"/>
        </w:rPr>
        <w:t>Riskiteguri mõju sõltub selle tõenäosuse realiseerumisest.</w:t>
      </w:r>
    </w:p>
    <w:p w14:paraId="28CE8CB7" w14:textId="77777777" w:rsidR="00E67777" w:rsidRPr="00916514" w:rsidRDefault="00E23A95" w:rsidP="00712FCB">
      <w:pPr>
        <w:spacing w:after="0" w:line="240" w:lineRule="auto"/>
        <w:ind w:left="0" w:right="0" w:firstLine="0"/>
        <w:jc w:val="left"/>
        <w:rPr>
          <w:color w:val="auto"/>
        </w:rPr>
      </w:pPr>
      <w:r w:rsidRPr="00916514">
        <w:rPr>
          <w:color w:val="auto"/>
        </w:rPr>
        <w:lastRenderedPageBreak/>
        <w:t xml:space="preserve"> </w:t>
      </w:r>
    </w:p>
    <w:p w14:paraId="02430D59" w14:textId="5E6B211A" w:rsidR="00434729" w:rsidRDefault="7F39355D" w:rsidP="00712FCB">
      <w:pPr>
        <w:spacing w:after="0" w:line="240" w:lineRule="auto"/>
        <w:ind w:left="0" w:right="0" w:firstLine="0"/>
      </w:pPr>
      <w:r w:rsidRPr="7F39355D">
        <w:rPr>
          <w:color w:val="auto"/>
        </w:rPr>
        <w:t xml:space="preserve">(3) Tervisemõju on tervisemõjuri põhjustatud </w:t>
      </w:r>
      <w:ins w:id="12" w:author="Merike Koppel JM" w:date="2024-03-25T14:11:00Z">
        <w:r w:rsidR="00E130F7">
          <w:rPr>
            <w:color w:val="auto"/>
          </w:rPr>
          <w:t xml:space="preserve">ning </w:t>
        </w:r>
      </w:ins>
      <w:r w:rsidRPr="7F39355D">
        <w:rPr>
          <w:color w:val="auto"/>
        </w:rPr>
        <w:t xml:space="preserve">inimese ja </w:t>
      </w:r>
      <w:r>
        <w:t>tema järeltulijate tervist soodustav</w:t>
      </w:r>
      <w:del w:id="13" w:author="Merike Koppel JM" w:date="2024-03-25T14:11:00Z">
        <w:r w:rsidDel="00E130F7">
          <w:delText>ad</w:delText>
        </w:r>
      </w:del>
      <w:r>
        <w:t xml:space="preserve"> või kahjustav</w:t>
      </w:r>
      <w:del w:id="14" w:author="Merike Koppel JM" w:date="2024-03-25T14:08:00Z">
        <w:r w:rsidDel="00E130F7">
          <w:delText>ad</w:delText>
        </w:r>
      </w:del>
      <w:r>
        <w:t xml:space="preserve"> muutus</w:t>
      </w:r>
      <w:del w:id="15" w:author="Merike Koppel JM" w:date="2024-03-25T14:08:00Z">
        <w:r w:rsidDel="00E130F7">
          <w:delText>ed, mis toimuvad</w:delText>
        </w:r>
      </w:del>
      <w:r>
        <w:t xml:space="preserve"> </w:t>
      </w:r>
      <w:commentRangeStart w:id="16"/>
      <w:del w:id="17" w:author="Merike Koppel JM" w:date="2024-03-25T14:11:00Z">
        <w:r w:rsidDel="00E130F7">
          <w:delText>tema</w:delText>
        </w:r>
      </w:del>
      <w:ins w:id="18" w:author="Merike Koppel JM" w:date="2024-03-25T14:11:00Z">
        <w:r w:rsidR="00E130F7">
          <w:t>nende</w:t>
        </w:r>
      </w:ins>
      <w:del w:id="19" w:author="Merike Koppel JM" w:date="2024-03-26T09:40:00Z">
        <w:r w:rsidDel="008F5C97">
          <w:delText>:</w:delText>
        </w:r>
      </w:del>
    </w:p>
    <w:p w14:paraId="372F73CB" w14:textId="1A4C1F24" w:rsidR="005539F1" w:rsidRPr="003A09A6" w:rsidRDefault="7F39355D" w:rsidP="00712FCB">
      <w:pPr>
        <w:keepNext/>
        <w:keepLines/>
        <w:spacing w:after="0" w:line="240" w:lineRule="auto"/>
        <w:ind w:left="0" w:right="0" w:firstLine="0"/>
        <w:outlineLvl w:val="1"/>
        <w:rPr>
          <w:color w:val="000000" w:themeColor="text1"/>
        </w:rPr>
      </w:pPr>
      <w:r w:rsidRPr="7F39355D">
        <w:rPr>
          <w:color w:val="000000" w:themeColor="text1"/>
        </w:rPr>
        <w:t>1) organismis, sealhulgas elundites, kudedes ja rakkudes või nende talitluses;</w:t>
      </w:r>
    </w:p>
    <w:p w14:paraId="4E67E182" w14:textId="1C088FF2" w:rsidR="00434729" w:rsidRDefault="7F39355D" w:rsidP="00712FCB">
      <w:pPr>
        <w:spacing w:after="0" w:line="240" w:lineRule="auto"/>
        <w:ind w:left="0" w:right="0" w:firstLine="0"/>
      </w:pPr>
      <w:r>
        <w:t>2) käitumises;</w:t>
      </w:r>
    </w:p>
    <w:p w14:paraId="207EDBDD" w14:textId="4A6F9B3C" w:rsidR="00611767" w:rsidRDefault="7F39355D" w:rsidP="00712FCB">
      <w:pPr>
        <w:spacing w:after="0" w:line="240" w:lineRule="auto"/>
        <w:ind w:left="0" w:right="0" w:firstLine="0"/>
      </w:pPr>
      <w:r>
        <w:t>3) hoiakutes;</w:t>
      </w:r>
    </w:p>
    <w:p w14:paraId="7A154666" w14:textId="7153EAC1" w:rsidR="00981318" w:rsidRDefault="7F39355D" w:rsidP="00712FCB">
      <w:pPr>
        <w:spacing w:after="0" w:line="240" w:lineRule="auto"/>
        <w:ind w:left="0" w:right="0" w:firstLine="0"/>
      </w:pPr>
      <w:r>
        <w:t xml:space="preserve">4) </w:t>
      </w:r>
      <w:proofErr w:type="spellStart"/>
      <w:r>
        <w:t>psühhosotsiaalses</w:t>
      </w:r>
      <w:proofErr w:type="spellEnd"/>
      <w:r>
        <w:t xml:space="preserve"> toimimises.</w:t>
      </w:r>
      <w:commentRangeEnd w:id="16"/>
      <w:r w:rsidR="00074EAE">
        <w:rPr>
          <w:rStyle w:val="Kommentaariviide"/>
        </w:rPr>
        <w:commentReference w:id="16"/>
      </w:r>
    </w:p>
    <w:p w14:paraId="0DFAE634" w14:textId="6D1BC6C0" w:rsidR="00E67777" w:rsidRDefault="00E67777" w:rsidP="00712FCB">
      <w:pPr>
        <w:spacing w:after="0" w:line="240" w:lineRule="auto"/>
        <w:ind w:left="0" w:right="0" w:firstLine="0"/>
        <w:jc w:val="left"/>
      </w:pPr>
    </w:p>
    <w:p w14:paraId="658F014A" w14:textId="43B4F96C" w:rsidR="00E67777" w:rsidRPr="000607D0" w:rsidRDefault="7F39355D" w:rsidP="00712FCB">
      <w:pPr>
        <w:spacing w:after="0" w:line="240" w:lineRule="auto"/>
        <w:ind w:left="0" w:right="0" w:firstLine="0"/>
      </w:pPr>
      <w:r w:rsidRPr="7F39355D">
        <w:rPr>
          <w:b/>
          <w:bCs/>
        </w:rPr>
        <w:t xml:space="preserve">§ 5. Rahvatervishoid, rahvatervishoiu põhimõtted ja meetmed </w:t>
      </w:r>
    </w:p>
    <w:p w14:paraId="6C1031F9" w14:textId="77777777" w:rsidR="00E67777" w:rsidRDefault="00E23A95" w:rsidP="00712FCB">
      <w:pPr>
        <w:spacing w:after="0" w:line="240" w:lineRule="auto"/>
        <w:ind w:left="0" w:right="0" w:firstLine="0"/>
        <w:jc w:val="left"/>
      </w:pPr>
      <w:r>
        <w:rPr>
          <w:b/>
        </w:rPr>
        <w:t xml:space="preserve"> </w:t>
      </w:r>
    </w:p>
    <w:p w14:paraId="609BF2DF" w14:textId="672B8321" w:rsidR="00E67777" w:rsidRDefault="7F39355D" w:rsidP="00712FCB">
      <w:pPr>
        <w:spacing w:after="0" w:line="240" w:lineRule="auto"/>
        <w:ind w:left="0" w:right="0" w:firstLine="0"/>
      </w:pPr>
      <w:r>
        <w:t xml:space="preserve">(1) Rahvatervishoid on </w:t>
      </w:r>
      <w:proofErr w:type="spellStart"/>
      <w:r>
        <w:t>sektoritevaheline</w:t>
      </w:r>
      <w:proofErr w:type="spellEnd"/>
      <w:r>
        <w:t xml:space="preserve"> valdkond, mis hõlmab kõiki rahvastiku tervist parandavaid ning ebasoovitavat tervisemõju ennetavaid ja vähendavaid organiseeritud tegevusi eesmärgiga pikendada elanike eluiga, parandada nende elukvaliteeti ja vähendada tervisealast ebavõrdsust. </w:t>
      </w:r>
    </w:p>
    <w:p w14:paraId="4CE745D7" w14:textId="77777777" w:rsidR="00E67777" w:rsidRDefault="00E23A95" w:rsidP="00712FCB">
      <w:pPr>
        <w:spacing w:after="0" w:line="240" w:lineRule="auto"/>
        <w:ind w:left="0" w:right="0" w:firstLine="0"/>
        <w:jc w:val="left"/>
      </w:pPr>
      <w:r>
        <w:t xml:space="preserve"> </w:t>
      </w:r>
    </w:p>
    <w:p w14:paraId="00B558E8" w14:textId="49F22C06" w:rsidR="00E67777" w:rsidRDefault="7F39355D" w:rsidP="00712FCB">
      <w:pPr>
        <w:spacing w:after="0" w:line="240" w:lineRule="auto"/>
        <w:ind w:left="0" w:right="0" w:firstLine="0"/>
      </w:pPr>
      <w:r>
        <w:t xml:space="preserve">(2) Rahvatervishoiu poliitika ja meetmete kavandamisel ning elluviimisel lähtutakse järgmistest põhimõtetest: </w:t>
      </w:r>
    </w:p>
    <w:p w14:paraId="5C27F250" w14:textId="75829287" w:rsidR="00E67777" w:rsidRDefault="7F39355D" w:rsidP="00712FCB">
      <w:pPr>
        <w:spacing w:after="0" w:line="240" w:lineRule="auto"/>
        <w:ind w:left="0" w:right="0" w:firstLine="0"/>
      </w:pPr>
      <w:r>
        <w:t xml:space="preserve">1) ühise vastutuse põhimõte, </w:t>
      </w:r>
      <w:commentRangeStart w:id="20"/>
      <w:r>
        <w:t xml:space="preserve">mis eeldab </w:t>
      </w:r>
      <w:del w:id="21" w:author="Merike Koppel JM" w:date="2024-03-25T14:12:00Z">
        <w:r w:rsidDel="00E130F7">
          <w:delText xml:space="preserve">ühiskonnas </w:delText>
        </w:r>
      </w:del>
      <w:r>
        <w:t>kõigi</w:t>
      </w:r>
      <w:ins w:id="22" w:author="Merike Koppel JM" w:date="2024-03-25T14:12:00Z">
        <w:r w:rsidR="00E130F7">
          <w:t>lt</w:t>
        </w:r>
      </w:ins>
      <w:r>
        <w:t xml:space="preserve"> inimeste</w:t>
      </w:r>
      <w:ins w:id="23" w:author="Merike Koppel JM" w:date="2024-03-25T14:12:00Z">
        <w:r w:rsidR="00E130F7">
          <w:t>lt</w:t>
        </w:r>
      </w:ins>
      <w:r>
        <w:t>, organisatsioonide</w:t>
      </w:r>
      <w:ins w:id="24" w:author="Merike Koppel JM" w:date="2024-03-25T14:12:00Z">
        <w:r w:rsidR="00E130F7">
          <w:t>lt</w:t>
        </w:r>
      </w:ins>
      <w:r>
        <w:t>, kogukondade</w:t>
      </w:r>
      <w:ins w:id="25" w:author="Merike Koppel JM" w:date="2024-03-25T14:12:00Z">
        <w:r w:rsidR="00E130F7">
          <w:t>lt</w:t>
        </w:r>
      </w:ins>
      <w:r>
        <w:t xml:space="preserve"> ja sektorite</w:t>
      </w:r>
      <w:ins w:id="26" w:author="Merike Koppel JM" w:date="2024-03-25T14:12:00Z">
        <w:r w:rsidR="00E130F7">
          <w:t>lt</w:t>
        </w:r>
      </w:ins>
      <w:r>
        <w:t xml:space="preserve"> vastutuse võtmist </w:t>
      </w:r>
      <w:commentRangeEnd w:id="20"/>
      <w:r w:rsidR="00E6632E">
        <w:rPr>
          <w:rStyle w:val="Kommentaariviide"/>
        </w:rPr>
        <w:commentReference w:id="20"/>
      </w:r>
      <w:r>
        <w:t xml:space="preserve">rahvastiku tervise eest; </w:t>
      </w:r>
    </w:p>
    <w:p w14:paraId="6407B3A9" w14:textId="621B871F" w:rsidR="00E67777" w:rsidRDefault="7F39355D" w:rsidP="00712FCB">
      <w:pPr>
        <w:spacing w:after="0" w:line="240" w:lineRule="auto"/>
        <w:ind w:left="0" w:right="0" w:firstLine="0"/>
      </w:pPr>
      <w:r>
        <w:t xml:space="preserve">2) tervise kõrgetasemelise kaitse põhimõte, mis eeldab iga otsuse puhul selle rahvastiku tervisele </w:t>
      </w:r>
      <w:commentRangeStart w:id="27"/>
      <w:r>
        <w:t>avald</w:t>
      </w:r>
      <w:ins w:id="28" w:author="Merike Koppel JM" w:date="2024-03-25T14:13:00Z">
        <w:r w:rsidR="00E130F7">
          <w:t>ata</w:t>
        </w:r>
      </w:ins>
      <w:del w:id="29" w:author="Merike Koppel JM" w:date="2024-03-25T14:13:00Z">
        <w:r w:rsidDel="00E130F7">
          <w:delText>u</w:delText>
        </w:r>
      </w:del>
      <w:r>
        <w:t>va</w:t>
      </w:r>
      <w:commentRangeEnd w:id="27"/>
      <w:r w:rsidR="00681713">
        <w:rPr>
          <w:rStyle w:val="Kommentaariviide"/>
        </w:rPr>
        <w:commentReference w:id="27"/>
      </w:r>
      <w:r>
        <w:t xml:space="preserve"> mõjuga arvestamist ning inimese tervise kõrgelt väärtustamist. </w:t>
      </w:r>
    </w:p>
    <w:p w14:paraId="7D149327" w14:textId="77777777" w:rsidR="00E67777" w:rsidRDefault="00E23A95" w:rsidP="00712FCB">
      <w:pPr>
        <w:spacing w:after="0" w:line="240" w:lineRule="auto"/>
        <w:ind w:left="0" w:right="0" w:firstLine="0"/>
        <w:jc w:val="left"/>
      </w:pPr>
      <w:r>
        <w:t xml:space="preserve"> </w:t>
      </w:r>
    </w:p>
    <w:p w14:paraId="6FD29B9E" w14:textId="10D1771C" w:rsidR="00E67777" w:rsidRDefault="7F39355D" w:rsidP="00712FCB">
      <w:pPr>
        <w:spacing w:after="0" w:line="240" w:lineRule="auto"/>
        <w:ind w:left="0" w:right="0" w:firstLine="0"/>
      </w:pPr>
      <w:r>
        <w:t xml:space="preserve">(3) Rahvatervishoiu meetmed on: </w:t>
      </w:r>
    </w:p>
    <w:p w14:paraId="44180BE6" w14:textId="29C41082" w:rsidR="00E67777" w:rsidRDefault="7F39355D" w:rsidP="00712FCB">
      <w:pPr>
        <w:spacing w:after="0" w:line="240" w:lineRule="auto"/>
        <w:ind w:left="0" w:right="0" w:firstLine="0"/>
      </w:pPr>
      <w:r>
        <w:t xml:space="preserve">1) rahvastiku tervise jälgimine ja analüüsimine; </w:t>
      </w:r>
    </w:p>
    <w:p w14:paraId="4BC3A954" w14:textId="4D96CBC5" w:rsidR="00E67777" w:rsidRDefault="7F39355D" w:rsidP="00712FCB">
      <w:pPr>
        <w:spacing w:after="0" w:line="240" w:lineRule="auto"/>
        <w:ind w:left="0" w:right="0" w:firstLine="0"/>
      </w:pPr>
      <w:r>
        <w:t xml:space="preserve">2) elanike, organisatsioonide ja kogukondade tervisealane </w:t>
      </w:r>
      <w:proofErr w:type="spellStart"/>
      <w:r>
        <w:t>võimestamine</w:t>
      </w:r>
      <w:proofErr w:type="spellEnd"/>
      <w:r>
        <w:t xml:space="preserve">, sealhulgas tõenduspõhise terviseteabe kättesaadavaks tegemine ja elanike terviseharituse parandamine; </w:t>
      </w:r>
    </w:p>
    <w:p w14:paraId="746214EF" w14:textId="39D623F1" w:rsidR="00E67777" w:rsidRDefault="7F39355D" w:rsidP="00712FCB">
      <w:pPr>
        <w:spacing w:after="0" w:line="240" w:lineRule="auto"/>
        <w:ind w:left="0" w:right="0" w:firstLine="0"/>
      </w:pPr>
      <w:r>
        <w:t xml:space="preserve">3) elanike tervist, heaolu ja turvalisust toetava elukeskkonna kujundamine; </w:t>
      </w:r>
    </w:p>
    <w:p w14:paraId="536E1920" w14:textId="1FD94EAD" w:rsidR="00E67777" w:rsidRDefault="7F39355D" w:rsidP="00712FCB">
      <w:pPr>
        <w:spacing w:after="0" w:line="240" w:lineRule="auto"/>
        <w:ind w:left="0" w:right="0" w:firstLine="0"/>
      </w:pPr>
      <w:r>
        <w:t xml:space="preserve">4) </w:t>
      </w:r>
      <w:proofErr w:type="spellStart"/>
      <w:r>
        <w:t>tervisedenduse</w:t>
      </w:r>
      <w:proofErr w:type="spellEnd"/>
      <w:r>
        <w:t xml:space="preserve"> ja keskkonnatervishoiu meetmete ning muude rahvastiku tervist toetavate meetmete elluviimine. </w:t>
      </w:r>
    </w:p>
    <w:p w14:paraId="253B9705" w14:textId="77777777" w:rsidR="00E67777" w:rsidRDefault="00E23A95" w:rsidP="00712FCB">
      <w:pPr>
        <w:spacing w:after="0" w:line="240" w:lineRule="auto"/>
        <w:ind w:left="0" w:right="0" w:firstLine="0"/>
        <w:jc w:val="left"/>
      </w:pPr>
      <w:r>
        <w:t xml:space="preserve"> </w:t>
      </w:r>
    </w:p>
    <w:p w14:paraId="112EAA63" w14:textId="4668DE32" w:rsidR="00E67777" w:rsidRDefault="7F39355D" w:rsidP="00712FCB">
      <w:pPr>
        <w:pStyle w:val="Pealkiri2"/>
        <w:spacing w:after="0" w:line="240" w:lineRule="auto"/>
        <w:ind w:left="0" w:right="0" w:firstLine="0"/>
      </w:pPr>
      <w:r>
        <w:t xml:space="preserve">§ 6. </w:t>
      </w:r>
      <w:proofErr w:type="spellStart"/>
      <w:r>
        <w:t>Tervisedendus</w:t>
      </w:r>
      <w:proofErr w:type="spellEnd"/>
      <w:r>
        <w:t xml:space="preserve"> ja </w:t>
      </w:r>
      <w:proofErr w:type="spellStart"/>
      <w:r>
        <w:t>tervisedenduse</w:t>
      </w:r>
      <w:proofErr w:type="spellEnd"/>
      <w:r>
        <w:t xml:space="preserve"> meetmed </w:t>
      </w:r>
    </w:p>
    <w:p w14:paraId="752553BD" w14:textId="77777777" w:rsidR="00E67777" w:rsidRDefault="00E23A95" w:rsidP="00712FCB">
      <w:pPr>
        <w:spacing w:after="0" w:line="240" w:lineRule="auto"/>
        <w:ind w:left="0" w:right="0" w:firstLine="0"/>
        <w:jc w:val="left"/>
      </w:pPr>
      <w:r>
        <w:rPr>
          <w:b/>
        </w:rPr>
        <w:t xml:space="preserve"> </w:t>
      </w:r>
    </w:p>
    <w:p w14:paraId="3DCC6F09" w14:textId="12E44066" w:rsidR="00E67777" w:rsidRDefault="7F39355D" w:rsidP="00712FCB">
      <w:pPr>
        <w:spacing w:after="0" w:line="240" w:lineRule="auto"/>
        <w:ind w:left="0" w:right="0" w:firstLine="0"/>
      </w:pPr>
      <w:r>
        <w:t xml:space="preserve">(1) </w:t>
      </w:r>
      <w:proofErr w:type="spellStart"/>
      <w:r>
        <w:t>Tervisedendus</w:t>
      </w:r>
      <w:proofErr w:type="spellEnd"/>
      <w:r>
        <w:t xml:space="preserve"> on rahvatervishoiu haru, mille meetmete eesmärk on vähendada riskitegureid, ennetada ja ohjata nende toimet ning suurendada kaitsetegureid, et võimaldada elanikel saada suurem kontroll oma tervise üle ja seda seeläbi tugevdada. </w:t>
      </w:r>
    </w:p>
    <w:p w14:paraId="56051E44" w14:textId="77777777" w:rsidR="00E67777" w:rsidRDefault="00E23A95" w:rsidP="00712FCB">
      <w:pPr>
        <w:spacing w:after="0" w:line="240" w:lineRule="auto"/>
        <w:ind w:left="0" w:right="0" w:firstLine="0"/>
        <w:jc w:val="left"/>
      </w:pPr>
      <w:r>
        <w:t xml:space="preserve"> </w:t>
      </w:r>
    </w:p>
    <w:p w14:paraId="3E427B7C" w14:textId="05728B64" w:rsidR="00E67777" w:rsidRDefault="7F39355D" w:rsidP="00712FCB">
      <w:pPr>
        <w:spacing w:after="0" w:line="240" w:lineRule="auto"/>
        <w:ind w:left="0" w:right="0" w:firstLine="0"/>
      </w:pPr>
      <w:r>
        <w:t xml:space="preserve">(2) </w:t>
      </w:r>
      <w:proofErr w:type="spellStart"/>
      <w:r>
        <w:t>Tervisedenduse</w:t>
      </w:r>
      <w:proofErr w:type="spellEnd"/>
      <w:r>
        <w:t xml:space="preserve"> meetmed on: </w:t>
      </w:r>
    </w:p>
    <w:p w14:paraId="12F223F3" w14:textId="3837C724" w:rsidR="00E67777" w:rsidRDefault="7F39355D" w:rsidP="00712FCB">
      <w:pPr>
        <w:spacing w:after="0" w:line="240" w:lineRule="auto"/>
        <w:ind w:left="0" w:right="0" w:firstLine="0"/>
      </w:pPr>
      <w:r>
        <w:t xml:space="preserve">1) vigastuste ennetamine ja vähendamine; </w:t>
      </w:r>
    </w:p>
    <w:p w14:paraId="4EDF8858" w14:textId="1B4753F0" w:rsidR="00A11708" w:rsidRDefault="7F39355D" w:rsidP="00712FCB">
      <w:pPr>
        <w:spacing w:after="0" w:line="240" w:lineRule="auto"/>
        <w:ind w:left="0" w:right="0" w:firstLine="0"/>
      </w:pPr>
      <w:r>
        <w:t>2) nakkushaiguste leviku ennetamine ja vähendamine;</w:t>
      </w:r>
    </w:p>
    <w:p w14:paraId="19E16613" w14:textId="25CE7F01" w:rsidR="00E67777" w:rsidRDefault="7F39355D" w:rsidP="00712FCB">
      <w:pPr>
        <w:spacing w:after="0" w:line="240" w:lineRule="auto"/>
        <w:ind w:left="0" w:right="0" w:firstLine="0"/>
      </w:pPr>
      <w:r>
        <w:t xml:space="preserve">3) uimastavate ja sõltuvust tekitavate ainete tarvitamise ennetamine ja vähendamine; </w:t>
      </w:r>
    </w:p>
    <w:p w14:paraId="6C09C1E8" w14:textId="709A2C01" w:rsidR="00E67777" w:rsidRDefault="7F39355D" w:rsidP="00712FCB">
      <w:pPr>
        <w:spacing w:after="0" w:line="240" w:lineRule="auto"/>
        <w:ind w:left="0" w:right="0" w:firstLine="0"/>
      </w:pPr>
      <w:r>
        <w:t>4) tasakaalustatud toitumise ja kehalise aktiivsuse edendamine</w:t>
      </w:r>
      <w:r w:rsidR="009E0099">
        <w:t>, istuva eluviisi vähendamine</w:t>
      </w:r>
      <w:r>
        <w:t xml:space="preserve">; </w:t>
      </w:r>
    </w:p>
    <w:p w14:paraId="73BEE3B7" w14:textId="3EC3E9CF" w:rsidR="00E67777" w:rsidRDefault="7F39355D" w:rsidP="00712FCB">
      <w:pPr>
        <w:spacing w:after="0" w:line="240" w:lineRule="auto"/>
        <w:ind w:left="0" w:right="0" w:firstLine="0"/>
      </w:pPr>
      <w:r>
        <w:t xml:space="preserve">5) vaimse tervise edendamine; </w:t>
      </w:r>
    </w:p>
    <w:p w14:paraId="6DFE0CFC" w14:textId="6156F038" w:rsidR="001116E1" w:rsidRDefault="7F39355D" w:rsidP="00712FCB">
      <w:pPr>
        <w:spacing w:after="0" w:line="240" w:lineRule="auto"/>
        <w:ind w:left="0" w:right="0" w:firstLine="0"/>
      </w:pPr>
      <w:r>
        <w:t>6) seksuaaltervise edendamine.</w:t>
      </w:r>
    </w:p>
    <w:p w14:paraId="287981E5" w14:textId="5E9EA1C6" w:rsidR="001116E1" w:rsidRDefault="001116E1" w:rsidP="00712FCB">
      <w:pPr>
        <w:spacing w:after="0" w:line="240" w:lineRule="auto"/>
        <w:ind w:left="0" w:right="0" w:firstLine="0"/>
      </w:pPr>
    </w:p>
    <w:p w14:paraId="06B1173A" w14:textId="571B2E20" w:rsidR="001116E1" w:rsidRDefault="7F39355D" w:rsidP="00712FCB">
      <w:pPr>
        <w:spacing w:after="0" w:line="240" w:lineRule="auto"/>
        <w:ind w:left="0" w:right="0" w:firstLine="0"/>
      </w:pPr>
      <w:r>
        <w:t xml:space="preserve">(3) Nakkushaiguste ennetamine ja nendest rahvastiku </w:t>
      </w:r>
      <w:commentRangeStart w:id="30"/>
      <w:r>
        <w:t>tervisele t</w:t>
      </w:r>
      <w:del w:id="31" w:author="Merike Koppel JM" w:date="2024-03-25T14:39:00Z">
        <w:r w:rsidDel="00822C90">
          <w:delText>ingi</w:delText>
        </w:r>
      </w:del>
      <w:del w:id="32" w:author="Merike Koppel JM" w:date="2024-03-25T14:40:00Z">
        <w:r w:rsidDel="00822C90">
          <w:delText>tud</w:delText>
        </w:r>
      </w:del>
      <w:ins w:id="33" w:author="Merike Koppel JM" w:date="2024-03-25T14:40:00Z">
        <w:r w:rsidR="00822C90">
          <w:t>ulenevate</w:t>
        </w:r>
      </w:ins>
      <w:r>
        <w:t xml:space="preserve"> mõjude </w:t>
      </w:r>
      <w:commentRangeEnd w:id="30"/>
      <w:r w:rsidR="00534666">
        <w:rPr>
          <w:rStyle w:val="Kommentaariviide"/>
        </w:rPr>
        <w:commentReference w:id="30"/>
      </w:r>
      <w:r>
        <w:t>ohjamine on sätestatud nakkushaiguste ennetamise ja tõrje seaduses.</w:t>
      </w:r>
    </w:p>
    <w:p w14:paraId="554EF5F4" w14:textId="77777777" w:rsidR="00E67777" w:rsidRDefault="00E23A95" w:rsidP="00712FCB">
      <w:pPr>
        <w:spacing w:after="0" w:line="240" w:lineRule="auto"/>
        <w:ind w:left="0" w:right="0" w:firstLine="0"/>
        <w:jc w:val="left"/>
      </w:pPr>
      <w:r>
        <w:t xml:space="preserve"> </w:t>
      </w:r>
    </w:p>
    <w:p w14:paraId="4A4A9FE6" w14:textId="3579D28B" w:rsidR="00E67777" w:rsidRDefault="7F39355D" w:rsidP="00712FCB">
      <w:pPr>
        <w:pStyle w:val="Pealkiri2"/>
        <w:spacing w:after="0" w:line="240" w:lineRule="auto"/>
        <w:ind w:left="0" w:right="0" w:firstLine="0"/>
      </w:pPr>
      <w:r>
        <w:t xml:space="preserve">§ 7. Keskkonnatervishoid, ohutegur, terviserisk ja keskkonnatervishoiu meetmed </w:t>
      </w:r>
    </w:p>
    <w:p w14:paraId="7E235B9D" w14:textId="77777777" w:rsidR="00E67777" w:rsidRDefault="00E23A95" w:rsidP="00712FCB">
      <w:pPr>
        <w:spacing w:after="0" w:line="240" w:lineRule="auto"/>
        <w:ind w:left="0" w:right="0" w:firstLine="0"/>
        <w:jc w:val="left"/>
      </w:pPr>
      <w:r>
        <w:rPr>
          <w:b/>
        </w:rPr>
        <w:t xml:space="preserve"> </w:t>
      </w:r>
    </w:p>
    <w:p w14:paraId="0AE19661" w14:textId="14E7F4DE" w:rsidR="00E67777" w:rsidRDefault="7F39355D" w:rsidP="00712FCB">
      <w:pPr>
        <w:spacing w:after="0" w:line="240" w:lineRule="auto"/>
        <w:ind w:left="0" w:right="0" w:firstLine="0"/>
      </w:pPr>
      <w:r>
        <w:lastRenderedPageBreak/>
        <w:t xml:space="preserve">(1) Keskkonnatervishoid on rahvatervishoiu haru, mille meetmete eesmärk on </w:t>
      </w:r>
      <w:ins w:id="34" w:author="Merike Koppel JM" w:date="2024-03-27T09:25:00Z">
        <w:r w:rsidR="003930E3">
          <w:t xml:space="preserve">hinnata </w:t>
        </w:r>
      </w:ins>
      <w:r>
        <w:t xml:space="preserve">inimese tervist otseselt või kaudselt mõjutavate keskkonnast tulenevate tervisemõjurite, sealhulgas keskkonnast tulenevate ohutegurite (edaspidi </w:t>
      </w:r>
      <w:r w:rsidRPr="55D65A52">
        <w:rPr>
          <w:i/>
          <w:iCs/>
        </w:rPr>
        <w:t>ohutegur</w:t>
      </w:r>
      <w:r>
        <w:t>) toime</w:t>
      </w:r>
      <w:ins w:id="35" w:author="Merike Koppel JM" w:date="2024-03-27T09:25:00Z">
        <w:r w:rsidR="003930E3">
          <w:t>t</w:t>
        </w:r>
      </w:ins>
      <w:del w:id="36" w:author="Merike Koppel JM" w:date="2024-03-27T09:25:00Z">
        <w:r w:rsidDel="003930E3">
          <w:delText xml:space="preserve"> hindamine</w:delText>
        </w:r>
      </w:del>
      <w:r>
        <w:t xml:space="preserve"> ja </w:t>
      </w:r>
      <w:ins w:id="37" w:author="Merike Koppel JM" w:date="2024-03-27T09:25:00Z">
        <w:r w:rsidR="003930E3">
          <w:t xml:space="preserve">ohjata </w:t>
        </w:r>
      </w:ins>
      <w:r>
        <w:t>neist tingitud terviserisk</w:t>
      </w:r>
      <w:del w:id="38" w:author="Merike Koppel JM" w:date="2024-03-27T09:25:00Z">
        <w:r w:rsidDel="003930E3">
          <w:delText>id</w:delText>
        </w:r>
      </w:del>
      <w:r>
        <w:t>e</w:t>
      </w:r>
      <w:del w:id="39" w:author="Merike Koppel JM" w:date="2024-03-27T09:25:00Z">
        <w:r w:rsidDel="003930E3">
          <w:delText xml:space="preserve"> ohjamine</w:delText>
        </w:r>
      </w:del>
      <w:r>
        <w:t xml:space="preserve"> ning</w:t>
      </w:r>
      <w:ins w:id="40" w:author="Merike Koppel JM" w:date="2024-03-27T09:25:00Z">
        <w:r w:rsidR="003930E3">
          <w:t xml:space="preserve"> ennetada</w:t>
        </w:r>
      </w:ins>
      <w:r>
        <w:t xml:space="preserve"> ebasoovitava</w:t>
      </w:r>
      <w:del w:id="41" w:author="Merike Koppel JM" w:date="2024-03-27T09:25:00Z">
        <w:r w:rsidDel="003930E3">
          <w:delText>te</w:delText>
        </w:r>
      </w:del>
      <w:ins w:id="42" w:author="Merike Koppel JM" w:date="2024-03-27T09:25:00Z">
        <w:r w:rsidR="003930E3">
          <w:t>id</w:t>
        </w:r>
      </w:ins>
      <w:r>
        <w:t xml:space="preserve"> tervisemõju</w:t>
      </w:r>
      <w:ins w:id="43" w:author="Merike Koppel JM" w:date="2024-03-27T09:25:00Z">
        <w:r w:rsidR="003930E3">
          <w:t>si</w:t>
        </w:r>
      </w:ins>
      <w:r>
        <w:t>d</w:t>
      </w:r>
      <w:del w:id="44" w:author="Merike Koppel JM" w:date="2024-03-27T09:25:00Z">
        <w:r w:rsidDel="003930E3">
          <w:delText>e enneta</w:delText>
        </w:r>
      </w:del>
      <w:del w:id="45" w:author="Merike Koppel JM" w:date="2024-03-27T09:26:00Z">
        <w:r w:rsidDel="003930E3">
          <w:delText>mine</w:delText>
        </w:r>
      </w:del>
      <w:r>
        <w:t xml:space="preserve">. </w:t>
      </w:r>
    </w:p>
    <w:p w14:paraId="66AC4DF1" w14:textId="77777777" w:rsidR="00E67777" w:rsidRDefault="00E23A95" w:rsidP="00712FCB">
      <w:pPr>
        <w:spacing w:after="0" w:line="240" w:lineRule="auto"/>
        <w:ind w:left="0" w:right="0" w:firstLine="0"/>
        <w:jc w:val="left"/>
      </w:pPr>
      <w:r>
        <w:t xml:space="preserve"> </w:t>
      </w:r>
    </w:p>
    <w:p w14:paraId="4D3A538B" w14:textId="0FB5AAB4" w:rsidR="00E67777" w:rsidRDefault="7F39355D" w:rsidP="00712FCB">
      <w:pPr>
        <w:spacing w:after="0" w:line="240" w:lineRule="auto"/>
        <w:ind w:left="0" w:right="0" w:firstLine="0"/>
      </w:pPr>
      <w:r>
        <w:t>(2) Ohutegur käesoleva seaduse tähenduses on füüsikaline, keemiline või bioloogiline looduslikust või tehislikust keskkonnast tulenev tegur, mis oma olemuslike omadustega võib otseselt või kaudselt avaldada inimesele ebasoovitavat tervisemõju.</w:t>
      </w:r>
    </w:p>
    <w:p w14:paraId="131F8F3A" w14:textId="77777777" w:rsidR="00E67777" w:rsidRDefault="00E23A95" w:rsidP="00712FCB">
      <w:pPr>
        <w:spacing w:after="0" w:line="240" w:lineRule="auto"/>
        <w:ind w:left="0" w:right="0" w:firstLine="0"/>
        <w:jc w:val="left"/>
      </w:pPr>
      <w:r>
        <w:t xml:space="preserve"> </w:t>
      </w:r>
    </w:p>
    <w:p w14:paraId="1203DC0F" w14:textId="0B06F5A1" w:rsidR="00E67777" w:rsidRDefault="7F39355D" w:rsidP="00712FCB">
      <w:pPr>
        <w:spacing w:after="0" w:line="240" w:lineRule="auto"/>
        <w:ind w:left="0" w:right="0" w:firstLine="0"/>
      </w:pPr>
      <w:r>
        <w:t xml:space="preserve">(3) Terviserisk käesoleva seaduse tähenduses on inimorganismi kokkupuutel ohuteguriga ebasoovitava toime </w:t>
      </w:r>
      <w:r w:rsidRPr="00F46563">
        <w:t xml:space="preserve">ilmnemise tõenäosus ja </w:t>
      </w:r>
      <w:commentRangeStart w:id="46"/>
      <w:r w:rsidRPr="00F46563">
        <w:t>raskusaste</w:t>
      </w:r>
      <w:commentRangeEnd w:id="46"/>
      <w:r w:rsidR="00756C4C" w:rsidRPr="00F46563">
        <w:rPr>
          <w:rStyle w:val="Kommentaariviide"/>
        </w:rPr>
        <w:commentReference w:id="46"/>
      </w:r>
      <w:r>
        <w:t>, mis oleneb ohuteguri olemuslikest omadustest</w:t>
      </w:r>
      <w:ins w:id="47" w:author="Merike Koppel JM" w:date="2024-03-21T11:46:00Z">
        <w:r w:rsidR="00900972">
          <w:t xml:space="preserve"> ning sellega</w:t>
        </w:r>
      </w:ins>
      <w:del w:id="48" w:author="Merike Koppel JM" w:date="2024-03-21T11:46:00Z">
        <w:r w:rsidDel="00900972">
          <w:delText>,</w:delText>
        </w:r>
      </w:del>
      <w:r>
        <w:t xml:space="preserve"> kokkupuute kestusest ja ulatusest. </w:t>
      </w:r>
    </w:p>
    <w:p w14:paraId="455E230F" w14:textId="77777777" w:rsidR="00E67777" w:rsidRDefault="00E23A95" w:rsidP="00712FCB">
      <w:pPr>
        <w:spacing w:after="0" w:line="240" w:lineRule="auto"/>
        <w:ind w:left="0" w:right="0" w:firstLine="0"/>
        <w:jc w:val="left"/>
      </w:pPr>
      <w:r>
        <w:t xml:space="preserve"> </w:t>
      </w:r>
    </w:p>
    <w:p w14:paraId="19154C42" w14:textId="40F52F53" w:rsidR="00E67777" w:rsidRDefault="7F39355D" w:rsidP="00712FCB">
      <w:pPr>
        <w:spacing w:after="0" w:line="240" w:lineRule="auto"/>
        <w:ind w:left="0" w:right="0" w:firstLine="0"/>
      </w:pPr>
      <w:r>
        <w:t xml:space="preserve">(4) Keskkonnatervishoiu meetmed on: </w:t>
      </w:r>
    </w:p>
    <w:p w14:paraId="74617FAF" w14:textId="2B721263" w:rsidR="00E67777" w:rsidRDefault="7F39355D" w:rsidP="00712FCB">
      <w:pPr>
        <w:spacing w:after="0" w:line="240" w:lineRule="auto"/>
        <w:ind w:left="0" w:right="0" w:firstLine="0"/>
      </w:pPr>
      <w:r>
        <w:t xml:space="preserve">1) ohutegurite ja nende olemuslike omaduste väljaselgitamine; </w:t>
      </w:r>
    </w:p>
    <w:p w14:paraId="1A180C2A" w14:textId="1A5620EE" w:rsidR="00E67777" w:rsidRDefault="7F39355D" w:rsidP="00712FCB">
      <w:pPr>
        <w:spacing w:after="0" w:line="240" w:lineRule="auto"/>
        <w:ind w:left="0" w:right="0" w:firstLine="0"/>
      </w:pPr>
      <w:r>
        <w:t xml:space="preserve">2) ohutegurist tulenevate terviseriskide hindamine ja ohjamine; </w:t>
      </w:r>
    </w:p>
    <w:p w14:paraId="1CE46ECB" w14:textId="77777777" w:rsidR="0030465F" w:rsidRDefault="7F39355D" w:rsidP="00712FCB">
      <w:pPr>
        <w:spacing w:after="0" w:line="240" w:lineRule="auto"/>
        <w:ind w:left="0" w:right="0" w:firstLine="0"/>
      </w:pPr>
      <w:r>
        <w:t>3) ohuteguri tervisemõjude hindamine ja ebasoovitavate tervisemõjude vähendamine;</w:t>
      </w:r>
    </w:p>
    <w:p w14:paraId="2D7CE3BB" w14:textId="61C3608D" w:rsidR="00E67777" w:rsidRDefault="7F39355D" w:rsidP="00712FCB">
      <w:pPr>
        <w:spacing w:after="0" w:line="240" w:lineRule="auto"/>
        <w:ind w:left="0" w:right="0" w:firstLine="0"/>
      </w:pPr>
      <w:r>
        <w:t xml:space="preserve">4) </w:t>
      </w:r>
      <w:commentRangeStart w:id="49"/>
      <w:r>
        <w:t xml:space="preserve">ohuteguritest ning nendest tulenevate </w:t>
      </w:r>
      <w:commentRangeEnd w:id="49"/>
      <w:r w:rsidR="0051529B">
        <w:rPr>
          <w:rStyle w:val="Kommentaariviide"/>
        </w:rPr>
        <w:commentReference w:id="49"/>
      </w:r>
      <w:r>
        <w:t xml:space="preserve">terviseriskide ohjamise ja ebasoovitavate tervisemõjude ennetamise võimalustest teadlikkuse suurendamine. </w:t>
      </w:r>
    </w:p>
    <w:p w14:paraId="7C8370B4" w14:textId="77777777" w:rsidR="00EE048A" w:rsidRDefault="00EE048A" w:rsidP="00712FCB">
      <w:pPr>
        <w:spacing w:after="0" w:line="240" w:lineRule="auto"/>
        <w:ind w:left="0" w:right="0" w:firstLine="0"/>
      </w:pPr>
    </w:p>
    <w:p w14:paraId="7495F2D9" w14:textId="1944657C" w:rsidR="00EE048A" w:rsidRPr="00EE048A" w:rsidRDefault="7F39355D" w:rsidP="00712FCB">
      <w:pPr>
        <w:spacing w:after="0" w:line="240" w:lineRule="auto"/>
        <w:ind w:left="0" w:right="0" w:firstLine="0"/>
        <w:rPr>
          <w:b/>
          <w:bCs/>
        </w:rPr>
      </w:pPr>
      <w:r w:rsidRPr="7F39355D">
        <w:rPr>
          <w:b/>
          <w:bCs/>
        </w:rPr>
        <w:t>§ 8. Tervise- ja heaoluprofiil, selles esitatav teave ja selle uuendamine</w:t>
      </w:r>
    </w:p>
    <w:p w14:paraId="37925E8D" w14:textId="77777777" w:rsidR="00EE048A" w:rsidRPr="00EE048A" w:rsidRDefault="00EE048A" w:rsidP="00712FCB">
      <w:pPr>
        <w:spacing w:after="0" w:line="240" w:lineRule="auto"/>
        <w:ind w:left="0" w:right="0" w:firstLine="0"/>
      </w:pPr>
      <w:r w:rsidRPr="00EE048A">
        <w:t xml:space="preserve"> </w:t>
      </w:r>
    </w:p>
    <w:p w14:paraId="05421A79" w14:textId="078E087E" w:rsidR="00EE048A" w:rsidRPr="00EE048A" w:rsidRDefault="7F39355D" w:rsidP="00712FCB">
      <w:pPr>
        <w:spacing w:after="0" w:line="240" w:lineRule="auto"/>
        <w:ind w:left="0" w:right="0" w:firstLine="0"/>
      </w:pPr>
      <w:r>
        <w:t xml:space="preserve">(1) Tervise- ja heaoluprofiil on strateegilise planeerimise alusdokument, milles kohaliku omavalitsuse üksused esitavad käesoleva seaduse § 13 lõike 1 punktis 2 sätestatud ülesande täitmiseks vähemalt järgmise teabe: </w:t>
      </w:r>
    </w:p>
    <w:p w14:paraId="53FE3FDD" w14:textId="36E552AD" w:rsidR="00EE048A" w:rsidRPr="00EE048A" w:rsidRDefault="7F39355D" w:rsidP="00712FCB">
      <w:pPr>
        <w:spacing w:after="0" w:line="240" w:lineRule="auto"/>
        <w:ind w:left="0" w:right="0" w:firstLine="0"/>
      </w:pPr>
      <w:r>
        <w:t xml:space="preserve">1) maakonna või </w:t>
      </w:r>
      <w:r w:rsidR="00390230">
        <w:t>piirkonna</w:t>
      </w:r>
      <w:r>
        <w:t xml:space="preserve"> rahvastiku tervise üldandmed ning sellel territooriumil esinevate riski- ja kaitsetegurite elukaareülene kirjeldus ja analüüs; </w:t>
      </w:r>
      <w:bookmarkStart w:id="50" w:name="_Hlk144643980"/>
      <w:bookmarkEnd w:id="50"/>
    </w:p>
    <w:p w14:paraId="7840CF11" w14:textId="52ED3095" w:rsidR="00EE048A" w:rsidRPr="00EE048A" w:rsidRDefault="7F39355D" w:rsidP="00712FCB">
      <w:pPr>
        <w:spacing w:after="0" w:line="240" w:lineRule="auto"/>
        <w:ind w:left="0" w:right="0" w:firstLine="0"/>
      </w:pPr>
      <w:r>
        <w:t xml:space="preserve">2) maakonna või </w:t>
      </w:r>
      <w:r w:rsidR="00F42C47">
        <w:t>piirkonna</w:t>
      </w:r>
      <w:r>
        <w:t xml:space="preserve"> rahvatervishoiu valdkonna strateegilised eesmärgid;</w:t>
      </w:r>
    </w:p>
    <w:p w14:paraId="6954B449" w14:textId="55C1411B" w:rsidR="00EE048A" w:rsidRPr="00EE048A" w:rsidRDefault="7F39355D" w:rsidP="00712FCB">
      <w:pPr>
        <w:spacing w:after="0" w:line="240" w:lineRule="auto"/>
        <w:ind w:left="0" w:right="0" w:firstLine="0"/>
      </w:pPr>
      <w:r>
        <w:t xml:space="preserve">3) kokkuvõte maakonna või </w:t>
      </w:r>
      <w:r w:rsidR="00F42C47">
        <w:t>piirkonna</w:t>
      </w:r>
      <w:r>
        <w:t xml:space="preserve"> peamistest tervise- ja heaolunäitajatest ning riski- ja kaitseteguritest;</w:t>
      </w:r>
    </w:p>
    <w:p w14:paraId="7195511F" w14:textId="2999B34B" w:rsidR="00EE048A" w:rsidRPr="00EE048A" w:rsidRDefault="7F39355D" w:rsidP="00712FCB">
      <w:pPr>
        <w:spacing w:after="0" w:line="240" w:lineRule="auto"/>
        <w:ind w:left="0" w:right="0" w:firstLine="0"/>
      </w:pPr>
      <w:r>
        <w:t>4) tegevuskava eesmärkide elluviimiseks.</w:t>
      </w:r>
    </w:p>
    <w:p w14:paraId="4F61A837" w14:textId="77777777" w:rsidR="0001322E" w:rsidRPr="00EE048A" w:rsidRDefault="0001322E" w:rsidP="00712FCB">
      <w:pPr>
        <w:spacing w:after="0" w:line="240" w:lineRule="auto"/>
        <w:ind w:left="0" w:right="0" w:firstLine="0"/>
      </w:pPr>
    </w:p>
    <w:p w14:paraId="08561517" w14:textId="67CB9EC8" w:rsidR="00EE048A" w:rsidRDefault="7F39355D" w:rsidP="00712FCB">
      <w:pPr>
        <w:spacing w:after="0" w:line="240" w:lineRule="auto"/>
        <w:ind w:left="0" w:right="0" w:firstLine="0"/>
      </w:pPr>
      <w:r>
        <w:t>(2) Tervise- ja heaoluprofiili koostamisel ja elluviimisel lähtutakse Sotsiaalministeeriumi valitsemisala asutuse koostatud juh</w:t>
      </w:r>
      <w:r w:rsidR="00F8204E">
        <w:t>end</w:t>
      </w:r>
      <w:r w:rsidR="000F24F2">
        <w:t>itest</w:t>
      </w:r>
      <w:r>
        <w:t xml:space="preserve">, mis on avaldatud Sotsiaalministeeriumi </w:t>
      </w:r>
      <w:commentRangeStart w:id="51"/>
      <w:r w:rsidR="00E400AF">
        <w:t xml:space="preserve">valitsemisala </w:t>
      </w:r>
      <w:ins w:id="52" w:author="Merike Koppel JM" w:date="2024-03-25T14:52:00Z">
        <w:r w:rsidR="0051529B">
          <w:t xml:space="preserve">asutuse </w:t>
        </w:r>
      </w:ins>
      <w:del w:id="53" w:author="Merike Koppel JM" w:date="2024-03-25T14:52:00Z">
        <w:r w:rsidDel="0051529B">
          <w:delText>kodu</w:delText>
        </w:r>
      </w:del>
      <w:ins w:id="54" w:author="Merike Koppel JM" w:date="2024-03-25T14:52:00Z">
        <w:r w:rsidR="0051529B">
          <w:t>veebi</w:t>
        </w:r>
      </w:ins>
      <w:r>
        <w:t>lehel</w:t>
      </w:r>
      <w:commentRangeEnd w:id="51"/>
      <w:r w:rsidR="00756C4C">
        <w:rPr>
          <w:rStyle w:val="Kommentaariviide"/>
        </w:rPr>
        <w:commentReference w:id="51"/>
      </w:r>
      <w:r>
        <w:t>.</w:t>
      </w:r>
    </w:p>
    <w:p w14:paraId="5CA895C4" w14:textId="77777777" w:rsidR="0022572D" w:rsidRPr="00EE048A" w:rsidRDefault="0022572D" w:rsidP="00712FCB">
      <w:pPr>
        <w:spacing w:after="0" w:line="240" w:lineRule="auto"/>
        <w:ind w:left="0" w:right="0" w:firstLine="0"/>
      </w:pPr>
    </w:p>
    <w:p w14:paraId="1A7A2139" w14:textId="03393B83" w:rsidR="00EE048A" w:rsidRDefault="7F39355D" w:rsidP="00712FCB">
      <w:pPr>
        <w:spacing w:after="0" w:line="240" w:lineRule="auto"/>
        <w:ind w:left="0" w:right="0" w:firstLine="0"/>
      </w:pPr>
      <w:r>
        <w:t xml:space="preserve">(3) Sotsiaalministeeriumi </w:t>
      </w:r>
      <w:r w:rsidRPr="00331554">
        <w:t>valitsemisala</w:t>
      </w:r>
      <w:del w:id="55" w:author="Merike Koppel JM" w:date="2024-03-27T09:33:00Z">
        <w:r w:rsidR="00331554" w:rsidRPr="00331554" w:rsidDel="00790DBE">
          <w:delText>s tegutsev</w:delText>
        </w:r>
      </w:del>
      <w:r>
        <w:t xml:space="preserve"> asutus nõustab </w:t>
      </w:r>
      <w:r w:rsidR="00761DB8">
        <w:t>käesoleva paragra</w:t>
      </w:r>
      <w:r w:rsidR="00075C32">
        <w:t xml:space="preserve">hvi </w:t>
      </w:r>
      <w:r>
        <w:t xml:space="preserve">lõikes 2 nimetatud </w:t>
      </w:r>
      <w:r w:rsidR="00F8204E">
        <w:t>juhendi</w:t>
      </w:r>
      <w:r w:rsidR="000F24F2">
        <w:t>te</w:t>
      </w:r>
      <w:r w:rsidR="00F8204E">
        <w:t>st</w:t>
      </w:r>
      <w:r>
        <w:t xml:space="preserve"> lähtudes kohalikke omavalitsusi tervise- ja heaoluprofiili koostamisel, </w:t>
      </w:r>
      <w:del w:id="56" w:author="Merike Koppel JM" w:date="2024-03-21T12:09:00Z">
        <w:r w:rsidDel="00F11F1A">
          <w:delText>koostab</w:delText>
        </w:r>
        <w:r w:rsidR="002B0914" w:rsidRPr="55D65A52" w:rsidDel="00F11F1A">
          <w:delText xml:space="preserve"> </w:delText>
        </w:r>
      </w:del>
      <w:commentRangeStart w:id="57"/>
      <w:ins w:id="58" w:author="Merike Koppel JM" w:date="2024-03-21T12:09:00Z">
        <w:r w:rsidR="00F11F1A">
          <w:t>avaldab</w:t>
        </w:r>
        <w:commentRangeEnd w:id="57"/>
        <w:r w:rsidR="00F11F1A">
          <w:rPr>
            <w:rStyle w:val="Kommentaariviide"/>
          </w:rPr>
          <w:commentReference w:id="57"/>
        </w:r>
        <w:r w:rsidR="00F11F1A" w:rsidRPr="55D65A52">
          <w:t xml:space="preserve"> </w:t>
        </w:r>
      </w:ins>
      <w:r w:rsidR="002B0914">
        <w:t xml:space="preserve">vähemalt </w:t>
      </w:r>
      <w:r w:rsidR="00253FE8">
        <w:t xml:space="preserve">üks </w:t>
      </w:r>
      <w:r w:rsidR="002B0914">
        <w:t>kord nelja aasta jooksul</w:t>
      </w:r>
      <w:r w:rsidRPr="55D65A52">
        <w:t xml:space="preserve"> </w:t>
      </w:r>
      <w:r>
        <w:t>maakondade tervise ja heaolu lühiülevaated ning koordineerib riigiülest koostööd tervise- ja heaoluprofiilide koostamisel ja seatud eesmärkide saavutamisel.</w:t>
      </w:r>
    </w:p>
    <w:p w14:paraId="656A2AFA" w14:textId="77777777" w:rsidR="0022572D" w:rsidRPr="00EE048A" w:rsidRDefault="0022572D" w:rsidP="00712FCB">
      <w:pPr>
        <w:spacing w:after="0" w:line="240" w:lineRule="auto"/>
        <w:ind w:left="0" w:right="0" w:firstLine="0"/>
      </w:pPr>
    </w:p>
    <w:p w14:paraId="5A595ACD" w14:textId="51E98F1E" w:rsidR="00EE048A" w:rsidRPr="00EE048A" w:rsidRDefault="7F39355D" w:rsidP="00712FCB">
      <w:pPr>
        <w:spacing w:after="0" w:line="240" w:lineRule="auto"/>
        <w:ind w:left="0" w:right="0" w:firstLine="0"/>
      </w:pPr>
      <w:r w:rsidRPr="00E505AB">
        <w:t xml:space="preserve">(4) Tervise- ja heaoluprofiili koostaja </w:t>
      </w:r>
      <w:r w:rsidR="00907DB4">
        <w:t xml:space="preserve">hindab tervise- ja heaoluprofiili uuendamise vajadust vähemalt üks kord nelja aasta jooksul. </w:t>
      </w:r>
    </w:p>
    <w:p w14:paraId="759E66FA" w14:textId="77777777" w:rsidR="00323881" w:rsidRDefault="00323881" w:rsidP="00712FCB">
      <w:pPr>
        <w:spacing w:after="0" w:line="240" w:lineRule="auto"/>
        <w:ind w:left="0" w:right="0" w:firstLine="0"/>
        <w:jc w:val="center"/>
        <w:rPr>
          <w:b/>
          <w:bCs/>
        </w:rPr>
      </w:pPr>
    </w:p>
    <w:p w14:paraId="687FA4FC" w14:textId="05D27350" w:rsidR="00E67777" w:rsidRDefault="7F39355D" w:rsidP="00712FCB">
      <w:pPr>
        <w:spacing w:after="0" w:line="240" w:lineRule="auto"/>
        <w:ind w:left="0" w:right="0" w:firstLine="0"/>
        <w:jc w:val="center"/>
      </w:pPr>
      <w:r w:rsidRPr="7F39355D">
        <w:rPr>
          <w:b/>
          <w:bCs/>
        </w:rPr>
        <w:t>2.</w:t>
      </w:r>
      <w:r w:rsidRPr="7F39355D">
        <w:rPr>
          <w:rFonts w:ascii="Arial" w:eastAsia="Arial" w:hAnsi="Arial" w:cs="Arial"/>
          <w:b/>
          <w:bCs/>
        </w:rPr>
        <w:t xml:space="preserve"> </w:t>
      </w:r>
      <w:r w:rsidRPr="7F39355D">
        <w:rPr>
          <w:b/>
          <w:bCs/>
        </w:rPr>
        <w:t xml:space="preserve">peatükk </w:t>
      </w:r>
    </w:p>
    <w:p w14:paraId="3676CF8D" w14:textId="77777777" w:rsidR="00E67777" w:rsidRDefault="7F39355D" w:rsidP="00712FCB">
      <w:pPr>
        <w:spacing w:after="0" w:line="240" w:lineRule="auto"/>
        <w:ind w:left="0" w:right="0" w:firstLine="0"/>
      </w:pPr>
      <w:r w:rsidRPr="7F39355D">
        <w:rPr>
          <w:b/>
          <w:bCs/>
        </w:rPr>
        <w:t xml:space="preserve">Riigi ja kohaliku omavalitsuse üksuse ülesanded rahvatervishoiu korraldamisel </w:t>
      </w:r>
    </w:p>
    <w:p w14:paraId="03D8BA8D" w14:textId="77777777" w:rsidR="00E67777" w:rsidRDefault="00E23A95" w:rsidP="00712FCB">
      <w:pPr>
        <w:spacing w:after="0" w:line="240" w:lineRule="auto"/>
        <w:ind w:left="0" w:right="0" w:firstLine="0"/>
        <w:jc w:val="left"/>
      </w:pPr>
      <w:r>
        <w:rPr>
          <w:b/>
        </w:rPr>
        <w:t xml:space="preserve"> </w:t>
      </w:r>
    </w:p>
    <w:p w14:paraId="389C5FE8" w14:textId="5DC54086" w:rsidR="00E67777" w:rsidRDefault="7F39355D" w:rsidP="00712FCB">
      <w:pPr>
        <w:pStyle w:val="Pealkiri2"/>
        <w:spacing w:after="0" w:line="240" w:lineRule="auto"/>
        <w:ind w:left="0" w:right="0" w:firstLine="0"/>
      </w:pPr>
      <w:r>
        <w:lastRenderedPageBreak/>
        <w:t xml:space="preserve">§ 9. Vabariigi Valitsuse ülesanded </w:t>
      </w:r>
    </w:p>
    <w:p w14:paraId="69A0658A" w14:textId="77777777" w:rsidR="00E67777" w:rsidRDefault="00E23A95" w:rsidP="00712FCB">
      <w:pPr>
        <w:spacing w:after="0" w:line="240" w:lineRule="auto"/>
        <w:ind w:left="0" w:right="0" w:firstLine="0"/>
        <w:jc w:val="left"/>
      </w:pPr>
      <w:r>
        <w:rPr>
          <w:b/>
        </w:rPr>
        <w:t xml:space="preserve"> </w:t>
      </w:r>
    </w:p>
    <w:p w14:paraId="0AA50DFE" w14:textId="11557227" w:rsidR="00E67777" w:rsidRDefault="0030047A" w:rsidP="00712FCB">
      <w:pPr>
        <w:spacing w:after="0" w:line="240" w:lineRule="auto"/>
        <w:ind w:left="0" w:right="0" w:firstLine="0"/>
      </w:pPr>
      <w:r w:rsidRPr="0030047A">
        <w:t xml:space="preserve">Vabariigi Valitsuse ülesanne rahvatervishoiu korraldamisel lisaks riigieelarve seaduses sätestatud strateegiliste arengudokumentide koostamisele, elluviimisele </w:t>
      </w:r>
      <w:r w:rsidR="005C3774">
        <w:t>või</w:t>
      </w:r>
      <w:r w:rsidRPr="0030047A">
        <w:t xml:space="preserve"> muutmisele on töötada välja ja kinnitada </w:t>
      </w:r>
      <w:ins w:id="59" w:author="Merike Koppel JM" w:date="2024-03-21T12:13:00Z">
        <w:r w:rsidR="00F11F1A">
          <w:t xml:space="preserve">muid </w:t>
        </w:r>
      </w:ins>
      <w:r w:rsidRPr="0030047A">
        <w:t xml:space="preserve">rahvatervishoiuga seotud </w:t>
      </w:r>
      <w:del w:id="60" w:author="Merike Koppel JM" w:date="2024-03-21T12:13:00Z">
        <w:r w:rsidR="00376599" w:rsidDel="00F11F1A">
          <w:delText xml:space="preserve">muid </w:delText>
        </w:r>
      </w:del>
      <w:r w:rsidR="00376599">
        <w:t>arengudokumente</w:t>
      </w:r>
      <w:r w:rsidRPr="0030047A">
        <w:t xml:space="preserve"> ning tagada valdkonna jätkusuutlik rahastamine. </w:t>
      </w:r>
    </w:p>
    <w:p w14:paraId="2EA285AA" w14:textId="77777777" w:rsidR="00E67777" w:rsidRDefault="00E23A95" w:rsidP="00712FCB">
      <w:pPr>
        <w:spacing w:after="0" w:line="240" w:lineRule="auto"/>
        <w:ind w:left="0" w:right="0" w:firstLine="0"/>
        <w:jc w:val="left"/>
      </w:pPr>
      <w:r>
        <w:t xml:space="preserve"> </w:t>
      </w:r>
    </w:p>
    <w:p w14:paraId="4BD080C9" w14:textId="77777777" w:rsidR="00E67777" w:rsidRDefault="7F39355D" w:rsidP="00712FCB">
      <w:pPr>
        <w:pStyle w:val="Pealkiri2"/>
        <w:spacing w:after="0" w:line="240" w:lineRule="auto"/>
        <w:ind w:left="0" w:right="0" w:firstLine="0"/>
      </w:pPr>
      <w:r>
        <w:t xml:space="preserve">§ 10. Ministeeriumide ülesanded </w:t>
      </w:r>
    </w:p>
    <w:p w14:paraId="58BC89FB" w14:textId="77777777" w:rsidR="00E67777" w:rsidRDefault="00E23A95" w:rsidP="00712FCB">
      <w:pPr>
        <w:spacing w:after="0" w:line="240" w:lineRule="auto"/>
        <w:ind w:left="0" w:right="0" w:firstLine="0"/>
        <w:jc w:val="left"/>
      </w:pPr>
      <w:r>
        <w:t xml:space="preserve"> </w:t>
      </w:r>
    </w:p>
    <w:p w14:paraId="79A3B517" w14:textId="444826A9" w:rsidR="00E67777" w:rsidRDefault="7F39355D" w:rsidP="00712FCB">
      <w:pPr>
        <w:spacing w:after="0" w:line="240" w:lineRule="auto"/>
        <w:ind w:left="0" w:right="0" w:firstLine="0"/>
      </w:pPr>
      <w:r>
        <w:t xml:space="preserve">(1) Ministeeriumid tagavad oma valitsemisalas ja pädevuse piires rahvatervishoiu meetmete elluviimise. </w:t>
      </w:r>
    </w:p>
    <w:p w14:paraId="70945AB8" w14:textId="77777777" w:rsidR="00E67777" w:rsidRDefault="00E23A95" w:rsidP="00712FCB">
      <w:pPr>
        <w:spacing w:after="0" w:line="240" w:lineRule="auto"/>
        <w:ind w:left="0" w:right="0" w:firstLine="0"/>
        <w:jc w:val="left"/>
      </w:pPr>
      <w:r>
        <w:t xml:space="preserve"> </w:t>
      </w:r>
    </w:p>
    <w:p w14:paraId="40156733" w14:textId="3B037EA7" w:rsidR="00E67777" w:rsidRDefault="7F39355D" w:rsidP="00712FCB">
      <w:pPr>
        <w:spacing w:after="0" w:line="240" w:lineRule="auto"/>
        <w:ind w:left="0" w:right="0" w:firstLine="0"/>
      </w:pPr>
      <w:r>
        <w:t xml:space="preserve">(2) Ministeeriumid tagavad oma valitsemisalas iga asjaomase otsustuse ja tegevuse kavandamisel ja elluviimisel selle rahvastiku tervisele </w:t>
      </w:r>
      <w:commentRangeStart w:id="61"/>
      <w:r>
        <w:t>avald</w:t>
      </w:r>
      <w:del w:id="62" w:author="Merike Koppel JM" w:date="2024-03-21T12:17:00Z">
        <w:r w:rsidDel="00F11F1A">
          <w:delText>u</w:delText>
        </w:r>
      </w:del>
      <w:ins w:id="63" w:author="Merike Koppel JM" w:date="2024-03-21T12:17:00Z">
        <w:r w:rsidR="00F11F1A">
          <w:t>ata</w:t>
        </w:r>
      </w:ins>
      <w:r>
        <w:t xml:space="preserve">va </w:t>
      </w:r>
      <w:commentRangeEnd w:id="61"/>
      <w:r w:rsidR="00F46563">
        <w:rPr>
          <w:rStyle w:val="Kommentaariviide"/>
        </w:rPr>
        <w:commentReference w:id="61"/>
      </w:r>
      <w:r>
        <w:t xml:space="preserve">mõju hindamise ning sellega arvestamise. </w:t>
      </w:r>
    </w:p>
    <w:p w14:paraId="45FB2F13" w14:textId="77777777" w:rsidR="00E67777" w:rsidRDefault="00E23A95" w:rsidP="00712FCB">
      <w:pPr>
        <w:spacing w:after="0" w:line="240" w:lineRule="auto"/>
        <w:ind w:left="0" w:right="0" w:firstLine="0"/>
        <w:jc w:val="left"/>
      </w:pPr>
      <w:r>
        <w:t xml:space="preserve"> </w:t>
      </w:r>
    </w:p>
    <w:p w14:paraId="1A2893F2" w14:textId="77777777" w:rsidR="00E67777" w:rsidRDefault="7F39355D" w:rsidP="00712FCB">
      <w:pPr>
        <w:pStyle w:val="Pealkiri2"/>
        <w:spacing w:after="0" w:line="240" w:lineRule="auto"/>
        <w:ind w:left="0" w:right="0" w:firstLine="0"/>
      </w:pPr>
      <w:r>
        <w:t xml:space="preserve">§ 11. Sotsiaalministeeriumi ja selle valitsemisala ülesanded </w:t>
      </w:r>
    </w:p>
    <w:p w14:paraId="184D15E4" w14:textId="77777777" w:rsidR="00E67777" w:rsidRDefault="00E23A95" w:rsidP="00712FCB">
      <w:pPr>
        <w:spacing w:after="0" w:line="240" w:lineRule="auto"/>
        <w:ind w:left="0" w:right="0" w:firstLine="0"/>
        <w:jc w:val="left"/>
      </w:pPr>
      <w:r>
        <w:rPr>
          <w:b/>
        </w:rPr>
        <w:t xml:space="preserve"> </w:t>
      </w:r>
    </w:p>
    <w:p w14:paraId="35BABD8B" w14:textId="77777777" w:rsidR="00E67777" w:rsidRDefault="7F39355D" w:rsidP="00712FCB">
      <w:pPr>
        <w:spacing w:after="0" w:line="240" w:lineRule="auto"/>
        <w:ind w:left="0" w:right="0" w:firstLine="0"/>
      </w:pPr>
      <w:r>
        <w:t xml:space="preserve">Sotsiaalministeeriumi ja selle valitsemisala ülesanded rahvatervishoiu korraldamisel on: </w:t>
      </w:r>
    </w:p>
    <w:p w14:paraId="445B6D12" w14:textId="77777777" w:rsidR="004A1BB9" w:rsidRDefault="7F39355D" w:rsidP="00712FCB">
      <w:pPr>
        <w:spacing w:after="0" w:line="240" w:lineRule="auto"/>
        <w:ind w:left="0" w:right="0" w:firstLine="0"/>
      </w:pPr>
      <w:r>
        <w:t xml:space="preserve">1) rahvatervishoiu poliitika kujundamine, õigusaktide eelnõude ja strateegiate koostamine, rahvastiku tervise ja tervisemõjurite analüüsimine ning sellel eesmärgil teadus- ja arendustegevuse korraldamine, andmekogude asutamine ja nende pidamise võimaldamine; </w:t>
      </w:r>
    </w:p>
    <w:p w14:paraId="530264BF" w14:textId="475288EB" w:rsidR="00E67777" w:rsidRDefault="7F39355D" w:rsidP="00712FCB">
      <w:pPr>
        <w:spacing w:after="0" w:line="240" w:lineRule="auto"/>
        <w:ind w:left="0" w:right="0" w:firstLine="0"/>
      </w:pPr>
      <w:r>
        <w:t xml:space="preserve">2) rahvatervishoiuga tihedalt seotud valdkondade õigusaktide eelnõude, poliitikadokumentide ja strateegiate ettevalmistamises osalemine eesmärgiga tagada tervisemõju hindamine ja sellega arvestamine kõigis asjaomastes valdkondades; </w:t>
      </w:r>
    </w:p>
    <w:p w14:paraId="76711995" w14:textId="38FA7F2A" w:rsidR="00E67777" w:rsidRDefault="7F39355D" w:rsidP="00712FCB">
      <w:pPr>
        <w:spacing w:after="0" w:line="240" w:lineRule="auto"/>
        <w:ind w:left="0" w:right="0" w:firstLine="0"/>
      </w:pPr>
      <w:r>
        <w:t xml:space="preserve">3) rahvatervishoiu poliitika kujundamiseks vajaliku riigisisese ja rahvusvahelise koostöö juhtimine või selles osalemine; </w:t>
      </w:r>
    </w:p>
    <w:p w14:paraId="116C4294" w14:textId="57D8B6D3" w:rsidR="00E67777" w:rsidRDefault="7F39355D" w:rsidP="00712FCB">
      <w:pPr>
        <w:spacing w:after="0" w:line="240" w:lineRule="auto"/>
        <w:ind w:left="0" w:right="0" w:firstLine="0"/>
      </w:pPr>
      <w:r>
        <w:t xml:space="preserve">4) oma valitsemisalas </w:t>
      </w:r>
      <w:proofErr w:type="spellStart"/>
      <w:r>
        <w:t>tervisedenduse</w:t>
      </w:r>
      <w:proofErr w:type="spellEnd"/>
      <w:r>
        <w:t xml:space="preserve"> ja keskkonnatervishoiu meetmete ning muude rahvastiku tervist toetavate meetmete kujundamine ja elluviimise korraldamine; </w:t>
      </w:r>
    </w:p>
    <w:p w14:paraId="1075C604" w14:textId="3B304EA0" w:rsidR="00E67777" w:rsidRDefault="7F39355D" w:rsidP="00712FCB">
      <w:pPr>
        <w:spacing w:after="0" w:line="240" w:lineRule="auto"/>
        <w:ind w:left="0" w:right="0" w:firstLine="0"/>
      </w:pPr>
      <w:r>
        <w:t>5) rahvatervishoiu ja sellega tihedalt seotud valdkondade arendamiseks ja juhtimiseks ning elanike terviseharituse parandamiseks vajalike juh</w:t>
      </w:r>
      <w:r w:rsidR="00F8204E">
        <w:t>endite</w:t>
      </w:r>
      <w:r>
        <w:t xml:space="preserve"> ja e-lahenduste loomine ning täienduskoolituste korraldamine; </w:t>
      </w:r>
    </w:p>
    <w:p w14:paraId="09D02605" w14:textId="4C4D472E" w:rsidR="002A62D2" w:rsidRDefault="7F39355D" w:rsidP="00712FCB">
      <w:pPr>
        <w:spacing w:after="0" w:line="240" w:lineRule="auto"/>
        <w:ind w:left="0" w:right="0" w:firstLine="0"/>
      </w:pPr>
      <w:r>
        <w:t>6) riigi- ja kohaliku omavalitsuse asutuste ning isikute nõustamine riskitegurite vähendamiseks ja ohjamiseks, nende toime ennetamiseks ning kaitsetegurite suurendamiseks</w:t>
      </w:r>
      <w:r w:rsidR="004B15BE">
        <w:t xml:space="preserve"> ning tervist, heaolu ja turvalisust toetava elukeskkonna kujundami</w:t>
      </w:r>
      <w:r w:rsidR="00FA77DD">
        <w:t>seks</w:t>
      </w:r>
      <w:r>
        <w:t xml:space="preserve"> vastavalt oma pädevusele ja põhiülesannetele;</w:t>
      </w:r>
    </w:p>
    <w:p w14:paraId="35478D2A" w14:textId="26C2F6CC" w:rsidR="00E67777" w:rsidRDefault="7F39355D" w:rsidP="00712FCB">
      <w:pPr>
        <w:spacing w:after="0" w:line="240" w:lineRule="auto"/>
        <w:ind w:left="0" w:right="0" w:firstLine="0"/>
      </w:pPr>
      <w:r w:rsidRPr="001E09B3">
        <w:t>7) muude seadustest ja nende alusel antud õigusaktidest tulenevate ülesannete täitmine, mis on vajalikud rahvatervishoiu korraldamiseks.</w:t>
      </w:r>
      <w:r>
        <w:t xml:space="preserve"> </w:t>
      </w:r>
    </w:p>
    <w:p w14:paraId="63A420E6" w14:textId="77777777" w:rsidR="00E67777" w:rsidRDefault="00E23A95" w:rsidP="00712FCB">
      <w:pPr>
        <w:spacing w:after="0" w:line="240" w:lineRule="auto"/>
        <w:ind w:left="0" w:right="0" w:firstLine="0"/>
        <w:jc w:val="left"/>
      </w:pPr>
      <w:r>
        <w:t xml:space="preserve"> </w:t>
      </w:r>
    </w:p>
    <w:p w14:paraId="68F0D007" w14:textId="77777777" w:rsidR="00E67777" w:rsidRDefault="7F39355D" w:rsidP="00712FCB">
      <w:pPr>
        <w:pStyle w:val="Pealkiri2"/>
        <w:spacing w:after="0" w:line="240" w:lineRule="auto"/>
        <w:ind w:left="0" w:right="0" w:firstLine="0"/>
      </w:pPr>
      <w:r>
        <w:t xml:space="preserve">§ 12. Terviseameti Euroopa ja rahvusvahelise tasandi ülesanded ning Terviseameti õigused tasuliste teenuste osutamisel </w:t>
      </w:r>
    </w:p>
    <w:p w14:paraId="028EB558" w14:textId="77777777" w:rsidR="00E67777" w:rsidRDefault="00E23A95" w:rsidP="00712FCB">
      <w:pPr>
        <w:spacing w:after="0" w:line="240" w:lineRule="auto"/>
        <w:ind w:left="0" w:right="0" w:firstLine="0"/>
        <w:jc w:val="left"/>
      </w:pPr>
      <w:r>
        <w:rPr>
          <w:b/>
        </w:rPr>
        <w:t xml:space="preserve"> </w:t>
      </w:r>
    </w:p>
    <w:p w14:paraId="2EE687C9" w14:textId="78AA7953" w:rsidR="00E67777" w:rsidRDefault="7F39355D" w:rsidP="00712FCB">
      <w:pPr>
        <w:spacing w:after="0" w:line="240" w:lineRule="auto"/>
        <w:ind w:left="0" w:right="0" w:firstLine="0"/>
      </w:pPr>
      <w:r>
        <w:t xml:space="preserve">(1) Terviseamet täidab: </w:t>
      </w:r>
    </w:p>
    <w:p w14:paraId="1A75988B" w14:textId="18C76461" w:rsidR="00E67777" w:rsidRDefault="7F39355D" w:rsidP="00712FCB">
      <w:pPr>
        <w:spacing w:after="0" w:line="240" w:lineRule="auto"/>
        <w:ind w:left="0" w:right="0" w:firstLine="0"/>
      </w:pPr>
      <w:r>
        <w:t xml:space="preserve">1) pädeva asutuse ülesandeid vastavalt Euroopa Parlamendi ja nõukogu määrusele (EÜ) nr 1223/2009 kosmeetikatoodete kohta (ELT L 342, 22.12.2009, lk 59–209); </w:t>
      </w:r>
    </w:p>
    <w:p w14:paraId="65E28F25" w14:textId="1DA50F96" w:rsidR="00E67777" w:rsidRDefault="7F39355D" w:rsidP="00712FCB">
      <w:pPr>
        <w:spacing w:after="0" w:line="240" w:lineRule="auto"/>
        <w:ind w:left="0" w:right="0" w:firstLine="0"/>
      </w:pPr>
      <w:r>
        <w:t xml:space="preserve">2) pädeva asutuse ülesandeid vastavalt Euroopa Parlamendi ja nõukogu määrusele (EL) 2022/2371, milles käsitletakse tõsiseid piiriüleseid terviseohtusid ja millega tunnistatakse kehtetuks otsus nr 1082/2013/EL (ELT L 314, 06.12.2022, lk 26–63); </w:t>
      </w:r>
    </w:p>
    <w:p w14:paraId="01913068" w14:textId="64324DE9" w:rsidR="00C62A66" w:rsidRDefault="7F39355D" w:rsidP="00712FCB">
      <w:pPr>
        <w:spacing w:after="0" w:line="240" w:lineRule="auto"/>
        <w:ind w:left="0" w:right="0" w:firstLine="0"/>
      </w:pPr>
      <w:r>
        <w:lastRenderedPageBreak/>
        <w:t xml:space="preserve">3) riikliku kontaktpunkti ülesandeid vastavalt Maailma Terviseorganisatsiooni rahvusvahelistele </w:t>
      </w:r>
      <w:commentRangeStart w:id="64"/>
      <w:r>
        <w:t>tervise</w:t>
      </w:r>
      <w:ins w:id="65" w:author="Merike Koppel JM" w:date="2024-03-21T12:26:00Z">
        <w:r w:rsidR="00E64CAA">
          <w:t>-eeskirja</w:t>
        </w:r>
      </w:ins>
      <w:del w:id="66" w:author="Merike Koppel JM" w:date="2024-03-21T12:26:00Z">
        <w:r w:rsidDel="00E64CAA">
          <w:delText>regulatsiooni</w:delText>
        </w:r>
      </w:del>
      <w:r>
        <w:t>dele</w:t>
      </w:r>
      <w:commentRangeEnd w:id="64"/>
      <w:r w:rsidR="00E64CAA">
        <w:rPr>
          <w:rStyle w:val="Kommentaariviide"/>
        </w:rPr>
        <w:commentReference w:id="64"/>
      </w:r>
      <w:r>
        <w:t>.</w:t>
      </w:r>
    </w:p>
    <w:p w14:paraId="66E8DF9A" w14:textId="0EF2541A" w:rsidR="00E67777" w:rsidRDefault="00E23A95" w:rsidP="00712FCB">
      <w:pPr>
        <w:spacing w:after="0" w:line="240" w:lineRule="auto"/>
        <w:ind w:left="0" w:right="0" w:firstLine="0"/>
      </w:pPr>
      <w:r>
        <w:t xml:space="preserve"> </w:t>
      </w:r>
    </w:p>
    <w:p w14:paraId="6229A740" w14:textId="70757BC3" w:rsidR="00883A3D" w:rsidRDefault="7F39355D" w:rsidP="00712FCB">
      <w:pPr>
        <w:spacing w:after="0" w:line="240" w:lineRule="auto"/>
        <w:ind w:left="0" w:right="0" w:firstLine="0"/>
      </w:pPr>
      <w:r>
        <w:t>(2) Terviseamet võib osutada oma põhitegevusega seotud tasulisi teenuseid keemiliste, bioloogiliste ja füüsikaliste ohutegurite määramiseks ja riskihindamiseks, kui see ei takista tema põhimäärusest tulenevate ülesannete täitmist.</w:t>
      </w:r>
    </w:p>
    <w:p w14:paraId="41B42C82" w14:textId="77777777" w:rsidR="00883A3D" w:rsidRDefault="00883A3D" w:rsidP="00712FCB">
      <w:pPr>
        <w:spacing w:after="0" w:line="240" w:lineRule="auto"/>
        <w:ind w:left="0" w:right="0" w:firstLine="0"/>
      </w:pPr>
    </w:p>
    <w:p w14:paraId="5865C8B1" w14:textId="70743FF1" w:rsidR="00E67777" w:rsidRDefault="00C473AC" w:rsidP="00712FCB">
      <w:pPr>
        <w:spacing w:after="0" w:line="240" w:lineRule="auto"/>
        <w:ind w:left="0" w:right="0" w:firstLine="0"/>
      </w:pPr>
      <w:r w:rsidRPr="00401892">
        <w:t xml:space="preserve">(3) </w:t>
      </w:r>
      <w:r w:rsidR="00CF236B" w:rsidRPr="00401892">
        <w:t xml:space="preserve">Terviseameti tasu </w:t>
      </w:r>
      <w:commentRangeStart w:id="67"/>
      <w:r w:rsidR="00CF236B" w:rsidRPr="00401892">
        <w:t>ühe keemilise, bioloogilise või füüsikalise ohuteguri määramise</w:t>
      </w:r>
      <w:del w:id="68" w:author="Merike Koppel JM" w:date="2024-03-21T12:29:00Z">
        <w:r w:rsidR="00CF236B" w:rsidRPr="00401892" w:rsidDel="00C47477">
          <w:delText>ks</w:delText>
        </w:r>
      </w:del>
      <w:r w:rsidR="00CF236B" w:rsidRPr="00401892">
        <w:t xml:space="preserve"> ja riskihindamise</w:t>
      </w:r>
      <w:del w:id="69" w:author="Merike Koppel JM" w:date="2024-03-21T12:29:00Z">
        <w:r w:rsidR="00CF236B" w:rsidRPr="00401892" w:rsidDel="00C47477">
          <w:delText>ks</w:delText>
        </w:r>
      </w:del>
      <w:ins w:id="70" w:author="Merike Koppel JM" w:date="2024-03-21T12:29:00Z">
        <w:r w:rsidR="00C47477">
          <w:t xml:space="preserve"> ees</w:t>
        </w:r>
      </w:ins>
      <w:ins w:id="71" w:author="Merike Koppel JM" w:date="2024-03-21T12:30:00Z">
        <w:r w:rsidR="00C47477">
          <w:t>t</w:t>
        </w:r>
        <w:commentRangeEnd w:id="67"/>
        <w:r w:rsidR="00C47477">
          <w:rPr>
            <w:rStyle w:val="Kommentaariviide"/>
          </w:rPr>
          <w:commentReference w:id="67"/>
        </w:r>
      </w:ins>
      <w:r w:rsidR="00CF236B" w:rsidRPr="00401892">
        <w:t xml:space="preserve"> ei tohi olla suurem kui 3000 </w:t>
      </w:r>
      <w:r w:rsidR="00401892">
        <w:t>e</w:t>
      </w:r>
      <w:r w:rsidR="00CF236B" w:rsidRPr="00401892">
        <w:t>urot</w:t>
      </w:r>
      <w:r w:rsidR="003301D0">
        <w:t>.</w:t>
      </w:r>
    </w:p>
    <w:p w14:paraId="637F08B6" w14:textId="2349CAC4" w:rsidR="00E67777" w:rsidRDefault="00E67777" w:rsidP="00712FCB">
      <w:pPr>
        <w:spacing w:after="0" w:line="240" w:lineRule="auto"/>
        <w:ind w:left="0" w:right="0" w:firstLine="0"/>
        <w:jc w:val="left"/>
      </w:pPr>
    </w:p>
    <w:p w14:paraId="0C627313" w14:textId="2A922434" w:rsidR="00E67777" w:rsidRDefault="7F39355D" w:rsidP="00712FCB">
      <w:pPr>
        <w:spacing w:after="0" w:line="240" w:lineRule="auto"/>
        <w:ind w:left="0" w:right="0" w:firstLine="0"/>
      </w:pPr>
      <w:r>
        <w:t>(</w:t>
      </w:r>
      <w:r w:rsidR="00C473AC">
        <w:t>4</w:t>
      </w:r>
      <w:r>
        <w:t>) Terviseameti tasuliste teenuste osutamise korra ja hinnakirja kehtestab valdkonna eest vastutav minister määrusega, võttes aluseks teenuse osutamiseks vajalikud tööjõu-, materjali-, seadmete ja üldkulud.</w:t>
      </w:r>
    </w:p>
    <w:p w14:paraId="5F93075F" w14:textId="77777777" w:rsidR="00E67777" w:rsidRDefault="00E23A95" w:rsidP="00712FCB">
      <w:pPr>
        <w:spacing w:after="0" w:line="240" w:lineRule="auto"/>
        <w:ind w:left="0" w:right="0" w:firstLine="0"/>
        <w:jc w:val="left"/>
      </w:pPr>
      <w:r>
        <w:t xml:space="preserve"> </w:t>
      </w:r>
    </w:p>
    <w:p w14:paraId="1C841D2C" w14:textId="6357B3C5" w:rsidR="00E67777" w:rsidRDefault="7F39355D" w:rsidP="00712FCB">
      <w:pPr>
        <w:spacing w:after="0" w:line="240" w:lineRule="auto"/>
        <w:ind w:left="0" w:right="0" w:firstLine="0"/>
      </w:pPr>
      <w:r>
        <w:t>(</w:t>
      </w:r>
      <w:r w:rsidR="00C473AC">
        <w:t>5</w:t>
      </w:r>
      <w:r>
        <w:t xml:space="preserve">) Terviseametil on õigus arvutada käesoleva paragrahvi lõike </w:t>
      </w:r>
      <w:r w:rsidR="00605F93">
        <w:t>4</w:t>
      </w:r>
      <w:r>
        <w:t xml:space="preserve"> alusel kehtestatud hinnakirjas nimetamata uuringu maksumus analoogilise uuringu hinna alusel.</w:t>
      </w:r>
    </w:p>
    <w:p w14:paraId="27B8F768" w14:textId="11DA7932" w:rsidR="00E67777" w:rsidRDefault="00E23A95" w:rsidP="00712FCB">
      <w:pPr>
        <w:spacing w:after="0" w:line="240" w:lineRule="auto"/>
        <w:ind w:left="0" w:right="0" w:firstLine="0"/>
        <w:jc w:val="left"/>
      </w:pPr>
      <w:r>
        <w:t xml:space="preserve"> </w:t>
      </w:r>
    </w:p>
    <w:p w14:paraId="105831EE" w14:textId="77777777" w:rsidR="00E67777" w:rsidRDefault="7F39355D" w:rsidP="00712FCB">
      <w:pPr>
        <w:pStyle w:val="Pealkiri2"/>
        <w:spacing w:after="0" w:line="240" w:lineRule="auto"/>
        <w:ind w:left="0" w:right="0" w:firstLine="0"/>
      </w:pPr>
      <w:r>
        <w:t xml:space="preserve">§ 13. Kohaliku omavalitsuse üksuse ülesanded </w:t>
      </w:r>
    </w:p>
    <w:p w14:paraId="1E72ADE8" w14:textId="77777777" w:rsidR="00E67777" w:rsidRDefault="00E23A95" w:rsidP="00712FCB">
      <w:pPr>
        <w:spacing w:after="0" w:line="240" w:lineRule="auto"/>
        <w:ind w:left="0" w:right="0" w:firstLine="0"/>
      </w:pPr>
      <w:r>
        <w:t xml:space="preserve"> </w:t>
      </w:r>
    </w:p>
    <w:p w14:paraId="41598D28" w14:textId="7D0268CA" w:rsidR="00E67777" w:rsidRDefault="7F39355D" w:rsidP="00712FCB">
      <w:pPr>
        <w:spacing w:after="0" w:line="240" w:lineRule="auto"/>
        <w:ind w:left="0" w:right="0" w:firstLine="0"/>
      </w:pPr>
      <w:r>
        <w:t>(1) Kohaliku omavalitsuse üksuste ühise</w:t>
      </w:r>
      <w:del w:id="72" w:author="Merike Koppel JM" w:date="2024-03-25T15:15:00Z">
        <w:r w:rsidDel="00784CCF">
          <w:delText>lt täidetava</w:delText>
        </w:r>
      </w:del>
      <w:r>
        <w:t xml:space="preserve">d ülesanded on: </w:t>
      </w:r>
    </w:p>
    <w:p w14:paraId="4513C618" w14:textId="0DA06D95" w:rsidR="00E67777" w:rsidRDefault="7F39355D" w:rsidP="00712FCB">
      <w:pPr>
        <w:spacing w:after="0" w:line="240" w:lineRule="auto"/>
        <w:ind w:left="0" w:right="0" w:firstLine="0"/>
      </w:pPr>
      <w:r>
        <w:t xml:space="preserve">1) elanike tervist, heaolu ja turvalisust toetava elukeskkonna kujundamine; </w:t>
      </w:r>
    </w:p>
    <w:p w14:paraId="15E86737" w14:textId="488E1F66" w:rsidR="00E67777" w:rsidRDefault="7F39355D" w:rsidP="00712FCB">
      <w:pPr>
        <w:spacing w:after="0" w:line="240" w:lineRule="auto"/>
        <w:ind w:left="0" w:right="0" w:firstLine="0"/>
      </w:pPr>
      <w:r>
        <w:t>2) maakonna või</w:t>
      </w:r>
      <w:r w:rsidR="00CD2AC8">
        <w:t xml:space="preserve"> piirkonna</w:t>
      </w:r>
      <w:r>
        <w:t xml:space="preserve"> tervise- ja heaoluprofiili koostamine ning selles sisalduva teabega arvestamine maakonna </w:t>
      </w:r>
      <w:r w:rsidRPr="7F39355D">
        <w:rPr>
          <w:color w:val="auto"/>
        </w:rPr>
        <w:t xml:space="preserve">või </w:t>
      </w:r>
      <w:r w:rsidR="004C5795">
        <w:rPr>
          <w:color w:val="auto"/>
        </w:rPr>
        <w:t>piirkonna</w:t>
      </w:r>
      <w:r w:rsidRPr="7F39355D">
        <w:rPr>
          <w:color w:val="auto"/>
        </w:rPr>
        <w:t xml:space="preserve"> </w:t>
      </w:r>
      <w:r>
        <w:t xml:space="preserve">arengustrateegia koostamisel; </w:t>
      </w:r>
    </w:p>
    <w:p w14:paraId="1E2ED5D9" w14:textId="5D8A96CB" w:rsidR="00E67777" w:rsidRDefault="7F39355D" w:rsidP="00712FCB">
      <w:pPr>
        <w:spacing w:after="0" w:line="240" w:lineRule="auto"/>
        <w:ind w:left="0" w:right="0" w:firstLine="0"/>
      </w:pPr>
      <w:r>
        <w:t xml:space="preserve">3) </w:t>
      </w:r>
      <w:proofErr w:type="spellStart"/>
      <w:r>
        <w:t>tervisedenduse</w:t>
      </w:r>
      <w:proofErr w:type="spellEnd"/>
      <w:r>
        <w:t xml:space="preserve"> ja keskkonnatervishoiu meetmete elluviimine maakonnas või </w:t>
      </w:r>
      <w:r w:rsidR="004C5795">
        <w:t>piirkonnas</w:t>
      </w:r>
      <w:r>
        <w:t xml:space="preserve"> vähemalt tervise- ja heaoluprofiilis kajastatud riskitegurite leevendamiseks ja kaitsetegurite tugevdamiseks; </w:t>
      </w:r>
    </w:p>
    <w:p w14:paraId="5A8168B1" w14:textId="6BECE846" w:rsidR="00E67777" w:rsidRDefault="7F39355D" w:rsidP="00712FCB">
      <w:pPr>
        <w:spacing w:after="0" w:line="240" w:lineRule="auto"/>
        <w:ind w:left="0" w:right="0" w:firstLine="0"/>
      </w:pPr>
      <w:r>
        <w:t xml:space="preserve">4) riiklike rahvatervishoiu meetmete elluviimise toetamine maakonnas või </w:t>
      </w:r>
      <w:r w:rsidR="004C5795">
        <w:t>piirkonnas</w:t>
      </w:r>
      <w:r w:rsidRPr="55D65A52">
        <w:t xml:space="preserve">; </w:t>
      </w:r>
    </w:p>
    <w:p w14:paraId="1B095C19" w14:textId="0E8ACF2E" w:rsidR="00E67777" w:rsidRDefault="7F39355D" w:rsidP="00712FCB">
      <w:pPr>
        <w:spacing w:after="0" w:line="240" w:lineRule="auto"/>
        <w:ind w:left="0" w:right="0" w:firstLine="0"/>
      </w:pPr>
      <w:r>
        <w:t xml:space="preserve">5) maakonnas või </w:t>
      </w:r>
      <w:r w:rsidR="004C5795">
        <w:t>piirkonnas</w:t>
      </w:r>
      <w:r>
        <w:t xml:space="preserve"> rahvatervishoiu ja sellega tihedalt seotud valdkondade juhtimiseks vajalike võrgustike loomine ja nende töö korraldamine. </w:t>
      </w:r>
    </w:p>
    <w:p w14:paraId="3C7B8B64" w14:textId="77777777" w:rsidR="00E67777" w:rsidRDefault="00E23A95" w:rsidP="00712FCB">
      <w:pPr>
        <w:spacing w:after="0" w:line="240" w:lineRule="auto"/>
        <w:ind w:left="0" w:right="0" w:firstLine="0"/>
      </w:pPr>
      <w:r>
        <w:t xml:space="preserve"> </w:t>
      </w:r>
    </w:p>
    <w:p w14:paraId="65838160" w14:textId="77777777" w:rsidR="00E67777" w:rsidRDefault="7F39355D" w:rsidP="00712FCB">
      <w:pPr>
        <w:spacing w:after="0" w:line="240" w:lineRule="auto"/>
        <w:ind w:left="0" w:right="0" w:firstLine="0"/>
      </w:pPr>
      <w:r>
        <w:t xml:space="preserve">(2) Kohaliku omavalitsuse üksuse ülesanded on: </w:t>
      </w:r>
    </w:p>
    <w:p w14:paraId="3D46C103" w14:textId="74750F54" w:rsidR="00E67777" w:rsidRDefault="7F39355D" w:rsidP="00712FCB">
      <w:pPr>
        <w:spacing w:after="0" w:line="240" w:lineRule="auto"/>
        <w:ind w:left="0" w:right="0" w:firstLine="0"/>
      </w:pPr>
      <w:r>
        <w:t xml:space="preserve">1) elanike tervist, heaolu ja turvalisust toetava elukeskkonna kujundamine, sealhulgas asjaomaste otsustuste ja tegevuste kavandamine ja elluviimine, hinnates ja arvestades nende mõju rahvastiku tervisele; </w:t>
      </w:r>
    </w:p>
    <w:p w14:paraId="6E28636C" w14:textId="05B62EA3" w:rsidR="00E67777" w:rsidRDefault="7F39355D" w:rsidP="00712FCB">
      <w:pPr>
        <w:spacing w:after="0" w:line="240" w:lineRule="auto"/>
        <w:ind w:left="0" w:right="0" w:firstLine="0"/>
      </w:pPr>
      <w:r>
        <w:t xml:space="preserve">2) oma haldusterritooriumil rahvatervishoiu meetmete planeerimiseks rahvastiku tervise olukorra, suundumuste ja vajaduste kohta vajaliku teabe väljaselgitamine; </w:t>
      </w:r>
    </w:p>
    <w:p w14:paraId="1E535706" w14:textId="3DAF8870" w:rsidR="00E67777" w:rsidRDefault="7F39355D" w:rsidP="00712FCB">
      <w:pPr>
        <w:spacing w:after="0" w:line="240" w:lineRule="auto"/>
        <w:ind w:left="0" w:right="0" w:firstLine="0"/>
      </w:pPr>
      <w:r>
        <w:t xml:space="preserve">3) oma haldusterritooriumil </w:t>
      </w:r>
      <w:proofErr w:type="spellStart"/>
      <w:r>
        <w:t>tervisedenduse</w:t>
      </w:r>
      <w:proofErr w:type="spellEnd"/>
      <w:r>
        <w:t xml:space="preserve"> ja keskkonnatervishoiu meetmete elluviimine vähemalt peamiste riskitegurite leevendamiseks ja kaitsetegurite tugevdamiseks; </w:t>
      </w:r>
    </w:p>
    <w:p w14:paraId="66E5DD81" w14:textId="12356E69" w:rsidR="00E67777" w:rsidRDefault="7F39355D" w:rsidP="00712FCB">
      <w:pPr>
        <w:spacing w:after="0" w:line="240" w:lineRule="auto"/>
        <w:ind w:left="0" w:right="0" w:firstLine="0"/>
      </w:pPr>
      <w:r>
        <w:t xml:space="preserve">4) kohaliku omavalitsuse üksuses rahvatervishoiu ja sellega tihedalt seotud valdkondade juhtimiseks vajalike võrgustike loomine ja nende töö korraldamine. </w:t>
      </w:r>
    </w:p>
    <w:p w14:paraId="657CEBD6" w14:textId="0470658F" w:rsidR="00F75323" w:rsidRDefault="00F75323" w:rsidP="00712FCB">
      <w:pPr>
        <w:spacing w:after="0" w:line="240" w:lineRule="auto"/>
        <w:ind w:left="0" w:right="0" w:firstLine="0"/>
      </w:pPr>
    </w:p>
    <w:p w14:paraId="2A47D515" w14:textId="53671F72" w:rsidR="00E67777" w:rsidRDefault="00E67777" w:rsidP="00712FCB">
      <w:pPr>
        <w:spacing w:after="0" w:line="240" w:lineRule="auto"/>
        <w:ind w:left="0" w:right="0" w:firstLine="0"/>
        <w:jc w:val="left"/>
      </w:pPr>
    </w:p>
    <w:p w14:paraId="4D62FCA3" w14:textId="21DCBF0B" w:rsidR="00E67777" w:rsidRDefault="7F39355D" w:rsidP="00712FCB">
      <w:pPr>
        <w:spacing w:after="0" w:line="240" w:lineRule="auto"/>
        <w:ind w:left="0" w:right="0" w:firstLine="0"/>
        <w:jc w:val="center"/>
      </w:pPr>
      <w:r w:rsidRPr="7F39355D">
        <w:rPr>
          <w:b/>
          <w:bCs/>
        </w:rPr>
        <w:t>3. peatükk</w:t>
      </w:r>
    </w:p>
    <w:p w14:paraId="35183DE4" w14:textId="2C99D68C" w:rsidR="00E67777" w:rsidRDefault="7F39355D" w:rsidP="00712FCB">
      <w:pPr>
        <w:spacing w:after="0" w:line="240" w:lineRule="auto"/>
        <w:ind w:left="0" w:right="0" w:firstLine="0"/>
        <w:jc w:val="center"/>
      </w:pPr>
      <w:r w:rsidRPr="7F39355D">
        <w:rPr>
          <w:b/>
          <w:bCs/>
        </w:rPr>
        <w:t>Ülesanded, piirangud ja nõuded inimeste tervise kaitseks</w:t>
      </w:r>
    </w:p>
    <w:p w14:paraId="15E48944" w14:textId="77777777" w:rsidR="00E67777" w:rsidRDefault="00E23A95" w:rsidP="00712FCB">
      <w:pPr>
        <w:spacing w:after="0" w:line="240" w:lineRule="auto"/>
        <w:ind w:left="0" w:right="0" w:firstLine="0"/>
        <w:jc w:val="left"/>
      </w:pPr>
      <w:r>
        <w:rPr>
          <w:b/>
        </w:rPr>
        <w:t xml:space="preserve"> </w:t>
      </w:r>
    </w:p>
    <w:p w14:paraId="0CDE9C65" w14:textId="15F8A8D0" w:rsidR="00E67777" w:rsidRDefault="7F39355D" w:rsidP="00712FCB">
      <w:pPr>
        <w:pStyle w:val="Pealkiri2"/>
        <w:spacing w:after="0" w:line="240" w:lineRule="auto"/>
        <w:ind w:left="0" w:right="0" w:firstLine="0"/>
      </w:pPr>
      <w:r>
        <w:t xml:space="preserve">§ 14. Terviseohust teavitamise nõue </w:t>
      </w:r>
    </w:p>
    <w:p w14:paraId="0A4E68ED" w14:textId="77777777" w:rsidR="00E67777" w:rsidRDefault="00E23A95" w:rsidP="00712FCB">
      <w:pPr>
        <w:spacing w:after="0" w:line="240" w:lineRule="auto"/>
        <w:ind w:left="0" w:right="0" w:firstLine="0"/>
        <w:jc w:val="left"/>
      </w:pPr>
      <w:r>
        <w:t xml:space="preserve"> </w:t>
      </w:r>
    </w:p>
    <w:p w14:paraId="788C2C4C" w14:textId="0BA04BC2" w:rsidR="00E67777" w:rsidRDefault="7F39355D" w:rsidP="00712FCB">
      <w:pPr>
        <w:spacing w:after="0" w:line="240" w:lineRule="auto"/>
        <w:ind w:left="0" w:right="0" w:firstLine="0"/>
      </w:pPr>
      <w:r>
        <w:t xml:space="preserve">(1) Tervishoiuteenuse osutaja teavitab viivitamata Terviseametit haigestumisest, mis on asjaomase koha ja aja kohta ebaharilik või ootamatu või põhjustab või võib põhjustada inimeste </w:t>
      </w:r>
      <w:commentRangeStart w:id="73"/>
      <w:r>
        <w:lastRenderedPageBreak/>
        <w:t>märkimisväärset</w:t>
      </w:r>
      <w:commentRangeEnd w:id="73"/>
      <w:r w:rsidR="005240CF">
        <w:rPr>
          <w:rStyle w:val="Kommentaariviide"/>
        </w:rPr>
        <w:commentReference w:id="73"/>
      </w:r>
      <w:r>
        <w:t xml:space="preserve"> haigestumust või suremust või mille ulatus </w:t>
      </w:r>
      <w:del w:id="74" w:author="Merike Koppel JM" w:date="2024-03-21T14:08:00Z">
        <w:r w:rsidDel="004F6628">
          <w:delText xml:space="preserve">kasvab </w:delText>
        </w:r>
      </w:del>
      <w:ins w:id="75" w:author="Merike Koppel JM" w:date="2024-03-21T14:08:00Z">
        <w:r w:rsidR="004F6628">
          <w:t xml:space="preserve">suureneb </w:t>
        </w:r>
      </w:ins>
      <w:r>
        <w:t xml:space="preserve">või võib </w:t>
      </w:r>
      <w:del w:id="76" w:author="Merike Koppel JM" w:date="2024-03-21T14:08:00Z">
        <w:r w:rsidDel="004F6628">
          <w:delText xml:space="preserve">kasvada </w:delText>
        </w:r>
      </w:del>
      <w:ins w:id="77" w:author="Merike Koppel JM" w:date="2024-03-21T14:08:00Z">
        <w:r w:rsidR="004F6628">
          <w:t xml:space="preserve">suureneda </w:t>
        </w:r>
      </w:ins>
      <w:r>
        <w:t xml:space="preserve">kiiresti. </w:t>
      </w:r>
    </w:p>
    <w:p w14:paraId="30E85FE0" w14:textId="77777777" w:rsidR="00E67777" w:rsidRDefault="00E23A95" w:rsidP="00712FCB">
      <w:pPr>
        <w:spacing w:after="0" w:line="240" w:lineRule="auto"/>
        <w:ind w:left="0" w:right="0" w:firstLine="0"/>
        <w:jc w:val="left"/>
      </w:pPr>
      <w:r>
        <w:t xml:space="preserve"> </w:t>
      </w:r>
    </w:p>
    <w:p w14:paraId="433D8346" w14:textId="2ED0EF72" w:rsidR="008E0DDE" w:rsidRDefault="7F39355D" w:rsidP="00712FCB">
      <w:pPr>
        <w:spacing w:after="0" w:line="240" w:lineRule="auto"/>
        <w:ind w:left="0" w:right="0" w:firstLine="0"/>
      </w:pPr>
      <w:r>
        <w:t xml:space="preserve">(2) Käesoleva paragrahvi lõikes 1 nimetatud haigestumise jaotumise, leviku, </w:t>
      </w:r>
      <w:commentRangeStart w:id="78"/>
      <w:r>
        <w:t>raskusastme</w:t>
      </w:r>
      <w:commentRangeEnd w:id="78"/>
      <w:r w:rsidR="005240CF">
        <w:rPr>
          <w:rStyle w:val="Kommentaariviide"/>
        </w:rPr>
        <w:commentReference w:id="78"/>
      </w:r>
      <w:r>
        <w:t xml:space="preserve"> muutuste ja muude asjaolude jälgimiseks vajaliku teabe valdaja on kohustatud Terviseameti nõudmisel esitama asjakohased andmed, sealhulgas isikuandmed vastavalt vajadusele. </w:t>
      </w:r>
    </w:p>
    <w:p w14:paraId="2080AEB9" w14:textId="653DFBBE" w:rsidR="00E67777" w:rsidRDefault="00E67777" w:rsidP="00712FCB">
      <w:pPr>
        <w:spacing w:after="0" w:line="240" w:lineRule="auto"/>
        <w:ind w:left="0" w:right="0" w:firstLine="0"/>
        <w:jc w:val="left"/>
      </w:pPr>
    </w:p>
    <w:p w14:paraId="432445AA" w14:textId="7E33D226" w:rsidR="00B96819" w:rsidRPr="00C233D1" w:rsidRDefault="7F39355D" w:rsidP="00712FCB">
      <w:pPr>
        <w:spacing w:after="0" w:line="240" w:lineRule="auto"/>
        <w:ind w:left="0" w:right="0" w:firstLine="0"/>
        <w:rPr>
          <w:rFonts w:eastAsiaTheme="minorEastAsia"/>
          <w:b/>
          <w:bCs/>
          <w:color w:val="auto"/>
          <w:lang w:eastAsia="en-US"/>
        </w:rPr>
      </w:pPr>
      <w:r w:rsidRPr="55D65A52">
        <w:rPr>
          <w:rFonts w:eastAsiaTheme="minorEastAsia"/>
          <w:b/>
          <w:bCs/>
          <w:color w:val="auto"/>
          <w:lang w:eastAsia="en-US"/>
        </w:rPr>
        <w:t xml:space="preserve">§ 15. </w:t>
      </w:r>
      <w:r w:rsidR="00FE6DF3">
        <w:rPr>
          <w:rFonts w:eastAsiaTheme="minorEastAsia"/>
          <w:b/>
          <w:bCs/>
          <w:color w:val="auto"/>
          <w:lang w:eastAsia="en-US"/>
        </w:rPr>
        <w:t>N</w:t>
      </w:r>
      <w:r w:rsidRPr="55D65A52">
        <w:rPr>
          <w:rFonts w:eastAsiaTheme="minorEastAsia"/>
          <w:b/>
          <w:bCs/>
          <w:color w:val="auto"/>
          <w:lang w:eastAsia="en-US"/>
        </w:rPr>
        <w:t>õuded</w:t>
      </w:r>
      <w:r w:rsidR="00FE6DF3">
        <w:rPr>
          <w:rFonts w:eastAsiaTheme="minorEastAsia"/>
          <w:b/>
          <w:bCs/>
          <w:color w:val="auto"/>
          <w:lang w:eastAsia="en-US"/>
        </w:rPr>
        <w:t xml:space="preserve"> ja piirangud</w:t>
      </w:r>
      <w:r w:rsidRPr="55D65A52">
        <w:rPr>
          <w:rFonts w:eastAsiaTheme="minorEastAsia"/>
          <w:b/>
          <w:bCs/>
          <w:color w:val="auto"/>
          <w:lang w:eastAsia="en-US"/>
        </w:rPr>
        <w:t xml:space="preserve"> inimese tervise hoidmise, kaitsmise, edendamise või parandamise eesmärgil pakutavatele toodetele, teenustele ja tegevustele </w:t>
      </w:r>
    </w:p>
    <w:p w14:paraId="01A02107" w14:textId="77777777" w:rsidR="00A7152A" w:rsidRPr="004F78CB" w:rsidRDefault="00A7152A" w:rsidP="00712FCB">
      <w:pPr>
        <w:spacing w:after="0" w:line="240" w:lineRule="auto"/>
        <w:ind w:left="0" w:right="0" w:firstLine="0"/>
        <w:rPr>
          <w:rFonts w:eastAsiaTheme="minorEastAsia"/>
          <w:b/>
          <w:bCs/>
          <w:color w:val="auto"/>
          <w:lang w:eastAsia="en-US"/>
        </w:rPr>
      </w:pPr>
    </w:p>
    <w:p w14:paraId="5F601DFE" w14:textId="27EFF612" w:rsidR="75DB4228" w:rsidRPr="00C233D1" w:rsidRDefault="7F39355D" w:rsidP="00712FCB">
      <w:pPr>
        <w:spacing w:after="0" w:line="240" w:lineRule="auto"/>
        <w:ind w:left="0" w:right="0" w:firstLine="0"/>
        <w:rPr>
          <w:rFonts w:eastAsiaTheme="minorEastAsia"/>
          <w:color w:val="auto"/>
          <w:lang w:eastAsia="en-US"/>
        </w:rPr>
      </w:pPr>
      <w:r w:rsidRPr="00547DC1">
        <w:rPr>
          <w:rFonts w:eastAsiaTheme="minorEastAsia"/>
          <w:color w:val="auto"/>
          <w:lang w:eastAsia="en-US"/>
        </w:rPr>
        <w:t xml:space="preserve">(1) </w:t>
      </w:r>
      <w:r w:rsidRPr="00547DC1">
        <w:rPr>
          <w:rStyle w:val="ui-provider"/>
        </w:rPr>
        <w:t xml:space="preserve">Juriidiline ega füüsiline isik ei tohi inimese tervise hoidmise, kaitsmise, edendamise või parandamise eesmärgil kutsuda avalikkust üles kasutama taimi, loomi, taimseid ja loomseid </w:t>
      </w:r>
      <w:ins w:id="79" w:author="Merike Koppel JM" w:date="2024-03-25T15:18:00Z">
        <w:r w:rsidR="00784CCF">
          <w:rPr>
            <w:rStyle w:val="ui-provider"/>
          </w:rPr>
          <w:t>saaduseid</w:t>
        </w:r>
      </w:ins>
      <w:commentRangeStart w:id="80"/>
      <w:del w:id="81" w:author="Merike Koppel JM" w:date="2024-03-25T15:18:00Z">
        <w:r w:rsidR="00E70AB8" w:rsidRPr="00547DC1" w:rsidDel="00784CCF">
          <w:rPr>
            <w:rStyle w:val="ui-provider"/>
          </w:rPr>
          <w:delText>produkte</w:delText>
        </w:r>
      </w:del>
      <w:r w:rsidR="00E70AB8" w:rsidRPr="00547DC1">
        <w:rPr>
          <w:rStyle w:val="ui-provider"/>
        </w:rPr>
        <w:t xml:space="preserve"> </w:t>
      </w:r>
      <w:commentRangeEnd w:id="80"/>
      <w:r w:rsidR="00DD4B37">
        <w:rPr>
          <w:rStyle w:val="Kommentaariviide"/>
        </w:rPr>
        <w:commentReference w:id="80"/>
      </w:r>
      <w:r w:rsidRPr="00547DC1">
        <w:rPr>
          <w:rStyle w:val="ui-provider"/>
        </w:rPr>
        <w:t xml:space="preserve">ega aineid ja segusid </w:t>
      </w:r>
      <w:commentRangeStart w:id="82"/>
      <w:r w:rsidRPr="00547DC1">
        <w:rPr>
          <w:rStyle w:val="ui-provider"/>
        </w:rPr>
        <w:t>keha</w:t>
      </w:r>
      <w:del w:id="83" w:author="Merike Koppel JM" w:date="2024-03-26T13:29:00Z">
        <w:r w:rsidRPr="00547DC1" w:rsidDel="00646BF0">
          <w:rPr>
            <w:rStyle w:val="ui-provider"/>
          </w:rPr>
          <w:delText xml:space="preserve"> pinna</w:delText>
        </w:r>
      </w:del>
      <w:r w:rsidRPr="00547DC1">
        <w:rPr>
          <w:rStyle w:val="ui-provider"/>
        </w:rPr>
        <w:t>le kandmise või kehasse viimise teel</w:t>
      </w:r>
      <w:commentRangeEnd w:id="82"/>
      <w:r w:rsidR="00646BF0">
        <w:rPr>
          <w:rStyle w:val="Kommentaariviide"/>
        </w:rPr>
        <w:commentReference w:id="82"/>
      </w:r>
      <w:r w:rsidRPr="00547DC1">
        <w:rPr>
          <w:rStyle w:val="ui-provider"/>
        </w:rPr>
        <w:t xml:space="preserve">, kui tegemist on selliste taimede, loomade, taimsete ja loomsete </w:t>
      </w:r>
      <w:del w:id="84" w:author="Merike Koppel JM" w:date="2024-03-25T15:18:00Z">
        <w:r w:rsidR="00E70AB8" w:rsidRPr="00547DC1" w:rsidDel="00784CCF">
          <w:rPr>
            <w:rStyle w:val="ui-provider"/>
          </w:rPr>
          <w:delText xml:space="preserve">produktidega </w:delText>
        </w:r>
      </w:del>
      <w:ins w:id="85" w:author="Merike Koppel JM" w:date="2024-03-25T15:18:00Z">
        <w:r w:rsidR="00784CCF">
          <w:rPr>
            <w:rStyle w:val="ui-provider"/>
          </w:rPr>
          <w:t>saadust</w:t>
        </w:r>
        <w:r w:rsidR="00784CCF" w:rsidRPr="00547DC1">
          <w:rPr>
            <w:rStyle w:val="ui-provider"/>
          </w:rPr>
          <w:t xml:space="preserve">ega </w:t>
        </w:r>
      </w:ins>
      <w:r w:rsidRPr="00547DC1">
        <w:rPr>
          <w:rStyle w:val="ui-provider"/>
        </w:rPr>
        <w:t>või ainete ja segudega, mille kasutamisega kaasneb oht inimese elule, tervisele või elukeskkonnale</w:t>
      </w:r>
      <w:r w:rsidR="004D21C6" w:rsidRPr="00547DC1">
        <w:rPr>
          <w:rStyle w:val="ui-provider"/>
        </w:rPr>
        <w:t>, välja arvatud juhul, kui</w:t>
      </w:r>
      <w:r w:rsidR="00C15E77">
        <w:rPr>
          <w:rStyle w:val="ui-provider"/>
        </w:rPr>
        <w:t xml:space="preserve"> </w:t>
      </w:r>
      <w:r w:rsidR="004D21C6" w:rsidRPr="00547DC1">
        <w:rPr>
          <w:rStyle w:val="ui-provider"/>
        </w:rPr>
        <w:t xml:space="preserve">see on </w:t>
      </w:r>
      <w:del w:id="86" w:author="Merike Koppel JM" w:date="2024-03-22T08:48:00Z">
        <w:r w:rsidR="004D21C6" w:rsidRPr="00547DC1" w:rsidDel="00EA33C4">
          <w:rPr>
            <w:rStyle w:val="ui-provider"/>
          </w:rPr>
          <w:delText xml:space="preserve">reguleeritud </w:delText>
        </w:r>
      </w:del>
      <w:r w:rsidR="004D21C6" w:rsidRPr="00547DC1">
        <w:rPr>
          <w:rStyle w:val="ui-provider"/>
        </w:rPr>
        <w:t>eriseadusega</w:t>
      </w:r>
      <w:r w:rsidR="00C15E77">
        <w:rPr>
          <w:rStyle w:val="ui-provider"/>
        </w:rPr>
        <w:t xml:space="preserve"> </w:t>
      </w:r>
      <w:ins w:id="87" w:author="Merike Koppel JM" w:date="2024-03-22T08:48:00Z">
        <w:r w:rsidR="00EA33C4" w:rsidRPr="00547DC1">
          <w:rPr>
            <w:rStyle w:val="ui-provider"/>
          </w:rPr>
          <w:t xml:space="preserve">reguleeritud </w:t>
        </w:r>
      </w:ins>
      <w:r w:rsidR="00C15E77">
        <w:rPr>
          <w:rStyle w:val="ui-provider"/>
        </w:rPr>
        <w:t>teisiti</w:t>
      </w:r>
      <w:r w:rsidRPr="00547DC1">
        <w:rPr>
          <w:rStyle w:val="ui-provider"/>
        </w:rPr>
        <w:t>.</w:t>
      </w:r>
      <w:bookmarkStart w:id="88" w:name="_Hlk145074374"/>
      <w:bookmarkEnd w:id="88"/>
    </w:p>
    <w:p w14:paraId="0FD2DD01" w14:textId="77777777" w:rsidR="0085388B" w:rsidRDefault="0085388B" w:rsidP="00712FCB">
      <w:pPr>
        <w:spacing w:after="0" w:line="240" w:lineRule="auto"/>
        <w:ind w:left="0" w:right="0" w:firstLine="0"/>
        <w:rPr>
          <w:rFonts w:eastAsiaTheme="minorEastAsia"/>
          <w:color w:val="auto"/>
          <w:lang w:eastAsia="en-US"/>
        </w:rPr>
      </w:pPr>
    </w:p>
    <w:p w14:paraId="15628A3C" w14:textId="2B31EE22" w:rsidR="00105D74" w:rsidRPr="00EB5523" w:rsidRDefault="7F39355D" w:rsidP="00712FCB">
      <w:pPr>
        <w:spacing w:after="0" w:line="240" w:lineRule="auto"/>
        <w:ind w:left="0" w:right="0" w:firstLine="0"/>
        <w:rPr>
          <w:rFonts w:eastAsiaTheme="minorEastAsia"/>
          <w:color w:val="auto"/>
          <w:lang w:eastAsia="en-US"/>
        </w:rPr>
      </w:pPr>
      <w:r w:rsidRPr="00547DC1">
        <w:rPr>
          <w:rFonts w:eastAsiaTheme="minorEastAsia"/>
          <w:color w:val="auto"/>
          <w:lang w:eastAsia="en-US"/>
        </w:rPr>
        <w:t xml:space="preserve">(2) Käesoleva paragrahvi lõikes 1 nimetatud eesmärgil avalikkusele teenuste või </w:t>
      </w:r>
      <w:commentRangeStart w:id="89"/>
      <w:r w:rsidRPr="00547DC1">
        <w:rPr>
          <w:rFonts w:eastAsiaTheme="minorEastAsia"/>
          <w:color w:val="auto"/>
          <w:lang w:eastAsia="en-US"/>
        </w:rPr>
        <w:t>tegevuste</w:t>
      </w:r>
      <w:commentRangeEnd w:id="89"/>
      <w:r w:rsidR="00646BF0">
        <w:rPr>
          <w:rStyle w:val="Kommentaariviide"/>
        </w:rPr>
        <w:commentReference w:id="89"/>
      </w:r>
      <w:r w:rsidRPr="00547DC1">
        <w:rPr>
          <w:rFonts w:eastAsiaTheme="minorEastAsia"/>
          <w:color w:val="auto"/>
          <w:lang w:eastAsia="en-US"/>
        </w:rPr>
        <w:t xml:space="preserve"> tasuta või tasu eest kättesaadavaks tegemisel peab </w:t>
      </w:r>
      <w:commentRangeStart w:id="90"/>
      <w:r w:rsidRPr="00547DC1">
        <w:rPr>
          <w:rFonts w:eastAsiaTheme="minorEastAsia"/>
          <w:color w:val="auto"/>
          <w:lang w:eastAsia="en-US"/>
        </w:rPr>
        <w:t>te</w:t>
      </w:r>
      <w:commentRangeStart w:id="91"/>
      <w:r w:rsidRPr="00547DC1">
        <w:rPr>
          <w:rFonts w:eastAsiaTheme="minorEastAsia"/>
          <w:color w:val="auto"/>
          <w:lang w:eastAsia="en-US"/>
        </w:rPr>
        <w:t>enuse</w:t>
      </w:r>
      <w:del w:id="92" w:author="Merike Koppel JM" w:date="2024-03-26T13:30:00Z">
        <w:r w:rsidRPr="00547DC1" w:rsidDel="00646BF0">
          <w:rPr>
            <w:rFonts w:eastAsiaTheme="minorEastAsia"/>
            <w:color w:val="auto"/>
            <w:lang w:eastAsia="en-US"/>
          </w:rPr>
          <w:delText>pakku</w:delText>
        </w:r>
      </w:del>
      <w:ins w:id="93" w:author="Merike Koppel JM" w:date="2024-03-26T13:30:00Z">
        <w:r w:rsidR="00646BF0">
          <w:rPr>
            <w:rFonts w:eastAsiaTheme="minorEastAsia"/>
            <w:color w:val="auto"/>
            <w:lang w:eastAsia="en-US"/>
          </w:rPr>
          <w:t>osuta</w:t>
        </w:r>
      </w:ins>
      <w:r w:rsidRPr="00547DC1">
        <w:rPr>
          <w:rFonts w:eastAsiaTheme="minorEastAsia"/>
          <w:color w:val="auto"/>
          <w:lang w:eastAsia="en-US"/>
        </w:rPr>
        <w:t>ja</w:t>
      </w:r>
      <w:commentRangeEnd w:id="91"/>
      <w:r w:rsidR="00646BF0">
        <w:rPr>
          <w:rStyle w:val="Kommentaariviide"/>
        </w:rPr>
        <w:commentReference w:id="91"/>
      </w:r>
      <w:commentRangeEnd w:id="90"/>
      <w:r w:rsidR="00646BF0">
        <w:rPr>
          <w:rStyle w:val="Kommentaariviide"/>
        </w:rPr>
        <w:commentReference w:id="90"/>
      </w:r>
      <w:r w:rsidRPr="00547DC1">
        <w:rPr>
          <w:rFonts w:eastAsiaTheme="minorEastAsia"/>
          <w:color w:val="auto"/>
          <w:lang w:eastAsia="en-US"/>
        </w:rPr>
        <w:t xml:space="preserve">, kes kasutab teenuse kättesaadavaks tegemisel taime või looma või taimset või loomset </w:t>
      </w:r>
      <w:del w:id="94" w:author="Merike Koppel JM" w:date="2024-03-25T15:19:00Z">
        <w:r w:rsidR="0096506A" w:rsidRPr="00547DC1" w:rsidDel="00784CCF">
          <w:rPr>
            <w:rFonts w:eastAsiaTheme="minorEastAsia"/>
            <w:color w:val="auto"/>
            <w:lang w:eastAsia="en-US"/>
          </w:rPr>
          <w:delText>produkti</w:delText>
        </w:r>
      </w:del>
      <w:ins w:id="95" w:author="Merike Koppel JM" w:date="2024-03-25T15:19:00Z">
        <w:r w:rsidR="00784CCF">
          <w:rPr>
            <w:rFonts w:eastAsiaTheme="minorEastAsia"/>
            <w:color w:val="auto"/>
            <w:lang w:eastAsia="en-US"/>
          </w:rPr>
          <w:t>saadust</w:t>
        </w:r>
      </w:ins>
      <w:r w:rsidRPr="00547DC1">
        <w:rPr>
          <w:rFonts w:eastAsiaTheme="minorEastAsia"/>
          <w:color w:val="auto"/>
          <w:lang w:eastAsia="en-US"/>
        </w:rPr>
        <w:t xml:space="preserve">, veenduma teadusandmetele tuginedes või kui selline asjaolu on üldteada, et tegemist on kasutamise hetkel tervisele ohutu taime või loomaga või taimse või loomse </w:t>
      </w:r>
      <w:del w:id="96" w:author="Merike Koppel JM" w:date="2024-03-25T15:19:00Z">
        <w:r w:rsidR="0096506A" w:rsidRPr="00547DC1" w:rsidDel="00784CCF">
          <w:rPr>
            <w:rFonts w:eastAsiaTheme="minorEastAsia"/>
            <w:color w:val="auto"/>
            <w:lang w:eastAsia="en-US"/>
          </w:rPr>
          <w:delText>produktiga</w:delText>
        </w:r>
      </w:del>
      <w:ins w:id="97" w:author="Merike Koppel JM" w:date="2024-03-25T15:19:00Z">
        <w:r w:rsidR="00784CCF">
          <w:rPr>
            <w:rFonts w:eastAsiaTheme="minorEastAsia"/>
            <w:color w:val="auto"/>
            <w:lang w:eastAsia="en-US"/>
          </w:rPr>
          <w:t>saaduse</w:t>
        </w:r>
        <w:r w:rsidR="00784CCF" w:rsidRPr="00547DC1">
          <w:rPr>
            <w:rFonts w:eastAsiaTheme="minorEastAsia"/>
            <w:color w:val="auto"/>
            <w:lang w:eastAsia="en-US"/>
          </w:rPr>
          <w:t>ga</w:t>
        </w:r>
      </w:ins>
      <w:r w:rsidR="0087439A" w:rsidRPr="00547DC1">
        <w:rPr>
          <w:rStyle w:val="ui-provider"/>
        </w:rPr>
        <w:t>, välja arvatud juhul, kui</w:t>
      </w:r>
      <w:r w:rsidR="00547DC1" w:rsidRPr="00547DC1">
        <w:rPr>
          <w:rStyle w:val="ui-provider"/>
        </w:rPr>
        <w:t xml:space="preserve"> </w:t>
      </w:r>
      <w:r w:rsidR="00C15E77">
        <w:rPr>
          <w:rStyle w:val="ui-provider"/>
        </w:rPr>
        <w:t>see on</w:t>
      </w:r>
      <w:r w:rsidR="00F36BEE">
        <w:rPr>
          <w:rStyle w:val="ui-provider"/>
        </w:rPr>
        <w:t xml:space="preserve"> </w:t>
      </w:r>
      <w:del w:id="98" w:author="Merike Koppel JM" w:date="2024-03-21T14:33:00Z">
        <w:r w:rsidR="00F36BEE" w:rsidDel="00553303">
          <w:rPr>
            <w:rStyle w:val="ui-provider"/>
          </w:rPr>
          <w:delText>reguleeritud</w:delText>
        </w:r>
        <w:r w:rsidR="00547DC1" w:rsidRPr="00547DC1" w:rsidDel="00553303">
          <w:rPr>
            <w:rStyle w:val="ui-provider"/>
          </w:rPr>
          <w:delText xml:space="preserve"> </w:delText>
        </w:r>
      </w:del>
      <w:r w:rsidR="00C15E77" w:rsidRPr="00547DC1">
        <w:rPr>
          <w:rStyle w:val="ui-provider"/>
        </w:rPr>
        <w:t>eriseaduse</w:t>
      </w:r>
      <w:r w:rsidR="00F36BEE">
        <w:rPr>
          <w:rStyle w:val="ui-provider"/>
        </w:rPr>
        <w:t xml:space="preserve">ga </w:t>
      </w:r>
      <w:ins w:id="99" w:author="Merike Koppel JM" w:date="2024-03-21T14:33:00Z">
        <w:r w:rsidR="00553303">
          <w:rPr>
            <w:rStyle w:val="ui-provider"/>
          </w:rPr>
          <w:t>reguleeritud</w:t>
        </w:r>
        <w:r w:rsidR="00553303" w:rsidRPr="00547DC1">
          <w:rPr>
            <w:rStyle w:val="ui-provider"/>
          </w:rPr>
          <w:t xml:space="preserve"> </w:t>
        </w:r>
      </w:ins>
      <w:r w:rsidR="00547DC1" w:rsidRPr="00547DC1">
        <w:rPr>
          <w:rStyle w:val="ui-provider"/>
        </w:rPr>
        <w:t>teisiti</w:t>
      </w:r>
      <w:r w:rsidR="0087439A" w:rsidRPr="00547DC1">
        <w:rPr>
          <w:rStyle w:val="ui-provider"/>
        </w:rPr>
        <w:t>.</w:t>
      </w:r>
      <w:r w:rsidRPr="55D65A52">
        <w:rPr>
          <w:rFonts w:eastAsiaTheme="minorEastAsia"/>
          <w:color w:val="auto"/>
          <w:lang w:eastAsia="en-US"/>
        </w:rPr>
        <w:t xml:space="preserve"> </w:t>
      </w:r>
      <w:bookmarkStart w:id="100" w:name="_Hlk145074511"/>
      <w:bookmarkEnd w:id="100"/>
    </w:p>
    <w:p w14:paraId="74F5EFFF" w14:textId="77777777" w:rsidR="0085388B" w:rsidRDefault="0085388B" w:rsidP="00712FCB">
      <w:pPr>
        <w:spacing w:after="0" w:line="240" w:lineRule="auto"/>
        <w:ind w:left="0" w:right="0" w:firstLine="0"/>
        <w:rPr>
          <w:rFonts w:eastAsiaTheme="minorEastAsia"/>
          <w:color w:val="auto"/>
          <w:lang w:eastAsia="en-US"/>
        </w:rPr>
      </w:pPr>
    </w:p>
    <w:p w14:paraId="005DEFAD" w14:textId="2FE749E2" w:rsidR="00105D74" w:rsidRPr="00EB5523" w:rsidRDefault="7F39355D" w:rsidP="00712FCB">
      <w:pPr>
        <w:spacing w:after="0" w:line="240" w:lineRule="auto"/>
        <w:ind w:left="0" w:right="0" w:firstLine="0"/>
        <w:rPr>
          <w:rFonts w:eastAsiaTheme="minorEastAsia"/>
          <w:color w:val="auto"/>
          <w:lang w:eastAsia="en-US"/>
        </w:rPr>
      </w:pPr>
      <w:r w:rsidRPr="00547DC1">
        <w:rPr>
          <w:rFonts w:eastAsiaTheme="minorEastAsia"/>
          <w:color w:val="auto"/>
          <w:lang w:eastAsia="en-US"/>
        </w:rPr>
        <w:t xml:space="preserve">(3) Taimne </w:t>
      </w:r>
      <w:del w:id="101" w:author="Merike Koppel JM" w:date="2024-03-25T15:19:00Z">
        <w:r w:rsidR="0096506A" w:rsidRPr="00547DC1" w:rsidDel="00784CCF">
          <w:rPr>
            <w:rFonts w:eastAsiaTheme="minorEastAsia"/>
            <w:color w:val="auto"/>
            <w:lang w:eastAsia="en-US"/>
          </w:rPr>
          <w:delText>produkt</w:delText>
        </w:r>
      </w:del>
      <w:ins w:id="102" w:author="Merike Koppel JM" w:date="2024-03-25T15:19:00Z">
        <w:r w:rsidR="00784CCF">
          <w:rPr>
            <w:rFonts w:eastAsiaTheme="minorEastAsia"/>
            <w:color w:val="auto"/>
            <w:lang w:eastAsia="en-US"/>
          </w:rPr>
          <w:t>saadus</w:t>
        </w:r>
      </w:ins>
      <w:r w:rsidR="0096506A" w:rsidRPr="00547DC1">
        <w:rPr>
          <w:rFonts w:eastAsiaTheme="minorEastAsia"/>
          <w:color w:val="auto"/>
          <w:lang w:eastAsia="en-US"/>
        </w:rPr>
        <w:t xml:space="preserve"> </w:t>
      </w:r>
      <w:r w:rsidRPr="00547DC1">
        <w:rPr>
          <w:rFonts w:eastAsiaTheme="minorEastAsia"/>
          <w:color w:val="auto"/>
          <w:lang w:eastAsia="en-US"/>
        </w:rPr>
        <w:t xml:space="preserve">käesoleva seaduse tähenduses on </w:t>
      </w:r>
      <w:commentRangeStart w:id="103"/>
      <w:r w:rsidRPr="00547DC1">
        <w:rPr>
          <w:rFonts w:eastAsiaTheme="minorEastAsia"/>
          <w:color w:val="auto"/>
          <w:lang w:eastAsia="en-US"/>
        </w:rPr>
        <w:t>taim,</w:t>
      </w:r>
      <w:commentRangeEnd w:id="103"/>
      <w:r w:rsidR="00646BF0">
        <w:rPr>
          <w:rStyle w:val="Kommentaariviide"/>
        </w:rPr>
        <w:commentReference w:id="103"/>
      </w:r>
      <w:r w:rsidRPr="00547DC1">
        <w:rPr>
          <w:rFonts w:eastAsiaTheme="minorEastAsia"/>
          <w:color w:val="auto"/>
          <w:lang w:eastAsia="en-US"/>
        </w:rPr>
        <w:t xml:space="preserve"> seen, vetikas, samblik ja muu taoline, selle eritised või osad värskena või säilitatuna mistahes säilitusviisil. Taimse </w:t>
      </w:r>
      <w:del w:id="104" w:author="Merike Koppel JM" w:date="2024-03-25T15:20:00Z">
        <w:r w:rsidR="0096506A" w:rsidRPr="00592572" w:rsidDel="00784CCF">
          <w:rPr>
            <w:rFonts w:eastAsiaTheme="minorEastAsia"/>
            <w:color w:val="auto"/>
            <w:lang w:eastAsia="en-US"/>
          </w:rPr>
          <w:delText>produktina</w:delText>
        </w:r>
        <w:r w:rsidR="0096506A" w:rsidRPr="00547DC1" w:rsidDel="00784CCF">
          <w:rPr>
            <w:rFonts w:eastAsiaTheme="minorEastAsia"/>
            <w:color w:val="auto"/>
            <w:lang w:eastAsia="en-US"/>
          </w:rPr>
          <w:delText xml:space="preserve"> </w:delText>
        </w:r>
      </w:del>
      <w:ins w:id="105" w:author="Merike Koppel JM" w:date="2024-03-25T15:20:00Z">
        <w:r w:rsidR="00784CCF">
          <w:rPr>
            <w:rFonts w:eastAsiaTheme="minorEastAsia"/>
            <w:color w:val="auto"/>
            <w:lang w:eastAsia="en-US"/>
          </w:rPr>
          <w:t>saaduse</w:t>
        </w:r>
        <w:r w:rsidR="00784CCF" w:rsidRPr="00592572">
          <w:rPr>
            <w:rFonts w:eastAsiaTheme="minorEastAsia"/>
            <w:color w:val="auto"/>
            <w:lang w:eastAsia="en-US"/>
          </w:rPr>
          <w:t>na</w:t>
        </w:r>
        <w:r w:rsidR="00784CCF" w:rsidRPr="00547DC1">
          <w:rPr>
            <w:rFonts w:eastAsiaTheme="minorEastAsia"/>
            <w:color w:val="auto"/>
            <w:lang w:eastAsia="en-US"/>
          </w:rPr>
          <w:t xml:space="preserve"> </w:t>
        </w:r>
      </w:ins>
      <w:r w:rsidRPr="00547DC1">
        <w:rPr>
          <w:rFonts w:eastAsiaTheme="minorEastAsia"/>
          <w:color w:val="auto"/>
          <w:lang w:eastAsia="en-US"/>
        </w:rPr>
        <w:t xml:space="preserve">käsitatakse ka tükeldatud, pulbristatud või jahvatatud taime või selle osi ja </w:t>
      </w:r>
      <w:r w:rsidR="00935BDF" w:rsidRPr="00547DC1">
        <w:rPr>
          <w:rFonts w:eastAsiaTheme="minorEastAsia"/>
          <w:color w:val="auto"/>
          <w:lang w:eastAsia="en-US"/>
        </w:rPr>
        <w:t xml:space="preserve">taime </w:t>
      </w:r>
      <w:r w:rsidRPr="00547DC1">
        <w:rPr>
          <w:rFonts w:eastAsiaTheme="minorEastAsia"/>
          <w:color w:val="auto"/>
          <w:lang w:eastAsia="en-US"/>
        </w:rPr>
        <w:t>kuivatatud eritisi.</w:t>
      </w:r>
      <w:bookmarkStart w:id="106" w:name="_Hlk139554195"/>
      <w:bookmarkStart w:id="107" w:name="_Hlk139554277"/>
    </w:p>
    <w:bookmarkEnd w:id="106"/>
    <w:bookmarkEnd w:id="107"/>
    <w:p w14:paraId="78474FCA" w14:textId="77777777" w:rsidR="000401BC" w:rsidRDefault="000401BC" w:rsidP="00712FCB">
      <w:pPr>
        <w:spacing w:after="0" w:line="240" w:lineRule="auto"/>
        <w:ind w:left="0" w:right="0" w:firstLine="0"/>
        <w:rPr>
          <w:rFonts w:eastAsiaTheme="minorEastAsia"/>
          <w:color w:val="auto"/>
          <w:lang w:eastAsia="en-US"/>
        </w:rPr>
      </w:pPr>
    </w:p>
    <w:p w14:paraId="2EC06517" w14:textId="3D304766" w:rsidR="00105D74" w:rsidRPr="00EB5523" w:rsidRDefault="7F39355D" w:rsidP="00712FCB">
      <w:pPr>
        <w:spacing w:after="0" w:line="240" w:lineRule="auto"/>
        <w:ind w:left="0" w:right="0" w:firstLine="0"/>
        <w:rPr>
          <w:rFonts w:eastAsiaTheme="minorEastAsia"/>
          <w:color w:val="auto"/>
          <w:lang w:eastAsia="en-US"/>
        </w:rPr>
      </w:pPr>
      <w:r w:rsidRPr="00547DC1">
        <w:rPr>
          <w:rFonts w:eastAsiaTheme="minorEastAsia"/>
          <w:color w:val="auto"/>
          <w:lang w:eastAsia="en-US"/>
        </w:rPr>
        <w:t xml:space="preserve">(4) Loomne </w:t>
      </w:r>
      <w:del w:id="108" w:author="Merike Koppel JM" w:date="2024-03-25T15:20:00Z">
        <w:r w:rsidR="0096506A" w:rsidRPr="00547DC1" w:rsidDel="00784CCF">
          <w:rPr>
            <w:rFonts w:eastAsiaTheme="minorEastAsia"/>
            <w:color w:val="auto"/>
            <w:lang w:eastAsia="en-US"/>
          </w:rPr>
          <w:delText>produkt</w:delText>
        </w:r>
      </w:del>
      <w:ins w:id="109" w:author="Merike Koppel JM" w:date="2024-03-25T15:20:00Z">
        <w:r w:rsidR="00784CCF">
          <w:rPr>
            <w:rFonts w:eastAsiaTheme="minorEastAsia"/>
            <w:color w:val="auto"/>
            <w:lang w:eastAsia="en-US"/>
          </w:rPr>
          <w:t>saa</w:t>
        </w:r>
      </w:ins>
      <w:ins w:id="110" w:author="Merike Koppel JM" w:date="2024-03-25T15:21:00Z">
        <w:r w:rsidR="00784CCF">
          <w:rPr>
            <w:rFonts w:eastAsiaTheme="minorEastAsia"/>
            <w:color w:val="auto"/>
            <w:lang w:eastAsia="en-US"/>
          </w:rPr>
          <w:t>dus</w:t>
        </w:r>
      </w:ins>
      <w:r w:rsidRPr="00547DC1">
        <w:rPr>
          <w:rFonts w:eastAsiaTheme="minorEastAsia"/>
          <w:color w:val="auto"/>
          <w:lang w:eastAsia="en-US"/>
        </w:rPr>
        <w:t xml:space="preserve"> käesoleva seaduse tähenduses on mistahes selgroogne või selgrootu </w:t>
      </w:r>
      <w:commentRangeStart w:id="111"/>
      <w:r w:rsidRPr="00547DC1">
        <w:rPr>
          <w:rFonts w:eastAsiaTheme="minorEastAsia"/>
          <w:color w:val="auto"/>
          <w:lang w:eastAsia="en-US"/>
        </w:rPr>
        <w:t xml:space="preserve">loom </w:t>
      </w:r>
      <w:commentRangeEnd w:id="111"/>
      <w:r w:rsidR="00646BF0">
        <w:rPr>
          <w:rStyle w:val="Kommentaariviide"/>
        </w:rPr>
        <w:commentReference w:id="111"/>
      </w:r>
      <w:r w:rsidRPr="00547DC1">
        <w:rPr>
          <w:rFonts w:eastAsiaTheme="minorEastAsia"/>
          <w:color w:val="auto"/>
          <w:lang w:eastAsia="en-US"/>
        </w:rPr>
        <w:t xml:space="preserve">ja mikroorganism, sellest eraldatud organ, osa või sekreet värskena või säilitatuna mistahes säilitusviisil. Loomse </w:t>
      </w:r>
      <w:del w:id="112" w:author="Merike Koppel JM" w:date="2024-03-25T15:21:00Z">
        <w:r w:rsidR="0096506A" w:rsidRPr="00547DC1" w:rsidDel="00784CCF">
          <w:rPr>
            <w:rFonts w:eastAsiaTheme="minorEastAsia"/>
            <w:color w:val="auto"/>
            <w:lang w:eastAsia="en-US"/>
          </w:rPr>
          <w:delText>produktina</w:delText>
        </w:r>
        <w:r w:rsidRPr="00547DC1" w:rsidDel="00784CCF">
          <w:rPr>
            <w:rFonts w:eastAsiaTheme="minorEastAsia"/>
            <w:color w:val="auto"/>
            <w:lang w:eastAsia="en-US"/>
          </w:rPr>
          <w:delText xml:space="preserve"> </w:delText>
        </w:r>
      </w:del>
      <w:ins w:id="113" w:author="Merike Koppel JM" w:date="2024-03-25T15:21:00Z">
        <w:r w:rsidR="00784CCF">
          <w:rPr>
            <w:rFonts w:eastAsiaTheme="minorEastAsia"/>
            <w:color w:val="auto"/>
            <w:lang w:eastAsia="en-US"/>
          </w:rPr>
          <w:t>saaduse</w:t>
        </w:r>
        <w:r w:rsidR="00784CCF" w:rsidRPr="00547DC1">
          <w:rPr>
            <w:rFonts w:eastAsiaTheme="minorEastAsia"/>
            <w:color w:val="auto"/>
            <w:lang w:eastAsia="en-US"/>
          </w:rPr>
          <w:t xml:space="preserve">na </w:t>
        </w:r>
      </w:ins>
      <w:r w:rsidRPr="00547DC1">
        <w:rPr>
          <w:rFonts w:eastAsiaTheme="minorEastAsia"/>
          <w:color w:val="auto"/>
          <w:lang w:eastAsia="en-US"/>
        </w:rPr>
        <w:t xml:space="preserve">käsitatakse ka </w:t>
      </w:r>
      <w:commentRangeStart w:id="114"/>
      <w:r w:rsidRPr="00547DC1">
        <w:rPr>
          <w:rFonts w:eastAsiaTheme="minorEastAsia"/>
          <w:color w:val="auto"/>
          <w:lang w:eastAsia="en-US"/>
        </w:rPr>
        <w:t>tükeldatud, pulbristatud või jahvatatud looma organeid, osi ja kuivanud sekreeti</w:t>
      </w:r>
      <w:commentRangeEnd w:id="114"/>
      <w:r w:rsidR="00254B47">
        <w:rPr>
          <w:rStyle w:val="Kommentaariviide"/>
        </w:rPr>
        <w:commentReference w:id="114"/>
      </w:r>
      <w:r w:rsidRPr="00547DC1">
        <w:rPr>
          <w:rFonts w:eastAsiaTheme="minorEastAsia"/>
          <w:color w:val="auto"/>
          <w:lang w:eastAsia="en-US"/>
        </w:rPr>
        <w:t>.</w:t>
      </w:r>
      <w:bookmarkStart w:id="115" w:name="_Hlk139555082"/>
    </w:p>
    <w:p w14:paraId="020B7A3F" w14:textId="77777777" w:rsidR="000401BC" w:rsidRDefault="000401BC" w:rsidP="00712FCB">
      <w:pPr>
        <w:spacing w:after="0" w:line="240" w:lineRule="auto"/>
        <w:ind w:left="0" w:right="0" w:firstLine="0"/>
        <w:rPr>
          <w:rFonts w:eastAsiaTheme="minorEastAsia"/>
          <w:color w:val="auto"/>
          <w:lang w:eastAsia="en-US"/>
        </w:rPr>
      </w:pPr>
    </w:p>
    <w:p w14:paraId="25F2E166" w14:textId="17CC7086" w:rsidR="00105D74" w:rsidRPr="00687BB2" w:rsidRDefault="7F39355D" w:rsidP="00712FCB">
      <w:pPr>
        <w:spacing w:after="0" w:line="240" w:lineRule="auto"/>
        <w:ind w:left="0" w:right="0" w:firstLine="0"/>
        <w:rPr>
          <w:rFonts w:eastAsiaTheme="minorEastAsia"/>
          <w:color w:val="auto"/>
          <w:lang w:eastAsia="en-US"/>
        </w:rPr>
      </w:pPr>
      <w:r w:rsidRPr="00547DC1">
        <w:rPr>
          <w:rFonts w:eastAsiaTheme="minorEastAsia"/>
          <w:color w:val="auto"/>
          <w:lang w:eastAsia="en-US"/>
        </w:rPr>
        <w:t xml:space="preserve">(5) Käesoleva paragrahvi lõikes 1 nimetatud eesmärgil avalikkusele teenuste, tegevuste, taimede, loomade ning taimsete ja loomsete </w:t>
      </w:r>
      <w:del w:id="116" w:author="Merike Koppel JM" w:date="2024-03-25T15:22:00Z">
        <w:r w:rsidR="00E06217" w:rsidRPr="00547DC1" w:rsidDel="007F6263">
          <w:rPr>
            <w:rFonts w:eastAsiaTheme="minorEastAsia"/>
            <w:color w:val="auto"/>
            <w:lang w:eastAsia="en-US"/>
          </w:rPr>
          <w:delText>produktid</w:delText>
        </w:r>
      </w:del>
      <w:ins w:id="117" w:author="Merike Koppel JM" w:date="2024-03-25T15:22:00Z">
        <w:r w:rsidR="007F6263">
          <w:rPr>
            <w:rFonts w:eastAsiaTheme="minorEastAsia"/>
            <w:color w:val="auto"/>
            <w:lang w:eastAsia="en-US"/>
          </w:rPr>
          <w:t>saadust</w:t>
        </w:r>
      </w:ins>
      <w:r w:rsidR="00E06217" w:rsidRPr="00547DC1">
        <w:rPr>
          <w:rFonts w:eastAsiaTheme="minorEastAsia"/>
          <w:color w:val="auto"/>
          <w:lang w:eastAsia="en-US"/>
        </w:rPr>
        <w:t xml:space="preserve">e </w:t>
      </w:r>
      <w:r w:rsidRPr="00547DC1">
        <w:rPr>
          <w:rFonts w:eastAsiaTheme="minorEastAsia"/>
          <w:color w:val="auto"/>
          <w:lang w:eastAsia="en-US"/>
        </w:rPr>
        <w:t>tasuta või tasu eest kättesaadavaks tegemisel on mürgiste taimede</w:t>
      </w:r>
      <w:ins w:id="118" w:author="Merike Koppel JM" w:date="2024-03-26T13:36:00Z">
        <w:r w:rsidR="00646BF0">
          <w:rPr>
            <w:rFonts w:eastAsiaTheme="minorEastAsia"/>
            <w:color w:val="auto"/>
            <w:lang w:eastAsia="en-US"/>
          </w:rPr>
          <w:t>,</w:t>
        </w:r>
      </w:ins>
      <w:del w:id="119" w:author="Merike Koppel JM" w:date="2024-03-26T13:36:00Z">
        <w:r w:rsidRPr="00547DC1" w:rsidDel="00646BF0">
          <w:rPr>
            <w:rFonts w:eastAsiaTheme="minorEastAsia"/>
            <w:color w:val="auto"/>
            <w:lang w:eastAsia="en-US"/>
          </w:rPr>
          <w:delText xml:space="preserve"> või</w:delText>
        </w:r>
      </w:del>
      <w:r w:rsidRPr="00547DC1">
        <w:rPr>
          <w:rFonts w:eastAsiaTheme="minorEastAsia"/>
          <w:color w:val="auto"/>
          <w:lang w:eastAsia="en-US"/>
        </w:rPr>
        <w:t xml:space="preserve"> loomade</w:t>
      </w:r>
      <w:del w:id="120" w:author="Merike Koppel JM" w:date="2024-03-26T13:36:00Z">
        <w:r w:rsidRPr="00547DC1" w:rsidDel="00646BF0">
          <w:rPr>
            <w:rFonts w:eastAsiaTheme="minorEastAsia"/>
            <w:color w:val="auto"/>
            <w:lang w:eastAsia="en-US"/>
          </w:rPr>
          <w:delText xml:space="preserve"> ja mürgiste</w:delText>
        </w:r>
      </w:del>
      <w:ins w:id="121" w:author="Merike Koppel JM" w:date="2024-03-26T13:36:00Z">
        <w:r w:rsidR="00646BF0">
          <w:rPr>
            <w:rFonts w:eastAsiaTheme="minorEastAsia"/>
            <w:color w:val="auto"/>
            <w:lang w:eastAsia="en-US"/>
          </w:rPr>
          <w:t>,</w:t>
        </w:r>
      </w:ins>
      <w:r w:rsidRPr="00547DC1">
        <w:rPr>
          <w:rFonts w:eastAsiaTheme="minorEastAsia"/>
          <w:color w:val="auto"/>
          <w:lang w:eastAsia="en-US"/>
        </w:rPr>
        <w:t xml:space="preserve"> taimsete või loomsete </w:t>
      </w:r>
      <w:del w:id="122" w:author="Merike Koppel JM" w:date="2024-03-25T15:22:00Z">
        <w:r w:rsidR="00E06217" w:rsidRPr="00547DC1" w:rsidDel="007F6263">
          <w:rPr>
            <w:rFonts w:eastAsiaTheme="minorEastAsia"/>
            <w:color w:val="auto"/>
            <w:lang w:eastAsia="en-US"/>
          </w:rPr>
          <w:delText>produktid</w:delText>
        </w:r>
      </w:del>
      <w:ins w:id="123" w:author="Merike Koppel JM" w:date="2024-03-25T15:22:00Z">
        <w:r w:rsidR="007F6263">
          <w:rPr>
            <w:rFonts w:eastAsiaTheme="minorEastAsia"/>
            <w:color w:val="auto"/>
            <w:lang w:eastAsia="en-US"/>
          </w:rPr>
          <w:t>saadust</w:t>
        </w:r>
      </w:ins>
      <w:r w:rsidR="00E06217" w:rsidRPr="00547DC1">
        <w:rPr>
          <w:rFonts w:eastAsiaTheme="minorEastAsia"/>
          <w:color w:val="auto"/>
          <w:lang w:eastAsia="en-US"/>
        </w:rPr>
        <w:t xml:space="preserve">e </w:t>
      </w:r>
      <w:r w:rsidRPr="00547DC1">
        <w:rPr>
          <w:rFonts w:eastAsiaTheme="minorEastAsia"/>
          <w:color w:val="auto"/>
          <w:lang w:eastAsia="en-US"/>
        </w:rPr>
        <w:t xml:space="preserve">kasutamine lubatud üksnes tervishoiuteenuse osutaja </w:t>
      </w:r>
      <w:r w:rsidR="00317AE5">
        <w:rPr>
          <w:rFonts w:eastAsiaTheme="minorEastAsia"/>
          <w:color w:val="auto"/>
          <w:lang w:eastAsia="en-US"/>
        </w:rPr>
        <w:t>kirjalikku taasesitamist võimaldava</w:t>
      </w:r>
      <w:r w:rsidR="00F36BEE">
        <w:rPr>
          <w:rFonts w:eastAsiaTheme="minorEastAsia"/>
          <w:color w:val="auto"/>
          <w:lang w:eastAsia="en-US"/>
        </w:rPr>
        <w:t xml:space="preserve">s vormis antud </w:t>
      </w:r>
      <w:r w:rsidR="00F75825" w:rsidRPr="00547DC1">
        <w:rPr>
          <w:rFonts w:eastAsiaTheme="minorEastAsia"/>
          <w:color w:val="auto"/>
          <w:lang w:eastAsia="en-US"/>
        </w:rPr>
        <w:t>soovitusel</w:t>
      </w:r>
      <w:r w:rsidR="00F36BEE">
        <w:rPr>
          <w:rFonts w:eastAsiaTheme="minorEastAsia"/>
          <w:color w:val="auto"/>
          <w:lang w:eastAsia="en-US"/>
        </w:rPr>
        <w:t>, tervishoiuteenuse osutaja</w:t>
      </w:r>
      <w:r w:rsidRPr="00592572">
        <w:rPr>
          <w:rFonts w:eastAsiaTheme="minorEastAsia"/>
          <w:color w:val="auto"/>
          <w:lang w:eastAsia="en-US"/>
        </w:rPr>
        <w:t xml:space="preserve"> juuresolekul või </w:t>
      </w:r>
      <w:commentRangeStart w:id="124"/>
      <w:r w:rsidRPr="00592572">
        <w:rPr>
          <w:rFonts w:eastAsiaTheme="minorEastAsia"/>
          <w:color w:val="auto"/>
          <w:lang w:eastAsia="en-US"/>
        </w:rPr>
        <w:t>vastavalt eriseaduses sätestatule</w:t>
      </w:r>
      <w:commentRangeEnd w:id="124"/>
      <w:r w:rsidR="00254B47">
        <w:rPr>
          <w:rStyle w:val="Kommentaariviide"/>
        </w:rPr>
        <w:commentReference w:id="124"/>
      </w:r>
      <w:r w:rsidRPr="00592572">
        <w:rPr>
          <w:rFonts w:eastAsiaTheme="minorEastAsia"/>
          <w:color w:val="auto"/>
          <w:lang w:eastAsia="en-US"/>
        </w:rPr>
        <w:t>.</w:t>
      </w:r>
      <w:bookmarkStart w:id="125" w:name="_Hlk145074551"/>
      <w:bookmarkStart w:id="126" w:name="_Hlk143251681"/>
      <w:bookmarkStart w:id="127" w:name="_Hlk139556026"/>
      <w:bookmarkEnd w:id="115"/>
      <w:bookmarkEnd w:id="125"/>
      <w:bookmarkEnd w:id="126"/>
      <w:bookmarkEnd w:id="127"/>
    </w:p>
    <w:p w14:paraId="107440EB" w14:textId="77777777" w:rsidR="000401BC" w:rsidRDefault="000401BC" w:rsidP="00712FCB">
      <w:pPr>
        <w:spacing w:after="0" w:line="240" w:lineRule="auto"/>
        <w:ind w:left="0" w:right="0" w:firstLine="0"/>
        <w:rPr>
          <w:rFonts w:eastAsiaTheme="minorEastAsia"/>
          <w:color w:val="auto"/>
          <w:lang w:eastAsia="en-US"/>
        </w:rPr>
      </w:pPr>
    </w:p>
    <w:p w14:paraId="71BDD733" w14:textId="224FE6CB" w:rsidR="00105D74" w:rsidRPr="00687BB2" w:rsidRDefault="7F39355D" w:rsidP="00712FCB">
      <w:pPr>
        <w:spacing w:after="0" w:line="240" w:lineRule="auto"/>
        <w:ind w:left="0" w:right="0" w:firstLine="0"/>
        <w:rPr>
          <w:rFonts w:eastAsiaTheme="minorEastAsia"/>
          <w:color w:val="auto"/>
          <w:lang w:eastAsia="en-US"/>
        </w:rPr>
      </w:pPr>
      <w:r w:rsidRPr="55D65A52">
        <w:rPr>
          <w:rFonts w:eastAsiaTheme="minorEastAsia"/>
          <w:color w:val="auto"/>
          <w:lang w:eastAsia="en-US"/>
        </w:rPr>
        <w:t xml:space="preserve">(6) Käesoleva paragrahvi lõikes 1 nimetatud eesmärgil toodete, teenuste ja tegevuste tasuta või tasu eest kättesaadavaks tegemisel on keelatud müüa ja kasutada Euroopa Parlamendi ja nõukogu määruse (EÜ) nr 1272/2008, mis käsitleb ainete ja segude klassifitseerimist, märgistamist ja pakendamist ning millega muudetakse direktiive 67/548/EMÜ ja 1999/45/EÜ ja tunnistatakse need kehtetuks ning muudetakse määrust (EÜ) nr 1907/2006 (ELT L 353, 31.12.2008, lk 1–1355), põhjal ohtlikuks klassifitseeritud aineid ja segusid, välja arvatud juhul, kui see on </w:t>
      </w:r>
      <w:del w:id="128" w:author="Merike Koppel JM" w:date="2024-03-25T15:22:00Z">
        <w:r w:rsidR="00DF3962" w:rsidDel="007F6263">
          <w:rPr>
            <w:rFonts w:eastAsiaTheme="minorEastAsia"/>
            <w:color w:val="auto"/>
            <w:lang w:eastAsia="en-US"/>
          </w:rPr>
          <w:delText>reguleeritud</w:delText>
        </w:r>
        <w:r w:rsidR="00DF3962" w:rsidRPr="55D65A52" w:rsidDel="007F6263">
          <w:rPr>
            <w:rFonts w:eastAsiaTheme="minorEastAsia"/>
            <w:color w:val="auto"/>
            <w:lang w:eastAsia="en-US"/>
          </w:rPr>
          <w:delText xml:space="preserve"> </w:delText>
        </w:r>
      </w:del>
      <w:r w:rsidRPr="55D65A52">
        <w:rPr>
          <w:rFonts w:eastAsiaTheme="minorEastAsia"/>
          <w:color w:val="auto"/>
          <w:lang w:eastAsia="en-US"/>
        </w:rPr>
        <w:t>eriseaduse</w:t>
      </w:r>
      <w:r w:rsidR="00372E7D">
        <w:rPr>
          <w:rFonts w:eastAsiaTheme="minorEastAsia"/>
          <w:color w:val="auto"/>
          <w:lang w:eastAsia="en-US"/>
        </w:rPr>
        <w:t>ga</w:t>
      </w:r>
      <w:ins w:id="129" w:author="Merike Koppel JM" w:date="2024-03-25T15:22:00Z">
        <w:r w:rsidR="007F6263" w:rsidRPr="007F6263">
          <w:rPr>
            <w:rFonts w:eastAsiaTheme="minorEastAsia"/>
            <w:color w:val="auto"/>
            <w:lang w:eastAsia="en-US"/>
          </w:rPr>
          <w:t xml:space="preserve"> </w:t>
        </w:r>
        <w:r w:rsidR="007F6263">
          <w:rPr>
            <w:rFonts w:eastAsiaTheme="minorEastAsia"/>
            <w:color w:val="auto"/>
            <w:lang w:eastAsia="en-US"/>
          </w:rPr>
          <w:t>reguleeritud</w:t>
        </w:r>
      </w:ins>
      <w:r w:rsidR="00C15E77">
        <w:rPr>
          <w:rFonts w:eastAsiaTheme="minorEastAsia"/>
          <w:color w:val="auto"/>
          <w:lang w:eastAsia="en-US"/>
        </w:rPr>
        <w:t xml:space="preserve"> teisiti</w:t>
      </w:r>
      <w:r w:rsidRPr="55D65A52">
        <w:rPr>
          <w:rFonts w:eastAsiaTheme="minorEastAsia"/>
          <w:color w:val="auto"/>
          <w:lang w:eastAsia="en-US"/>
        </w:rPr>
        <w:t>.</w:t>
      </w:r>
      <w:bookmarkStart w:id="130" w:name="_Hlk139556359"/>
    </w:p>
    <w:bookmarkEnd w:id="130"/>
    <w:p w14:paraId="4150F930" w14:textId="77777777" w:rsidR="000401BC" w:rsidRDefault="000401BC" w:rsidP="00712FCB">
      <w:pPr>
        <w:spacing w:after="0" w:line="240" w:lineRule="auto"/>
        <w:ind w:left="0" w:right="0" w:firstLine="0"/>
        <w:rPr>
          <w:rFonts w:eastAsiaTheme="minorEastAsia"/>
          <w:color w:val="auto"/>
          <w:lang w:eastAsia="en-US"/>
        </w:rPr>
      </w:pPr>
    </w:p>
    <w:p w14:paraId="5F87F2D4" w14:textId="10A5E038" w:rsidR="00105D74" w:rsidRPr="00687BB2" w:rsidRDefault="7F39355D" w:rsidP="00712FCB">
      <w:pPr>
        <w:spacing w:after="0" w:line="240" w:lineRule="auto"/>
        <w:ind w:left="0" w:right="0" w:firstLine="0"/>
        <w:rPr>
          <w:rFonts w:eastAsiaTheme="minorEastAsia"/>
          <w:color w:val="auto"/>
          <w:lang w:eastAsia="en-US"/>
        </w:rPr>
      </w:pPr>
      <w:r w:rsidRPr="631E095E">
        <w:rPr>
          <w:rFonts w:eastAsiaTheme="minorEastAsia"/>
          <w:color w:val="auto"/>
          <w:lang w:eastAsia="en-US"/>
        </w:rPr>
        <w:lastRenderedPageBreak/>
        <w:t xml:space="preserve">(7) Käesoleva paragrahvi lõikes 6 sätestatud piirang kehtib ka lõikes 1 nimetatud eesmärgil valmistatavate segude lähteaineteks olevate </w:t>
      </w:r>
      <w:r w:rsidR="00B8404D" w:rsidRPr="631E095E">
        <w:rPr>
          <w:rFonts w:eastAsiaTheme="minorEastAsia"/>
          <w:color w:val="auto"/>
          <w:lang w:eastAsia="en-US"/>
        </w:rPr>
        <w:t>Euroopa Parlamendi ja nõukogu</w:t>
      </w:r>
      <w:r w:rsidR="00151D7F" w:rsidRPr="631E095E">
        <w:rPr>
          <w:rFonts w:eastAsiaTheme="minorEastAsia"/>
          <w:color w:val="auto"/>
          <w:lang w:eastAsia="en-US"/>
        </w:rPr>
        <w:t xml:space="preserve"> määruse </w:t>
      </w:r>
      <w:r w:rsidRPr="631E095E">
        <w:rPr>
          <w:rFonts w:eastAsiaTheme="minorEastAsia"/>
          <w:color w:val="auto"/>
          <w:lang w:eastAsia="en-US"/>
        </w:rPr>
        <w:t xml:space="preserve">(EÜ) nr 1272/2008 tähenduses ohtlikuks klassifitseeritud kemikaalide kohta, isegi kui </w:t>
      </w:r>
      <w:commentRangeStart w:id="131"/>
      <w:r w:rsidRPr="631E095E">
        <w:rPr>
          <w:rFonts w:eastAsiaTheme="minorEastAsia"/>
          <w:color w:val="auto"/>
          <w:lang w:eastAsia="en-US"/>
        </w:rPr>
        <w:t xml:space="preserve">segamise </w:t>
      </w:r>
      <w:del w:id="132" w:author="Merike Koppel JM" w:date="2024-03-26T13:37:00Z">
        <w:r w:rsidRPr="631E095E" w:rsidDel="00646BF0">
          <w:rPr>
            <w:rFonts w:eastAsiaTheme="minorEastAsia"/>
            <w:color w:val="auto"/>
            <w:lang w:eastAsia="en-US"/>
          </w:rPr>
          <w:delText xml:space="preserve">tagajärjel </w:delText>
        </w:r>
      </w:del>
      <w:ins w:id="133" w:author="Merike Koppel JM" w:date="2024-03-26T13:37:00Z">
        <w:r w:rsidR="00646BF0" w:rsidRPr="631E095E">
          <w:rPr>
            <w:rFonts w:eastAsiaTheme="minorEastAsia"/>
            <w:color w:val="auto"/>
            <w:lang w:eastAsia="en-US"/>
          </w:rPr>
          <w:t>t</w:t>
        </w:r>
        <w:r w:rsidR="00646BF0">
          <w:rPr>
            <w:rFonts w:eastAsiaTheme="minorEastAsia"/>
            <w:color w:val="auto"/>
            <w:lang w:eastAsia="en-US"/>
          </w:rPr>
          <w:t>e</w:t>
        </w:r>
        <w:r w:rsidR="00646BF0" w:rsidRPr="631E095E">
          <w:rPr>
            <w:rFonts w:eastAsiaTheme="minorEastAsia"/>
            <w:color w:val="auto"/>
            <w:lang w:eastAsia="en-US"/>
          </w:rPr>
          <w:t xml:space="preserve">el </w:t>
        </w:r>
      </w:ins>
      <w:r w:rsidRPr="631E095E">
        <w:rPr>
          <w:rFonts w:eastAsiaTheme="minorEastAsia"/>
          <w:color w:val="auto"/>
          <w:lang w:eastAsia="en-US"/>
        </w:rPr>
        <w:t xml:space="preserve">saadud segu </w:t>
      </w:r>
      <w:commentRangeEnd w:id="131"/>
      <w:r w:rsidR="00AE3FCE">
        <w:rPr>
          <w:rStyle w:val="Kommentaariviide"/>
        </w:rPr>
        <w:commentReference w:id="131"/>
      </w:r>
      <w:del w:id="134" w:author="Merike Koppel JM" w:date="2024-03-21T15:00:00Z">
        <w:r w:rsidRPr="631E095E" w:rsidDel="00AF4AD4">
          <w:rPr>
            <w:rFonts w:eastAsiaTheme="minorEastAsia"/>
            <w:color w:val="auto"/>
            <w:lang w:eastAsia="en-US"/>
          </w:rPr>
          <w:delText>ise</w:delText>
        </w:r>
      </w:del>
      <w:ins w:id="135" w:author="Merike Koppel JM" w:date="2024-03-21T15:00:00Z">
        <w:r w:rsidR="00AF4AD4">
          <w:rPr>
            <w:rFonts w:eastAsiaTheme="minorEastAsia"/>
            <w:color w:val="auto"/>
            <w:lang w:eastAsia="en-US"/>
          </w:rPr>
          <w:t>ennast</w:t>
        </w:r>
      </w:ins>
      <w:r w:rsidRPr="631E095E">
        <w:rPr>
          <w:rFonts w:eastAsiaTheme="minorEastAsia"/>
          <w:color w:val="auto"/>
          <w:lang w:eastAsia="en-US"/>
        </w:rPr>
        <w:t xml:space="preserve"> ei klassifitseer</w:t>
      </w:r>
      <w:ins w:id="136" w:author="Merike Koppel JM" w:date="2024-03-21T15:00:00Z">
        <w:r w:rsidR="00AF4AD4">
          <w:rPr>
            <w:rFonts w:eastAsiaTheme="minorEastAsia"/>
            <w:color w:val="auto"/>
            <w:lang w:eastAsia="en-US"/>
          </w:rPr>
          <w:t>ita</w:t>
        </w:r>
      </w:ins>
      <w:del w:id="137" w:author="Merike Koppel JM" w:date="2024-03-21T15:00:00Z">
        <w:r w:rsidRPr="631E095E" w:rsidDel="00AF4AD4">
          <w:rPr>
            <w:rFonts w:eastAsiaTheme="minorEastAsia"/>
            <w:color w:val="auto"/>
            <w:lang w:eastAsia="en-US"/>
          </w:rPr>
          <w:delText>u</w:delText>
        </w:r>
      </w:del>
      <w:r w:rsidRPr="631E095E">
        <w:rPr>
          <w:rFonts w:eastAsiaTheme="minorEastAsia"/>
          <w:color w:val="auto"/>
          <w:lang w:eastAsia="en-US"/>
        </w:rPr>
        <w:t xml:space="preserve"> ohtlikuks</w:t>
      </w:r>
      <w:r w:rsidR="00151D7F" w:rsidRPr="631E095E">
        <w:rPr>
          <w:rFonts w:eastAsiaTheme="minorEastAsia"/>
          <w:color w:val="auto"/>
          <w:lang w:eastAsia="en-US"/>
        </w:rPr>
        <w:t xml:space="preserve"> Euroopa Parlamendi ja nõukogu</w:t>
      </w:r>
      <w:r w:rsidRPr="631E095E">
        <w:rPr>
          <w:rFonts w:eastAsiaTheme="minorEastAsia"/>
          <w:color w:val="auto"/>
          <w:lang w:eastAsia="en-US"/>
        </w:rPr>
        <w:t xml:space="preserve"> määruse (EÜ) nr 1272/2008 tähenduses, välja arvatud juhul, kui see on </w:t>
      </w:r>
      <w:del w:id="138" w:author="Merike Koppel JM" w:date="2024-03-25T15:23:00Z">
        <w:r w:rsidR="00372E7D" w:rsidDel="007F6263">
          <w:rPr>
            <w:rFonts w:eastAsiaTheme="minorEastAsia"/>
            <w:color w:val="auto"/>
            <w:lang w:eastAsia="en-US"/>
          </w:rPr>
          <w:delText>reguleeritud</w:delText>
        </w:r>
        <w:r w:rsidR="00372E7D" w:rsidRPr="631E095E" w:rsidDel="007F6263">
          <w:rPr>
            <w:rFonts w:eastAsiaTheme="minorEastAsia"/>
            <w:color w:val="auto"/>
            <w:lang w:eastAsia="en-US"/>
          </w:rPr>
          <w:delText xml:space="preserve"> </w:delText>
        </w:r>
      </w:del>
      <w:r w:rsidRPr="631E095E">
        <w:rPr>
          <w:rFonts w:eastAsiaTheme="minorEastAsia"/>
          <w:color w:val="auto"/>
          <w:lang w:eastAsia="en-US"/>
        </w:rPr>
        <w:t>eriseaduse</w:t>
      </w:r>
      <w:r w:rsidR="00372E7D">
        <w:rPr>
          <w:rFonts w:eastAsiaTheme="minorEastAsia"/>
          <w:color w:val="auto"/>
          <w:lang w:eastAsia="en-US"/>
        </w:rPr>
        <w:t>ga</w:t>
      </w:r>
      <w:r w:rsidR="00C15E77">
        <w:rPr>
          <w:rFonts w:eastAsiaTheme="minorEastAsia"/>
          <w:color w:val="auto"/>
          <w:lang w:eastAsia="en-US"/>
        </w:rPr>
        <w:t xml:space="preserve"> </w:t>
      </w:r>
      <w:ins w:id="139" w:author="Merike Koppel JM" w:date="2024-03-25T15:23:00Z">
        <w:r w:rsidR="007F6263">
          <w:rPr>
            <w:rFonts w:eastAsiaTheme="minorEastAsia"/>
            <w:color w:val="auto"/>
            <w:lang w:eastAsia="en-US"/>
          </w:rPr>
          <w:t>reguleeritud</w:t>
        </w:r>
        <w:r w:rsidR="007F6263" w:rsidRPr="55D65A52">
          <w:rPr>
            <w:rFonts w:eastAsiaTheme="minorEastAsia"/>
            <w:color w:val="auto"/>
            <w:lang w:eastAsia="en-US"/>
          </w:rPr>
          <w:t xml:space="preserve"> </w:t>
        </w:r>
      </w:ins>
      <w:r w:rsidR="00C15E77">
        <w:rPr>
          <w:rFonts w:eastAsiaTheme="minorEastAsia"/>
          <w:color w:val="auto"/>
          <w:lang w:eastAsia="en-US"/>
        </w:rPr>
        <w:t>teisiti</w:t>
      </w:r>
      <w:r w:rsidR="00372E7D">
        <w:rPr>
          <w:rFonts w:eastAsiaTheme="minorEastAsia"/>
          <w:color w:val="auto"/>
          <w:lang w:eastAsia="en-US"/>
        </w:rPr>
        <w:t>.</w:t>
      </w:r>
      <w:bookmarkStart w:id="140" w:name="_Hlk139557036"/>
      <w:bookmarkEnd w:id="140"/>
    </w:p>
    <w:p w14:paraId="52660C7E" w14:textId="77777777" w:rsidR="00A7152A" w:rsidRDefault="00A7152A" w:rsidP="00712FCB">
      <w:pPr>
        <w:spacing w:after="0" w:line="240" w:lineRule="auto"/>
        <w:ind w:left="0" w:right="0" w:firstLine="0"/>
      </w:pPr>
    </w:p>
    <w:p w14:paraId="6B939122" w14:textId="73F6D64B" w:rsidR="00E67777" w:rsidRDefault="7F39355D" w:rsidP="00712FCB">
      <w:pPr>
        <w:pStyle w:val="Pealkiri2"/>
        <w:spacing w:after="0" w:line="240" w:lineRule="auto"/>
        <w:ind w:left="0" w:right="0" w:firstLine="0"/>
      </w:pPr>
      <w:r>
        <w:t xml:space="preserve">§ 16. Nõuded </w:t>
      </w:r>
      <w:commentRangeStart w:id="141"/>
      <w:r>
        <w:t>elukeskkonna</w:t>
      </w:r>
      <w:commentRangeEnd w:id="141"/>
      <w:r w:rsidR="00AE3FCE">
        <w:rPr>
          <w:rStyle w:val="Kommentaariviide"/>
          <w:b w:val="0"/>
        </w:rPr>
        <w:commentReference w:id="141"/>
      </w:r>
      <w:r>
        <w:t xml:space="preserve"> füüsikalistele ohuteguritele </w:t>
      </w:r>
    </w:p>
    <w:p w14:paraId="29AC5F55" w14:textId="77777777" w:rsidR="00E67777" w:rsidRDefault="00E23A95" w:rsidP="00712FCB">
      <w:pPr>
        <w:spacing w:after="0" w:line="240" w:lineRule="auto"/>
        <w:ind w:left="0" w:right="0" w:firstLine="0"/>
        <w:jc w:val="left"/>
      </w:pPr>
      <w:r>
        <w:t xml:space="preserve"> </w:t>
      </w:r>
    </w:p>
    <w:p w14:paraId="73244F1B" w14:textId="20C091A6" w:rsidR="00E67777" w:rsidRDefault="7F39355D" w:rsidP="00712FCB">
      <w:pPr>
        <w:spacing w:after="0" w:line="240" w:lineRule="auto"/>
        <w:ind w:left="0" w:right="0" w:firstLine="0"/>
      </w:pPr>
      <w:r>
        <w:t xml:space="preserve">(1) Füüsikalised ohutegurid käesoleva seaduse tähenduses on vibratsioon, mitteioniseeriv kiirgus ja müra, sealhulgas ultra- ja </w:t>
      </w:r>
      <w:proofErr w:type="spellStart"/>
      <w:r>
        <w:t>infraheli</w:t>
      </w:r>
      <w:proofErr w:type="spellEnd"/>
      <w:r>
        <w:t xml:space="preserve">. </w:t>
      </w:r>
    </w:p>
    <w:p w14:paraId="4A2859AB" w14:textId="77777777" w:rsidR="00E67777" w:rsidRDefault="00E23A95" w:rsidP="00712FCB">
      <w:pPr>
        <w:spacing w:after="0" w:line="240" w:lineRule="auto"/>
        <w:ind w:left="0" w:right="0" w:firstLine="0"/>
        <w:jc w:val="left"/>
      </w:pPr>
      <w:r>
        <w:t xml:space="preserve"> </w:t>
      </w:r>
    </w:p>
    <w:p w14:paraId="69A6790E" w14:textId="10D87873" w:rsidR="00E67777" w:rsidRDefault="7F39355D" w:rsidP="00712FCB">
      <w:pPr>
        <w:spacing w:after="0" w:line="240" w:lineRule="auto"/>
        <w:ind w:left="0" w:right="0" w:firstLine="0"/>
      </w:pPr>
      <w:r>
        <w:t xml:space="preserve">(2) Füüsikaliste ohutegurite tase elukeskkonnas peab olema inimese tervisele ohutu ning neid iseloomustavad füüsikalised näitajad peavad vastama kehtestatud piirväärtustele. </w:t>
      </w:r>
    </w:p>
    <w:p w14:paraId="1ECA394A" w14:textId="77777777" w:rsidR="00E67777" w:rsidRDefault="00E23A95" w:rsidP="00712FCB">
      <w:pPr>
        <w:spacing w:after="0" w:line="240" w:lineRule="auto"/>
        <w:ind w:left="0" w:right="0" w:firstLine="0"/>
        <w:jc w:val="left"/>
      </w:pPr>
      <w:r>
        <w:t xml:space="preserve"> </w:t>
      </w:r>
    </w:p>
    <w:p w14:paraId="2B3BAA15" w14:textId="33EF8FDE" w:rsidR="00E67777" w:rsidRDefault="7F39355D" w:rsidP="00712FCB">
      <w:pPr>
        <w:spacing w:after="0" w:line="240" w:lineRule="auto"/>
        <w:ind w:left="0" w:right="0" w:firstLine="0"/>
      </w:pPr>
      <w:r>
        <w:t xml:space="preserve">(3) Füüsikalise ohuteguri allika valdaja tagab allika vastavuse kehtestatud nõuetele. </w:t>
      </w:r>
    </w:p>
    <w:p w14:paraId="5F21F270" w14:textId="77777777" w:rsidR="00E67777" w:rsidRDefault="00E23A95" w:rsidP="00712FCB">
      <w:pPr>
        <w:spacing w:after="0" w:line="240" w:lineRule="auto"/>
        <w:ind w:left="0" w:right="0" w:firstLine="0"/>
        <w:jc w:val="left"/>
      </w:pPr>
      <w:r>
        <w:t xml:space="preserve"> </w:t>
      </w:r>
    </w:p>
    <w:p w14:paraId="3F7827B3" w14:textId="6D6521A9" w:rsidR="00E67777" w:rsidRDefault="7F39355D" w:rsidP="00712FCB">
      <w:pPr>
        <w:spacing w:after="0" w:line="240" w:lineRule="auto"/>
        <w:ind w:left="0" w:right="0" w:firstLine="0"/>
      </w:pPr>
      <w:r>
        <w:t xml:space="preserve">(4) Täpsemad nõuded vibratsiooni, mitteioniseeriva kiirguse ja siseruumis leviva müra, sealhulgas ultra- ja </w:t>
      </w:r>
      <w:proofErr w:type="spellStart"/>
      <w:r>
        <w:t>infraheli</w:t>
      </w:r>
      <w:proofErr w:type="spellEnd"/>
      <w:r>
        <w:t xml:space="preserve"> ohutusele elukeskkonnas ning nende taseme</w:t>
      </w:r>
      <w:del w:id="142" w:author="Merike Koppel JM" w:date="2024-03-26T13:39:00Z">
        <w:r w:rsidDel="00343EFE">
          <w:delText>te</w:delText>
        </w:r>
      </w:del>
      <w:r>
        <w:t xml:space="preserve"> mõõtmise meetodid kehtestab valdkonna eest vastutav minister määrusega. </w:t>
      </w:r>
    </w:p>
    <w:p w14:paraId="7146A6A2" w14:textId="77777777" w:rsidR="00E67777" w:rsidRDefault="00E23A95" w:rsidP="00712FCB">
      <w:pPr>
        <w:spacing w:after="0" w:line="240" w:lineRule="auto"/>
        <w:ind w:left="0" w:right="0" w:firstLine="0"/>
        <w:jc w:val="left"/>
      </w:pPr>
      <w:r>
        <w:rPr>
          <w:b/>
        </w:rPr>
        <w:t xml:space="preserve"> </w:t>
      </w:r>
    </w:p>
    <w:p w14:paraId="2E08ED77" w14:textId="73A08A63" w:rsidR="00E67777" w:rsidRDefault="7F39355D" w:rsidP="00712FCB">
      <w:pPr>
        <w:pStyle w:val="Pealkiri2"/>
        <w:spacing w:after="0" w:line="240" w:lineRule="auto"/>
        <w:ind w:left="0" w:right="0" w:firstLine="0"/>
      </w:pPr>
      <w:r>
        <w:t xml:space="preserve">§ 17. Nõuded </w:t>
      </w:r>
      <w:proofErr w:type="spellStart"/>
      <w:r>
        <w:t>balneoloogilistes</w:t>
      </w:r>
      <w:proofErr w:type="spellEnd"/>
      <w:r>
        <w:t xml:space="preserve"> protseduurides kasutatavale mudale ja turbale ning nende käitlemisele </w:t>
      </w:r>
    </w:p>
    <w:p w14:paraId="3E226854" w14:textId="77777777" w:rsidR="00E67777" w:rsidRDefault="00E23A95" w:rsidP="00712FCB">
      <w:pPr>
        <w:spacing w:after="0" w:line="240" w:lineRule="auto"/>
        <w:ind w:left="0" w:right="0" w:firstLine="0"/>
        <w:jc w:val="left"/>
      </w:pPr>
      <w:r>
        <w:rPr>
          <w:b/>
        </w:rPr>
        <w:t xml:space="preserve"> </w:t>
      </w:r>
    </w:p>
    <w:p w14:paraId="25FF740E" w14:textId="6C1CEB3A" w:rsidR="00E67777" w:rsidRDefault="7F39355D" w:rsidP="00712FCB">
      <w:pPr>
        <w:spacing w:after="0" w:line="240" w:lineRule="auto"/>
        <w:ind w:left="0" w:right="0" w:firstLine="0"/>
      </w:pPr>
      <w:r>
        <w:t xml:space="preserve">(1) </w:t>
      </w:r>
      <w:proofErr w:type="spellStart"/>
      <w:r>
        <w:t>Balneoloogilistes</w:t>
      </w:r>
      <w:proofErr w:type="spellEnd"/>
      <w:r>
        <w:t xml:space="preserve"> protseduurides tohib kasutada looduslikku muda ja turvast, mis on inimese tervisele ohutu. </w:t>
      </w:r>
    </w:p>
    <w:p w14:paraId="61965C7B" w14:textId="77777777" w:rsidR="00E67777" w:rsidRDefault="00E23A95" w:rsidP="00712FCB">
      <w:pPr>
        <w:spacing w:after="0" w:line="240" w:lineRule="auto"/>
        <w:ind w:left="0" w:right="0" w:firstLine="0"/>
        <w:jc w:val="left"/>
      </w:pPr>
      <w:r>
        <w:t xml:space="preserve"> </w:t>
      </w:r>
    </w:p>
    <w:p w14:paraId="11663A47" w14:textId="36A0D799" w:rsidR="00E67777" w:rsidRDefault="7F39355D" w:rsidP="00712FCB">
      <w:pPr>
        <w:spacing w:after="0" w:line="240" w:lineRule="auto"/>
        <w:ind w:left="0" w:right="0" w:firstLine="0"/>
      </w:pPr>
      <w:r>
        <w:t xml:space="preserve">(2) Täpsemad nõuded </w:t>
      </w:r>
      <w:proofErr w:type="spellStart"/>
      <w:r>
        <w:t>balneoloogilistes</w:t>
      </w:r>
      <w:proofErr w:type="spellEnd"/>
      <w:r>
        <w:t xml:space="preserve"> protseduurides kasutatavale looduslikule mudale ja turbale ning nende käitlemisele ja märgistamisele kehtestab valdkonna eest vastutav minister määrusega. </w:t>
      </w:r>
    </w:p>
    <w:p w14:paraId="4467701B" w14:textId="77777777" w:rsidR="00E67777" w:rsidRDefault="00E23A95" w:rsidP="00712FCB">
      <w:pPr>
        <w:spacing w:after="0" w:line="240" w:lineRule="auto"/>
        <w:ind w:left="0" w:right="0" w:firstLine="0"/>
        <w:jc w:val="left"/>
      </w:pPr>
      <w:r>
        <w:t xml:space="preserve"> </w:t>
      </w:r>
    </w:p>
    <w:p w14:paraId="591A4762" w14:textId="36C7F678" w:rsidR="00E67777" w:rsidRDefault="7F39355D" w:rsidP="00712FCB">
      <w:pPr>
        <w:pStyle w:val="Pealkiri2"/>
        <w:spacing w:after="0" w:line="240" w:lineRule="auto"/>
        <w:ind w:left="0" w:right="0" w:firstLine="0"/>
      </w:pPr>
      <w:r>
        <w:t xml:space="preserve">§ 18. </w:t>
      </w:r>
      <w:commentRangeStart w:id="143"/>
      <w:r>
        <w:t>Nõuded ja piirangud kosmeetikatoo</w:t>
      </w:r>
      <w:del w:id="144" w:author="Merike Koppel JM" w:date="2024-03-26T10:49:00Z">
        <w:r w:rsidDel="003F6DCD">
          <w:delText>de</w:delText>
        </w:r>
      </w:del>
      <w:r>
        <w:t>te tootmisel</w:t>
      </w:r>
      <w:ins w:id="145" w:author="Merike Koppel JM" w:date="2024-03-26T10:49:00Z">
        <w:r w:rsidR="003F6DCD">
          <w:t>e</w:t>
        </w:r>
      </w:ins>
      <w:r>
        <w:t xml:space="preserve">, </w:t>
      </w:r>
      <w:r w:rsidR="00413829">
        <w:t>turule laskmisel</w:t>
      </w:r>
      <w:ins w:id="146" w:author="Merike Koppel JM" w:date="2024-03-26T10:49:00Z">
        <w:r w:rsidR="003F6DCD">
          <w:t>e</w:t>
        </w:r>
      </w:ins>
      <w:r w:rsidR="00151019">
        <w:t>,</w:t>
      </w:r>
      <w:r>
        <w:t xml:space="preserve"> kättesaadavaks tegemisel</w:t>
      </w:r>
      <w:ins w:id="147" w:author="Merike Koppel JM" w:date="2024-03-26T10:49:00Z">
        <w:r w:rsidR="003F6DCD">
          <w:t>e</w:t>
        </w:r>
      </w:ins>
      <w:r>
        <w:t xml:space="preserve"> ja kasutamisel</w:t>
      </w:r>
      <w:ins w:id="148" w:author="Merike Koppel JM" w:date="2024-03-26T10:49:00Z">
        <w:r w:rsidR="003F6DCD">
          <w:t>e</w:t>
        </w:r>
      </w:ins>
      <w:r>
        <w:t xml:space="preserve"> </w:t>
      </w:r>
      <w:commentRangeEnd w:id="143"/>
      <w:r w:rsidR="00C20E2A">
        <w:rPr>
          <w:rStyle w:val="Kommentaariviide"/>
          <w:b w:val="0"/>
        </w:rPr>
        <w:commentReference w:id="143"/>
      </w:r>
    </w:p>
    <w:p w14:paraId="762EAA38" w14:textId="77777777" w:rsidR="00E67777" w:rsidRDefault="00E23A95" w:rsidP="00712FCB">
      <w:pPr>
        <w:spacing w:after="0" w:line="240" w:lineRule="auto"/>
        <w:ind w:left="0" w:right="0" w:firstLine="0"/>
        <w:jc w:val="left"/>
      </w:pPr>
      <w:r>
        <w:t xml:space="preserve"> </w:t>
      </w:r>
    </w:p>
    <w:p w14:paraId="75BDA0B4" w14:textId="4BAD36F6" w:rsidR="00E67777" w:rsidRDefault="7F39355D" w:rsidP="00712FCB">
      <w:pPr>
        <w:spacing w:after="0" w:line="240" w:lineRule="auto"/>
        <w:ind w:left="0" w:right="0" w:firstLine="0"/>
      </w:pPr>
      <w:r>
        <w:t xml:space="preserve">(1) Ettevõtja majandustegevuse seadustiku üldosa seaduse tähenduses (edaspidi </w:t>
      </w:r>
      <w:r w:rsidRPr="55D65A52">
        <w:rPr>
          <w:i/>
          <w:iCs/>
        </w:rPr>
        <w:t>ettevõtja</w:t>
      </w:r>
      <w:r>
        <w:t xml:space="preserve">), kes vastutab kosmeetikatoote tootmise, turule laskmise või kättesaadavaks tegemise eest, tagab Euroopa Parlamendi ja nõukogu määruses (EÜ) nr 1223/2009 ja komisjoni määruses (EL) nr 655/2013, millega kehtestatakse ühtsed nõuded kosmeetikatoodete kohta esitatavate väidete põhjendamiseks (ELT L 190, 11.07.2013, lk. 31–34), sätestatud asjakohaste nõuete täitmise. </w:t>
      </w:r>
    </w:p>
    <w:p w14:paraId="16E66445" w14:textId="77777777" w:rsidR="00E67777" w:rsidRDefault="00E23A95" w:rsidP="00712FCB">
      <w:pPr>
        <w:spacing w:after="0" w:line="240" w:lineRule="auto"/>
        <w:ind w:left="0" w:right="0" w:firstLine="0"/>
        <w:jc w:val="left"/>
      </w:pPr>
      <w:r>
        <w:t xml:space="preserve"> </w:t>
      </w:r>
    </w:p>
    <w:p w14:paraId="4D692443" w14:textId="0075DE74" w:rsidR="00E67777" w:rsidRDefault="7F39355D" w:rsidP="00712FCB">
      <w:pPr>
        <w:spacing w:after="0" w:line="240" w:lineRule="auto"/>
        <w:ind w:left="0" w:right="0" w:firstLine="0"/>
      </w:pPr>
      <w:r>
        <w:t>(2) Ettevõtja, kes toodab, impordib või levitab kosmeetikatoodet või kasutab seda kutsealases tegevuses, ja tervishoiuteenuse osutaja teavita</w:t>
      </w:r>
      <w:del w:id="149" w:author="Merike Koppel JM" w:date="2024-03-21T15:47:00Z">
        <w:r w:rsidDel="00C20E2A">
          <w:delText>b</w:delText>
        </w:r>
      </w:del>
      <w:ins w:id="150" w:author="Merike Koppel JM" w:date="2024-03-21T15:47:00Z">
        <w:r w:rsidR="00C20E2A">
          <w:t>vad</w:t>
        </w:r>
      </w:ins>
      <w:r>
        <w:t xml:space="preserve"> Euroopa Parlamendi ja nõukogu määruse (EÜ) nr 1223/2009 artikli 23 kohaselt viivitamata Terviseametit kosmeetikatoote kasutamisel ilmnenud tõsisest soovimatust mõjust. </w:t>
      </w:r>
    </w:p>
    <w:p w14:paraId="7DE13593" w14:textId="77777777" w:rsidR="00E67777" w:rsidRDefault="00E23A95" w:rsidP="00712FCB">
      <w:pPr>
        <w:spacing w:after="0" w:line="240" w:lineRule="auto"/>
        <w:ind w:left="0" w:right="0" w:firstLine="0"/>
        <w:jc w:val="left"/>
      </w:pPr>
      <w:r>
        <w:t xml:space="preserve"> </w:t>
      </w:r>
    </w:p>
    <w:p w14:paraId="6EBA70B7" w14:textId="46488A30" w:rsidR="00E67777" w:rsidRDefault="7F39355D" w:rsidP="00712FCB">
      <w:pPr>
        <w:spacing w:after="0" w:line="240" w:lineRule="auto"/>
        <w:ind w:left="0" w:right="0" w:firstLine="0"/>
      </w:pPr>
      <w:r>
        <w:t xml:space="preserve">(3) </w:t>
      </w:r>
      <w:bookmarkStart w:id="151" w:name="_Hlk161407096"/>
      <w:r>
        <w:t xml:space="preserve">Euroopa Parlamendi ja nõukogu määruse (EÜ) nr 1223/2009 </w:t>
      </w:r>
      <w:bookmarkEnd w:id="151"/>
      <w:r>
        <w:t xml:space="preserve">artikli 19 lõikes 4 nimetatud kosmeetikatoote </w:t>
      </w:r>
      <w:del w:id="152" w:author="Merike Koppel JM" w:date="2024-03-25T15:24:00Z">
        <w:r w:rsidDel="007F6263">
          <w:delText xml:space="preserve">kohta esitab toote </w:delText>
        </w:r>
      </w:del>
      <w:r>
        <w:t>kättesaadavaks tegemise eest vastutav isik</w:t>
      </w:r>
      <w:ins w:id="153" w:author="Merike Koppel JM" w:date="2024-03-25T15:24:00Z">
        <w:r w:rsidR="007F6263">
          <w:t xml:space="preserve"> esitab</w:t>
        </w:r>
      </w:ins>
      <w:ins w:id="154" w:author="Merike Koppel JM" w:date="2024-03-25T15:25:00Z">
        <w:r w:rsidR="007F6263">
          <w:t xml:space="preserve"> </w:t>
        </w:r>
      </w:ins>
      <w:ins w:id="155" w:author="Merike Koppel JM" w:date="2024-03-26T10:50:00Z">
        <w:r w:rsidR="003F6DCD">
          <w:t xml:space="preserve">selle </w:t>
        </w:r>
      </w:ins>
      <w:ins w:id="156" w:author="Merike Koppel JM" w:date="2024-03-25T15:25:00Z">
        <w:r w:rsidR="007F6263">
          <w:t>toote kohta</w:t>
        </w:r>
      </w:ins>
      <w:r>
        <w:t xml:space="preserve"> sama määruse artikli 19 lõikes 1 nõutud teabe tootemahutil või -pakendil või tootega kaasa antaval teabelehel.</w:t>
      </w:r>
      <w:r w:rsidRPr="7F39355D">
        <w:rPr>
          <w:b/>
          <w:bCs/>
        </w:rPr>
        <w:t xml:space="preserve"> </w:t>
      </w:r>
    </w:p>
    <w:p w14:paraId="3304A636" w14:textId="0D525C98" w:rsidR="00FC12E8" w:rsidRDefault="7F39355D" w:rsidP="00A7271E">
      <w:pPr>
        <w:spacing w:after="0" w:line="240" w:lineRule="auto"/>
        <w:ind w:left="0" w:right="0" w:firstLine="0"/>
      </w:pPr>
      <w:r>
        <w:lastRenderedPageBreak/>
        <w:t>(</w:t>
      </w:r>
      <w:r w:rsidR="00FC12E8">
        <w:t>4</w:t>
      </w:r>
      <w:r>
        <w:t xml:space="preserve">) </w:t>
      </w:r>
      <w:r w:rsidR="00FC12E8" w:rsidRPr="00FC12E8">
        <w:t xml:space="preserve">Ettevõtja, kes soovib müüa Euroopa Parlamendi ja nõukogu määruse (EÜ) nr 1223/2009 </w:t>
      </w:r>
      <w:del w:id="157" w:author="Merike Koppel JM" w:date="2024-03-26T10:53:00Z">
        <w:r w:rsidR="00FC12E8" w:rsidRPr="00FC12E8" w:rsidDel="003F6DCD">
          <w:delText xml:space="preserve">lisa </w:delText>
        </w:r>
      </w:del>
      <w:commentRangeStart w:id="158"/>
      <w:r w:rsidR="00FC12E8" w:rsidRPr="00FC12E8">
        <w:t xml:space="preserve">III </w:t>
      </w:r>
      <w:ins w:id="159" w:author="Merike Koppel JM" w:date="2024-03-26T10:53:00Z">
        <w:r w:rsidR="003F6DCD">
          <w:t xml:space="preserve">lisa </w:t>
        </w:r>
      </w:ins>
      <w:del w:id="160" w:author="Merike Koppel JM" w:date="2024-03-26T10:55:00Z">
        <w:r w:rsidR="00FC12E8" w:rsidRPr="00FC12E8" w:rsidDel="00124D67">
          <w:delText>p</w:delText>
        </w:r>
        <w:r w:rsidR="00A7271E" w:rsidDel="00124D67">
          <w:delText>unktis</w:delText>
        </w:r>
        <w:r w:rsidR="00E4688C" w:rsidDel="00124D67">
          <w:delText xml:space="preserve"> </w:delText>
        </w:r>
      </w:del>
      <w:ins w:id="161" w:author="Merike Koppel JM" w:date="2024-03-26T10:55:00Z">
        <w:r w:rsidR="00124D67">
          <w:t>kande</w:t>
        </w:r>
      </w:ins>
      <w:ins w:id="162" w:author="Merike Koppel JM" w:date="2024-03-26T10:57:00Z">
        <w:r w:rsidR="00124D67">
          <w:t>s</w:t>
        </w:r>
      </w:ins>
      <w:ins w:id="163" w:author="Merike Koppel JM" w:date="2024-03-26T10:55:00Z">
        <w:r w:rsidR="00124D67">
          <w:t xml:space="preserve"> </w:t>
        </w:r>
      </w:ins>
      <w:r w:rsidR="00FC12E8" w:rsidRPr="00FC12E8">
        <w:t>12</w:t>
      </w:r>
      <w:r w:rsidR="00A7271E">
        <w:t>e</w:t>
      </w:r>
      <w:r w:rsidR="00E4688C">
        <w:t xml:space="preserve"> </w:t>
      </w:r>
      <w:commentRangeEnd w:id="158"/>
      <w:r w:rsidR="00124D67">
        <w:rPr>
          <w:rStyle w:val="Kommentaariviide"/>
        </w:rPr>
        <w:commentReference w:id="158"/>
      </w:r>
      <w:ins w:id="164" w:author="Merike Koppel JM" w:date="2024-03-26T10:55:00Z">
        <w:r w:rsidR="00124D67">
          <w:t>nime</w:t>
        </w:r>
      </w:ins>
      <w:del w:id="165" w:author="Merike Koppel JM" w:date="2024-03-26T10:55:00Z">
        <w:r w:rsidR="00FC12E8" w:rsidRPr="00FC12E8" w:rsidDel="00124D67">
          <w:delText>sätes</w:delText>
        </w:r>
      </w:del>
      <w:r w:rsidR="00FC12E8" w:rsidRPr="00FC12E8">
        <w:t xml:space="preserve">tatud hambavalgendustooteid, </w:t>
      </w:r>
      <w:del w:id="166" w:author="Merike Koppel JM" w:date="2024-03-25T15:25:00Z">
        <w:r w:rsidR="00FC12E8" w:rsidRPr="00FC12E8" w:rsidDel="007F6263">
          <w:delText xml:space="preserve">peab </w:delText>
        </w:r>
      </w:del>
      <w:r w:rsidR="00FC12E8" w:rsidRPr="00FC12E8">
        <w:t>esita</w:t>
      </w:r>
      <w:del w:id="167" w:author="Merike Koppel JM" w:date="2024-03-25T15:25:00Z">
        <w:r w:rsidR="00FC12E8" w:rsidRPr="00FC12E8" w:rsidDel="007F6263">
          <w:delText>ma</w:delText>
        </w:r>
      </w:del>
      <w:ins w:id="168" w:author="Merike Koppel JM" w:date="2024-03-25T15:25:00Z">
        <w:r w:rsidR="007F6263">
          <w:t>b</w:t>
        </w:r>
      </w:ins>
      <w:r w:rsidR="00FC12E8" w:rsidRPr="00FC12E8">
        <w:t xml:space="preserve"> majandustegevusteate hulgikaubanduse tegevusalal. Nimetatud </w:t>
      </w:r>
      <w:r w:rsidR="00E4688C">
        <w:t>hambavalgendus</w:t>
      </w:r>
      <w:r w:rsidR="00FC12E8" w:rsidRPr="00FC12E8">
        <w:t xml:space="preserve">tooteid </w:t>
      </w:r>
      <w:r w:rsidR="00FC12E8">
        <w:t>on lubatud</w:t>
      </w:r>
      <w:r w:rsidR="00FC12E8" w:rsidRPr="00FC12E8">
        <w:t xml:space="preserve"> müüa ü</w:t>
      </w:r>
      <w:r w:rsidR="00FC12E8">
        <w:t>ksnes</w:t>
      </w:r>
      <w:r w:rsidR="00FC12E8" w:rsidRPr="00FC12E8">
        <w:t xml:space="preserve"> hambaarstidele hulgikaubanduse korras.</w:t>
      </w:r>
    </w:p>
    <w:p w14:paraId="72121151" w14:textId="64BA6DB6" w:rsidR="00E67777" w:rsidRDefault="00E67777" w:rsidP="00A7271E">
      <w:pPr>
        <w:spacing w:after="0" w:line="240" w:lineRule="auto"/>
        <w:ind w:left="0" w:right="0" w:firstLine="0"/>
      </w:pPr>
    </w:p>
    <w:p w14:paraId="3FA1C7AA" w14:textId="7D1FB3AB" w:rsidR="00E67777" w:rsidRDefault="7F39355D" w:rsidP="00A7271E">
      <w:pPr>
        <w:spacing w:after="0" w:line="240" w:lineRule="auto"/>
        <w:ind w:left="0" w:right="0" w:firstLine="0"/>
      </w:pPr>
      <w:r>
        <w:t>(</w:t>
      </w:r>
      <w:r w:rsidR="00FC12E8">
        <w:t>5</w:t>
      </w:r>
      <w:r>
        <w:t xml:space="preserve">) Käesoleva paragrahvi lõikes </w:t>
      </w:r>
      <w:r w:rsidR="00FC12E8">
        <w:t>4</w:t>
      </w:r>
      <w:r>
        <w:t xml:space="preserve"> nimetatud majandustegevusteates esitatakse lisaks majandustegevuse seadustiku üldosa seaduses sätestatule järgmised andmed: </w:t>
      </w:r>
    </w:p>
    <w:p w14:paraId="750966DB" w14:textId="3FDD29BC" w:rsidR="00E67777" w:rsidRDefault="7F39355D" w:rsidP="00A7271E">
      <w:pPr>
        <w:spacing w:after="0" w:line="240" w:lineRule="auto"/>
        <w:ind w:left="0" w:right="0" w:firstLine="0"/>
      </w:pPr>
      <w:r>
        <w:t xml:space="preserve">1) tegevuskoht või tegevuskohad; </w:t>
      </w:r>
    </w:p>
    <w:p w14:paraId="03CD7932" w14:textId="6C57A2F6" w:rsidR="00E67777" w:rsidRDefault="7F39355D" w:rsidP="00A7271E">
      <w:pPr>
        <w:spacing w:after="0" w:line="240" w:lineRule="auto"/>
        <w:ind w:left="0" w:right="0" w:firstLine="0"/>
      </w:pPr>
      <w:r>
        <w:t xml:space="preserve">2) e-kaubanduse korral veebilehe aadress; </w:t>
      </w:r>
    </w:p>
    <w:p w14:paraId="36490668" w14:textId="5559BF56" w:rsidR="00E67777" w:rsidRDefault="7F39355D" w:rsidP="00A7271E">
      <w:pPr>
        <w:spacing w:after="0" w:line="240" w:lineRule="auto"/>
        <w:ind w:left="0" w:right="0" w:firstLine="0"/>
      </w:pPr>
      <w:r>
        <w:t xml:space="preserve">3) käesoleva paragrahvi lõikes </w:t>
      </w:r>
      <w:r w:rsidR="00EB310D">
        <w:t>4</w:t>
      </w:r>
      <w:r>
        <w:t xml:space="preserve"> nimetatud kauba nimetus. </w:t>
      </w:r>
    </w:p>
    <w:p w14:paraId="32D65AFA" w14:textId="77777777" w:rsidR="00E67777" w:rsidRDefault="00E23A95" w:rsidP="00712FCB">
      <w:pPr>
        <w:spacing w:after="0" w:line="240" w:lineRule="auto"/>
        <w:ind w:left="0" w:right="0" w:firstLine="0"/>
        <w:jc w:val="left"/>
      </w:pPr>
      <w:r>
        <w:t xml:space="preserve"> </w:t>
      </w:r>
    </w:p>
    <w:p w14:paraId="3584FF46" w14:textId="77777777" w:rsidR="00E67777" w:rsidRDefault="7F39355D" w:rsidP="00712FCB">
      <w:pPr>
        <w:pStyle w:val="Pealkiri2"/>
        <w:spacing w:after="0" w:line="240" w:lineRule="auto"/>
        <w:ind w:left="0" w:right="0" w:firstLine="0"/>
      </w:pPr>
      <w:r>
        <w:t xml:space="preserve">§ 19. Nõuded ja piirangud ilu- ja isikuteenuse osutamisele </w:t>
      </w:r>
    </w:p>
    <w:p w14:paraId="09845CEA" w14:textId="77777777" w:rsidR="00E67777" w:rsidRDefault="00E23A95" w:rsidP="00712FCB">
      <w:pPr>
        <w:spacing w:after="0" w:line="240" w:lineRule="auto"/>
        <w:ind w:left="0" w:right="0" w:firstLine="0"/>
        <w:jc w:val="left"/>
      </w:pPr>
      <w:r>
        <w:rPr>
          <w:b/>
        </w:rPr>
        <w:t xml:space="preserve"> </w:t>
      </w:r>
    </w:p>
    <w:p w14:paraId="75490D0E" w14:textId="6955721A" w:rsidR="00E67777" w:rsidRDefault="7F39355D" w:rsidP="00712FCB">
      <w:pPr>
        <w:spacing w:after="0" w:line="240" w:lineRule="auto"/>
        <w:ind w:left="0" w:right="0" w:firstLine="0"/>
      </w:pPr>
      <w:r>
        <w:t xml:space="preserve">(1) Ilu- ja isikuteenus (edaspidi </w:t>
      </w:r>
      <w:r w:rsidRPr="55D65A52">
        <w:rPr>
          <w:i/>
          <w:iCs/>
        </w:rPr>
        <w:t>iluteenus</w:t>
      </w:r>
      <w:r>
        <w:t xml:space="preserve">) käesoleva seaduse tähenduses on juuksuri-, kosmeetiku-, solaariumi-, tätoveerimis-, püsimeigi- ja keha augustamise teenus ning küüne-, ripsme- ja kulmutehniku teenus. </w:t>
      </w:r>
    </w:p>
    <w:p w14:paraId="3AA4ADE7" w14:textId="77777777" w:rsidR="00E67777" w:rsidRDefault="00E23A95" w:rsidP="00712FCB">
      <w:pPr>
        <w:spacing w:after="0" w:line="240" w:lineRule="auto"/>
        <w:ind w:left="0" w:right="0" w:firstLine="0"/>
        <w:jc w:val="left"/>
      </w:pPr>
      <w:r>
        <w:t xml:space="preserve"> </w:t>
      </w:r>
    </w:p>
    <w:p w14:paraId="0B7D0587" w14:textId="69094188" w:rsidR="00E67777" w:rsidRDefault="7F39355D" w:rsidP="00712FCB">
      <w:pPr>
        <w:spacing w:after="0" w:line="240" w:lineRule="auto"/>
        <w:ind w:left="0" w:right="0" w:firstLine="0"/>
      </w:pPr>
      <w:r>
        <w:t xml:space="preserve">(2) Iluteenust vahetult osutaval isikul peavad olema tõendatud teadmised ja oskused teenuse ohutuks osutamiseks ja tõsise soovimatu mõju ennetamiseks. </w:t>
      </w:r>
    </w:p>
    <w:p w14:paraId="77ABD302" w14:textId="77777777" w:rsidR="00E67777" w:rsidRDefault="00E23A95" w:rsidP="00712FCB">
      <w:pPr>
        <w:spacing w:after="0" w:line="240" w:lineRule="auto"/>
        <w:ind w:left="0" w:right="0" w:firstLine="0"/>
        <w:jc w:val="left"/>
      </w:pPr>
      <w:r>
        <w:t xml:space="preserve"> </w:t>
      </w:r>
    </w:p>
    <w:p w14:paraId="7077AC4A" w14:textId="39600332" w:rsidR="00E67777" w:rsidRDefault="7F39355D" w:rsidP="00712FCB">
      <w:pPr>
        <w:spacing w:after="0" w:line="240" w:lineRule="auto"/>
        <w:ind w:left="0" w:right="0" w:firstLine="0"/>
      </w:pPr>
      <w:r>
        <w:t xml:space="preserve">(3) Solaariumi- ja tätoveerimisteenuse osutajal on keelatud osutada solaariumi- ja tätoveerimisteenust alaealisele. </w:t>
      </w:r>
    </w:p>
    <w:p w14:paraId="3B0CB652" w14:textId="77777777" w:rsidR="009D3208" w:rsidRDefault="009D3208" w:rsidP="00712FCB">
      <w:pPr>
        <w:pStyle w:val="Loendilik"/>
        <w:spacing w:after="0" w:line="240" w:lineRule="auto"/>
        <w:ind w:left="0" w:right="0" w:firstLine="0"/>
      </w:pPr>
    </w:p>
    <w:p w14:paraId="13CD0385" w14:textId="6358AB6C" w:rsidR="009D3208" w:rsidRDefault="7F39355D" w:rsidP="00712FCB">
      <w:pPr>
        <w:spacing w:after="0" w:line="240" w:lineRule="auto"/>
        <w:ind w:left="0" w:right="0" w:firstLine="0"/>
      </w:pPr>
      <w:bookmarkStart w:id="169" w:name="_Hlk144112941"/>
      <w:r>
        <w:t>(4) Keelatud on osutada tätoveerimisteenust, mille puhul tätoveerimistint süstitakse või sisestatakse silmamuna sisse.</w:t>
      </w:r>
    </w:p>
    <w:bookmarkEnd w:id="169"/>
    <w:p w14:paraId="0C9381D1" w14:textId="77777777" w:rsidR="00E67777" w:rsidRDefault="00E23A95" w:rsidP="00712FCB">
      <w:pPr>
        <w:spacing w:after="0" w:line="240" w:lineRule="auto"/>
        <w:ind w:left="0" w:right="0" w:firstLine="0"/>
        <w:jc w:val="left"/>
      </w:pPr>
      <w:r>
        <w:t xml:space="preserve"> </w:t>
      </w:r>
    </w:p>
    <w:p w14:paraId="1470314C" w14:textId="53180F4E" w:rsidR="00E67777" w:rsidRDefault="7F39355D" w:rsidP="00712FCB">
      <w:pPr>
        <w:spacing w:after="0" w:line="240" w:lineRule="auto"/>
        <w:ind w:left="0" w:right="0" w:firstLine="0"/>
      </w:pPr>
      <w:r>
        <w:t xml:space="preserve">(5) Käesoleva paragrahvi lõikes 3 sätestatud keelu järgimiseks võib solaariumi- ja tätoveerimisteenuse osutaja nõuda isikut tõendava dokumendi esitamist ja keelduda teenuse osutamisest eelnimetatud dokumendi esitamata jätmise korral. </w:t>
      </w:r>
    </w:p>
    <w:p w14:paraId="5DD46645" w14:textId="77777777" w:rsidR="00E67777" w:rsidRDefault="00E23A95" w:rsidP="00712FCB">
      <w:pPr>
        <w:spacing w:after="0" w:line="240" w:lineRule="auto"/>
        <w:ind w:left="0" w:right="0" w:firstLine="0"/>
        <w:jc w:val="left"/>
      </w:pPr>
      <w:r>
        <w:t xml:space="preserve"> </w:t>
      </w:r>
    </w:p>
    <w:p w14:paraId="22AE7125" w14:textId="4D3D132A" w:rsidR="00E67777" w:rsidRDefault="7F39355D" w:rsidP="00712FCB">
      <w:pPr>
        <w:spacing w:after="0" w:line="240" w:lineRule="auto"/>
        <w:ind w:left="0" w:right="0" w:firstLine="0"/>
      </w:pPr>
      <w:r>
        <w:t xml:space="preserve">(6) Täpsemad nõuded iluteenuse osutajale, tema teadmistele ja oskustele ning iluteenuse osutamisele, sealhulgas teenuse osutamise ruumidele ja vahenditele, kehtestab valdkonna eest vastutav minister määrusega. </w:t>
      </w:r>
    </w:p>
    <w:p w14:paraId="66978A9C" w14:textId="2A40919E" w:rsidR="00E67777" w:rsidRDefault="00E67777" w:rsidP="00712FCB">
      <w:pPr>
        <w:spacing w:after="0" w:line="240" w:lineRule="auto"/>
        <w:ind w:left="0" w:right="0" w:firstLine="0"/>
        <w:jc w:val="left"/>
      </w:pPr>
    </w:p>
    <w:p w14:paraId="12DFF904" w14:textId="77777777" w:rsidR="00E67777" w:rsidRDefault="7F39355D" w:rsidP="00712FCB">
      <w:pPr>
        <w:pStyle w:val="Pealkiri2"/>
        <w:spacing w:after="0" w:line="240" w:lineRule="auto"/>
        <w:ind w:left="0" w:right="0" w:firstLine="0"/>
      </w:pPr>
      <w:r>
        <w:t xml:space="preserve">§ 20. Nõuded ujumis- ja suplemisteenuse osutamisele </w:t>
      </w:r>
    </w:p>
    <w:p w14:paraId="6F8FFF11" w14:textId="77777777" w:rsidR="00E67777" w:rsidRDefault="00E23A95" w:rsidP="00712FCB">
      <w:pPr>
        <w:spacing w:after="0" w:line="240" w:lineRule="auto"/>
        <w:ind w:left="0" w:right="0" w:firstLine="0"/>
        <w:jc w:val="left"/>
      </w:pPr>
      <w:r>
        <w:t xml:space="preserve"> </w:t>
      </w:r>
    </w:p>
    <w:p w14:paraId="655BD289" w14:textId="7BD102C8" w:rsidR="00E67777" w:rsidRDefault="7F39355D" w:rsidP="00712FCB">
      <w:pPr>
        <w:spacing w:after="0" w:line="240" w:lineRule="auto"/>
        <w:ind w:left="0" w:right="0" w:firstLine="0"/>
      </w:pPr>
      <w:r>
        <w:t xml:space="preserve">(1) Ujulas, basseinis või veekeskuses isik või asutus, kes osutab ujumis- või suplemisteenuseid tasu eest või tasuta: </w:t>
      </w:r>
    </w:p>
    <w:p w14:paraId="4A885CED" w14:textId="1E65AF2F" w:rsidR="00E67777" w:rsidRDefault="7F39355D" w:rsidP="00712FCB">
      <w:pPr>
        <w:spacing w:after="0" w:line="240" w:lineRule="auto"/>
        <w:ind w:left="0" w:right="0" w:firstLine="0"/>
      </w:pPr>
      <w:r>
        <w:t xml:space="preserve">1) tagab ohutud kasutamistingimused, kasutatava vee nõuetekohasuse ning vee kontrolli ja uuringud akrediteeritud laboris; </w:t>
      </w:r>
    </w:p>
    <w:p w14:paraId="37F9FD52" w14:textId="2958DF3A" w:rsidR="00E67777" w:rsidRDefault="7F39355D" w:rsidP="00712FCB">
      <w:pPr>
        <w:spacing w:after="0" w:line="240" w:lineRule="auto"/>
        <w:ind w:left="0" w:right="0" w:firstLine="0"/>
      </w:pPr>
      <w:r>
        <w:t xml:space="preserve">2) avaldab teabe ujulas, basseinis ja veekeskuses kasutatava vee kvaliteedinäitajate kohta. </w:t>
      </w:r>
    </w:p>
    <w:p w14:paraId="336B16C7" w14:textId="77777777" w:rsidR="00E67777" w:rsidRDefault="00E23A95" w:rsidP="00712FCB">
      <w:pPr>
        <w:spacing w:after="0" w:line="240" w:lineRule="auto"/>
        <w:ind w:left="0" w:right="0" w:firstLine="0"/>
        <w:jc w:val="left"/>
      </w:pPr>
      <w:r>
        <w:t xml:space="preserve"> </w:t>
      </w:r>
    </w:p>
    <w:p w14:paraId="179F3255" w14:textId="3819DC1E" w:rsidR="00E67777" w:rsidRDefault="7F39355D" w:rsidP="00712FCB">
      <w:pPr>
        <w:spacing w:after="0" w:line="240" w:lineRule="auto"/>
        <w:ind w:left="0" w:right="0" w:firstLine="0"/>
      </w:pPr>
      <w:r>
        <w:t xml:space="preserve">(2) Täpsemad nõuded ujulatele, basseinidele ja veekeskustele, nende ruumidele, ohutusele, basseiniveele ja teenuse osutamisele kehtestab valdkonna eest vastutav minister määrusega. </w:t>
      </w:r>
    </w:p>
    <w:p w14:paraId="597B45D8" w14:textId="77777777" w:rsidR="00E67777" w:rsidRDefault="00E23A95" w:rsidP="00712FCB">
      <w:pPr>
        <w:spacing w:after="0" w:line="240" w:lineRule="auto"/>
        <w:ind w:left="0" w:right="0" w:firstLine="0"/>
        <w:jc w:val="left"/>
      </w:pPr>
      <w:r>
        <w:t xml:space="preserve"> </w:t>
      </w:r>
    </w:p>
    <w:p w14:paraId="50500AA0" w14:textId="77777777" w:rsidR="00E67777" w:rsidRDefault="7F39355D" w:rsidP="00712FCB">
      <w:pPr>
        <w:pStyle w:val="Pealkiri2"/>
        <w:spacing w:after="0" w:line="240" w:lineRule="auto"/>
        <w:ind w:left="0" w:right="0" w:firstLine="0"/>
      </w:pPr>
      <w:bookmarkStart w:id="170" w:name="_Hlk143503082"/>
      <w:r>
        <w:t xml:space="preserve">§ 21. Nõuded </w:t>
      </w:r>
      <w:commentRangeStart w:id="171"/>
      <w:r>
        <w:t xml:space="preserve">sotsiaalteenuse osutamise elukeskkonnale </w:t>
      </w:r>
      <w:commentRangeEnd w:id="171"/>
      <w:r w:rsidR="00173463">
        <w:rPr>
          <w:rStyle w:val="Kommentaariviide"/>
          <w:b w:val="0"/>
        </w:rPr>
        <w:commentReference w:id="171"/>
      </w:r>
    </w:p>
    <w:p w14:paraId="582CCBB7" w14:textId="77777777" w:rsidR="00E67777" w:rsidRDefault="00E23A95" w:rsidP="00712FCB">
      <w:pPr>
        <w:spacing w:after="0" w:line="240" w:lineRule="auto"/>
        <w:ind w:left="0" w:right="0" w:firstLine="0"/>
        <w:jc w:val="left"/>
      </w:pPr>
      <w:r>
        <w:rPr>
          <w:b/>
        </w:rPr>
        <w:t xml:space="preserve"> </w:t>
      </w:r>
    </w:p>
    <w:p w14:paraId="14446938" w14:textId="0640C8DA" w:rsidR="00B37837" w:rsidRDefault="7F39355D" w:rsidP="00712FCB">
      <w:pPr>
        <w:spacing w:after="0" w:line="240" w:lineRule="auto"/>
        <w:ind w:left="0" w:right="0" w:firstLine="0"/>
      </w:pPr>
      <w:r>
        <w:t>(1</w:t>
      </w:r>
      <w:commentRangeStart w:id="172"/>
      <w:r>
        <w:t xml:space="preserve">) </w:t>
      </w:r>
      <w:r w:rsidR="00C718D6" w:rsidRPr="00605F93">
        <w:t xml:space="preserve">Sotsiaalteenust saama õigustatud isiku kasutusse antud ruumides sotsiaalteenuse osutamise </w:t>
      </w:r>
      <w:commentRangeStart w:id="173"/>
      <w:r w:rsidR="00C718D6" w:rsidRPr="00605F93">
        <w:t>elukeskkond</w:t>
      </w:r>
      <w:commentRangeEnd w:id="173"/>
      <w:r w:rsidR="00317E7A">
        <w:rPr>
          <w:rStyle w:val="Kommentaariviide"/>
        </w:rPr>
        <w:commentReference w:id="173"/>
      </w:r>
      <w:r w:rsidR="00C718D6" w:rsidRPr="00605F93">
        <w:t xml:space="preserve">, mille puhul on sotsiaalhoolekande seaduses või selle alusel kehtestatud määruses </w:t>
      </w:r>
      <w:r w:rsidR="00C718D6" w:rsidRPr="00605F93">
        <w:lastRenderedPageBreak/>
        <w:t>viidatud käesolevale seadusele, peab olema neis viibivate inimeste tervisele ohutu ja tervist toetav.</w:t>
      </w:r>
      <w:commentRangeEnd w:id="172"/>
      <w:r w:rsidR="000E080C">
        <w:rPr>
          <w:rStyle w:val="Kommentaariviide"/>
        </w:rPr>
        <w:commentReference w:id="172"/>
      </w:r>
    </w:p>
    <w:p w14:paraId="7737F961" w14:textId="5C07ECAD" w:rsidR="00E67777" w:rsidRDefault="00E67777" w:rsidP="00712FCB">
      <w:pPr>
        <w:spacing w:after="0" w:line="240" w:lineRule="auto"/>
        <w:ind w:left="0" w:right="0" w:firstLine="0"/>
      </w:pPr>
    </w:p>
    <w:p w14:paraId="60FEA98C" w14:textId="757D1783" w:rsidR="00E67777" w:rsidRDefault="7F39355D" w:rsidP="00712FCB">
      <w:pPr>
        <w:spacing w:after="0" w:line="240" w:lineRule="auto"/>
        <w:ind w:left="0" w:right="0" w:firstLine="0"/>
      </w:pPr>
      <w:r>
        <w:t xml:space="preserve">(2) Ohutu ja tervist toetava </w:t>
      </w:r>
      <w:commentRangeStart w:id="174"/>
      <w:r>
        <w:t xml:space="preserve">elukeskkonna </w:t>
      </w:r>
      <w:commentRangeEnd w:id="174"/>
      <w:r w:rsidR="008C6AEA">
        <w:rPr>
          <w:rStyle w:val="Kommentaariviide"/>
        </w:rPr>
        <w:commentReference w:id="174"/>
      </w:r>
      <w:r>
        <w:t xml:space="preserve">kujundamiseks tuleb sotsiaalteenuse osutamisel hinnata ja ohjata </w:t>
      </w:r>
      <w:commentRangeStart w:id="175"/>
      <w:r>
        <w:t>elukeskkonnas</w:t>
      </w:r>
      <w:commentRangeEnd w:id="175"/>
      <w:r w:rsidR="008C6AEA">
        <w:rPr>
          <w:rStyle w:val="Kommentaariviide"/>
        </w:rPr>
        <w:commentReference w:id="175"/>
      </w:r>
      <w:r>
        <w:t xml:space="preserve">t tulenevaid terviseriske, vähendada riskitegureid ja ennetada nende toimet. </w:t>
      </w:r>
    </w:p>
    <w:p w14:paraId="339FCE4D" w14:textId="77777777" w:rsidR="00E67777" w:rsidRDefault="00E23A95" w:rsidP="00712FCB">
      <w:pPr>
        <w:spacing w:after="0" w:line="240" w:lineRule="auto"/>
        <w:ind w:left="0" w:right="0" w:firstLine="0"/>
        <w:jc w:val="left"/>
      </w:pPr>
      <w:r>
        <w:t xml:space="preserve"> </w:t>
      </w:r>
    </w:p>
    <w:p w14:paraId="7D61606E" w14:textId="79A27E35" w:rsidR="001A0616" w:rsidRDefault="7F39355D" w:rsidP="00712FCB">
      <w:pPr>
        <w:spacing w:after="0" w:line="240" w:lineRule="auto"/>
        <w:ind w:left="0" w:right="0" w:firstLine="0"/>
      </w:pPr>
      <w:r>
        <w:t xml:space="preserve">(3) Täpsemad nõuded sotsiaalteenuse osutamise </w:t>
      </w:r>
      <w:commentRangeStart w:id="176"/>
      <w:r>
        <w:t>elukeskkonnale</w:t>
      </w:r>
      <w:commentRangeEnd w:id="176"/>
      <w:r w:rsidR="00333B70">
        <w:rPr>
          <w:rStyle w:val="Kommentaariviide"/>
        </w:rPr>
        <w:commentReference w:id="176"/>
      </w:r>
      <w:r>
        <w:t xml:space="preserve"> ning terviseriskide ohjamisele ja riskitegurite vähendamisele </w:t>
      </w:r>
      <w:commentRangeStart w:id="177"/>
      <w:r>
        <w:t xml:space="preserve">selles elukeskkonnas </w:t>
      </w:r>
      <w:commentRangeEnd w:id="177"/>
      <w:r w:rsidR="00317E7A">
        <w:rPr>
          <w:rStyle w:val="Kommentaariviide"/>
        </w:rPr>
        <w:commentReference w:id="177"/>
      </w:r>
      <w:r>
        <w:t xml:space="preserve">kehtestab valdkonna eest vastutav minister määrusega. </w:t>
      </w:r>
    </w:p>
    <w:bookmarkEnd w:id="170"/>
    <w:p w14:paraId="56156A73" w14:textId="43F07017" w:rsidR="00E67777" w:rsidRDefault="00E67777" w:rsidP="00712FCB">
      <w:pPr>
        <w:spacing w:after="0" w:line="240" w:lineRule="auto"/>
        <w:ind w:left="0" w:right="0" w:firstLine="0"/>
        <w:jc w:val="left"/>
      </w:pPr>
    </w:p>
    <w:p w14:paraId="1BB702F8" w14:textId="49C091A3" w:rsidR="00E67777" w:rsidRDefault="7F39355D" w:rsidP="00712FCB">
      <w:pPr>
        <w:pStyle w:val="Pealkiri2"/>
        <w:spacing w:after="0" w:line="240" w:lineRule="auto"/>
        <w:ind w:left="0" w:right="0" w:firstLine="0"/>
      </w:pPr>
      <w:r>
        <w:t>§ 22. Nõuded toitlustamisele ja müügiks pakutavale toidule tervishoiu- ja haridusasutuses, noorte püsilaagris</w:t>
      </w:r>
      <w:r w:rsidR="00592572">
        <w:t>,</w:t>
      </w:r>
      <w:r>
        <w:t xml:space="preserve"> </w:t>
      </w:r>
      <w:r w:rsidR="005041C7">
        <w:t>kinnipidamisasutuse</w:t>
      </w:r>
      <w:r w:rsidR="005C5FD4">
        <w:t>s</w:t>
      </w:r>
      <w:r>
        <w:t xml:space="preserve"> </w:t>
      </w:r>
      <w:r w:rsidR="00592572">
        <w:t xml:space="preserve">ning </w:t>
      </w:r>
      <w:r>
        <w:t xml:space="preserve">sotsiaalteenuse osutamisel </w:t>
      </w:r>
    </w:p>
    <w:p w14:paraId="714FDA4A" w14:textId="77777777" w:rsidR="00E67777" w:rsidRDefault="00E23A95" w:rsidP="00712FCB">
      <w:pPr>
        <w:spacing w:after="0" w:line="240" w:lineRule="auto"/>
        <w:ind w:left="0" w:right="0" w:firstLine="0"/>
        <w:jc w:val="left"/>
      </w:pPr>
      <w:r>
        <w:rPr>
          <w:b/>
        </w:rPr>
        <w:t xml:space="preserve"> </w:t>
      </w:r>
    </w:p>
    <w:p w14:paraId="406F5266" w14:textId="0CBDA613" w:rsidR="00E67777" w:rsidRDefault="7F39355D" w:rsidP="00712FCB">
      <w:pPr>
        <w:spacing w:after="0" w:line="240" w:lineRule="auto"/>
        <w:ind w:left="0" w:right="0" w:firstLine="0"/>
      </w:pPr>
      <w:bookmarkStart w:id="178" w:name="_Hlk143504299"/>
      <w:r>
        <w:t xml:space="preserve">(1) Toitlustamine sellise sotsiaalteenuse </w:t>
      </w:r>
      <w:commentRangeStart w:id="179"/>
      <w:r>
        <w:t>osutamisel</w:t>
      </w:r>
      <w:commentRangeEnd w:id="179"/>
      <w:r w:rsidR="00317E7A">
        <w:rPr>
          <w:rStyle w:val="Kommentaariviide"/>
        </w:rPr>
        <w:commentReference w:id="179"/>
      </w:r>
      <w:r>
        <w:t>, mille puhul on sotsiaalhoolekande seaduses või selle alusel kehtestatud määruses viidatud käesolevale seadusele, ning toitlustamine haiglas, koolieelses lasteasutuses, statsionaarse õppega üldhariduskoolis, kutseõppeasutuses, noorte</w:t>
      </w:r>
      <w:r w:rsidR="747181BF" w:rsidRPr="55D65A52">
        <w:t xml:space="preserve"> </w:t>
      </w:r>
      <w:r>
        <w:t>püsilaagris</w:t>
      </w:r>
      <w:r w:rsidR="00E2173E">
        <w:t xml:space="preserve"> ja</w:t>
      </w:r>
      <w:r>
        <w:t xml:space="preserve"> </w:t>
      </w:r>
      <w:r w:rsidR="005C5FD4">
        <w:t>kinnipidamisasutuses</w:t>
      </w:r>
      <w:r>
        <w:t xml:space="preserve"> peab olema eakohane, regulaarne ja toitlustatava inimese terviseseisundile vastav ning katma tema asutuses viibimise ajale vastava </w:t>
      </w:r>
      <w:commentRangeStart w:id="180"/>
      <w:r>
        <w:t xml:space="preserve">osakaalu </w:t>
      </w:r>
      <w:commentRangeEnd w:id="180"/>
      <w:r w:rsidR="00333B70">
        <w:rPr>
          <w:rStyle w:val="Kommentaariviide"/>
        </w:rPr>
        <w:commentReference w:id="180"/>
      </w:r>
      <w:r>
        <w:t xml:space="preserve">tema ööpäevasest toiduenergia- ja toitainevajadusest. </w:t>
      </w:r>
    </w:p>
    <w:bookmarkEnd w:id="178"/>
    <w:p w14:paraId="7B0679C1" w14:textId="77777777" w:rsidR="00E67777" w:rsidRDefault="00E23A95" w:rsidP="00712FCB">
      <w:pPr>
        <w:spacing w:after="0" w:line="240" w:lineRule="auto"/>
        <w:ind w:left="0" w:right="0" w:firstLine="0"/>
        <w:jc w:val="left"/>
      </w:pPr>
      <w:r>
        <w:t xml:space="preserve"> </w:t>
      </w:r>
    </w:p>
    <w:p w14:paraId="32CC33D0" w14:textId="3E35371E" w:rsidR="00E67777" w:rsidRDefault="7F39355D" w:rsidP="00712FCB">
      <w:pPr>
        <w:spacing w:after="0" w:line="240" w:lineRule="auto"/>
        <w:ind w:left="0" w:right="0" w:firstLine="0"/>
      </w:pPr>
      <w:r>
        <w:t xml:space="preserve">(2) Käesoleva paragrahvi lõikes 1 nimetatud asutuses ja sotsiaalteenuse osutamisel peab olema nähtavas kohas ja tasuta kättesaadav veeseaduse alusel kehtestatud nõuetele vastav joogivesi. </w:t>
      </w:r>
    </w:p>
    <w:p w14:paraId="637C29F4" w14:textId="77777777" w:rsidR="00E67777" w:rsidRDefault="00E23A95" w:rsidP="00712FCB">
      <w:pPr>
        <w:spacing w:after="0" w:line="240" w:lineRule="auto"/>
        <w:ind w:left="0" w:right="0" w:firstLine="0"/>
        <w:jc w:val="left"/>
      </w:pPr>
      <w:r>
        <w:t xml:space="preserve"> </w:t>
      </w:r>
    </w:p>
    <w:p w14:paraId="0D2144F0" w14:textId="643087C6" w:rsidR="00E67777" w:rsidRDefault="7F39355D" w:rsidP="00712FCB">
      <w:pPr>
        <w:spacing w:after="0" w:line="240" w:lineRule="auto"/>
        <w:ind w:left="0" w:right="0" w:firstLine="0"/>
      </w:pPr>
      <w:r>
        <w:t>(3) Täpsemad nõuded toitlustamisele ja selle dokumenteerimisele haiglas</w:t>
      </w:r>
      <w:r w:rsidR="00A31A0D">
        <w:t xml:space="preserve"> ja</w:t>
      </w:r>
      <w:r w:rsidR="00E2173E">
        <w:t xml:space="preserve"> kinnipidamisasutuses</w:t>
      </w:r>
      <w:r>
        <w:t xml:space="preserve"> ning täiskasvanutele sotsiaalteenuse osutamisel kehtestab valdkonna eest vastutav minister määrusega. </w:t>
      </w:r>
    </w:p>
    <w:p w14:paraId="7913A28A" w14:textId="77777777" w:rsidR="00E67777" w:rsidRDefault="00E23A95" w:rsidP="00712FCB">
      <w:pPr>
        <w:spacing w:after="0" w:line="240" w:lineRule="auto"/>
        <w:ind w:left="0" w:right="0" w:firstLine="0"/>
        <w:jc w:val="left"/>
      </w:pPr>
      <w:r>
        <w:t xml:space="preserve"> </w:t>
      </w:r>
    </w:p>
    <w:p w14:paraId="0EA4E82B" w14:textId="58D8357B" w:rsidR="00E67777" w:rsidRDefault="7F39355D" w:rsidP="00712FCB">
      <w:pPr>
        <w:spacing w:after="0" w:line="240" w:lineRule="auto"/>
        <w:ind w:left="0" w:right="0" w:firstLine="0"/>
      </w:pPr>
      <w:r>
        <w:t xml:space="preserve">(4) Täpsemad nõuded toitlustamisele ja selle dokumenteerimisele koolieelses lasteasutuses, statsionaarse õppega üldhariduskoolis ja kutseõppeasutuses ning lastele sotsiaalteenuse osutamisel kehtestab Vabariigi Valitsus määrusega. </w:t>
      </w:r>
    </w:p>
    <w:p w14:paraId="2F0EC2E1" w14:textId="77777777" w:rsidR="00E67777" w:rsidRDefault="00E23A95" w:rsidP="00712FCB">
      <w:pPr>
        <w:spacing w:after="0" w:line="240" w:lineRule="auto"/>
        <w:ind w:left="0" w:right="0" w:firstLine="0"/>
        <w:jc w:val="left"/>
      </w:pPr>
      <w:r>
        <w:t xml:space="preserve"> </w:t>
      </w:r>
    </w:p>
    <w:p w14:paraId="116845EF" w14:textId="393A4204" w:rsidR="00E67777" w:rsidRPr="00605F93" w:rsidRDefault="7F39355D" w:rsidP="00712FCB">
      <w:pPr>
        <w:spacing w:after="0" w:line="240" w:lineRule="auto"/>
        <w:ind w:left="0" w:right="0" w:firstLine="0"/>
        <w:rPr>
          <w:highlight w:val="yellow"/>
        </w:rPr>
      </w:pPr>
      <w:r>
        <w:t xml:space="preserve">(5) Üldhariduskooli ja kutseõppeasutuse direktor kehtestab </w:t>
      </w:r>
      <w:r w:rsidR="00481FD3">
        <w:t>koolis</w:t>
      </w:r>
      <w:r w:rsidR="1163E7DE" w:rsidRPr="55D65A52">
        <w:t xml:space="preserve"> </w:t>
      </w:r>
      <w:r>
        <w:t>müügiks pakutavale toidule nõuded ja piirangud, arvestades Sotsiaalministeeriumi valitsemisala</w:t>
      </w:r>
      <w:del w:id="181" w:author="Merike Koppel JM" w:date="2024-03-27T09:56:00Z">
        <w:r w:rsidR="00943205" w:rsidDel="00490CD9">
          <w:delText>s tegutseva</w:delText>
        </w:r>
      </w:del>
      <w:r>
        <w:t xml:space="preserve"> asutuse koostatud </w:t>
      </w:r>
      <w:r w:rsidR="00F8204E">
        <w:t>juhendit</w:t>
      </w:r>
      <w:r>
        <w:t>, mis on avaldatud Sotsiaalministeeriumi valitsemisala</w:t>
      </w:r>
      <w:del w:id="182" w:author="Merike Koppel JM" w:date="2024-03-27T09:57:00Z">
        <w:r w:rsidR="00943205" w:rsidDel="00490CD9">
          <w:delText>s tegutseva</w:delText>
        </w:r>
      </w:del>
      <w:r>
        <w:t xml:space="preserve"> asutuse </w:t>
      </w:r>
      <w:ins w:id="183" w:author="Merike Koppel JM" w:date="2024-03-25T15:30:00Z">
        <w:r w:rsidR="00420E09">
          <w:t>veebi</w:t>
        </w:r>
      </w:ins>
      <w:commentRangeStart w:id="184"/>
      <w:del w:id="185" w:author="Merike Koppel JM" w:date="2024-03-25T15:30:00Z">
        <w:r w:rsidDel="00420E09">
          <w:delText>kodu</w:delText>
        </w:r>
      </w:del>
      <w:r>
        <w:t>lehel</w:t>
      </w:r>
      <w:commentRangeEnd w:id="184"/>
      <w:r w:rsidR="00333B70">
        <w:rPr>
          <w:rStyle w:val="Kommentaariviide"/>
        </w:rPr>
        <w:commentReference w:id="184"/>
      </w:r>
      <w:r>
        <w:t>. Nõuded ja piirangud esitatakse enne kehtestamist arvamuse a</w:t>
      </w:r>
      <w:del w:id="186" w:author="Merike Koppel JM" w:date="2024-03-21T16:41:00Z">
        <w:r w:rsidDel="00333B70">
          <w:delText>n</w:delText>
        </w:r>
      </w:del>
      <w:ins w:id="187" w:author="Merike Koppel JM" w:date="2024-03-21T16:41:00Z">
        <w:r w:rsidR="00333B70">
          <w:t>val</w:t>
        </w:r>
      </w:ins>
      <w:r>
        <w:t>d</w:t>
      </w:r>
      <w:ins w:id="188" w:author="Merike Koppel JM" w:date="2024-03-21T16:41:00Z">
        <w:r w:rsidR="00333B70">
          <w:t>a</w:t>
        </w:r>
      </w:ins>
      <w:r>
        <w:t xml:space="preserve">miseks hoolekogule või </w:t>
      </w:r>
      <w:r w:rsidRPr="008B112F">
        <w:t>nõukogule.</w:t>
      </w:r>
      <w:r w:rsidRPr="55D65A52">
        <w:t xml:space="preserve"> </w:t>
      </w:r>
    </w:p>
    <w:p w14:paraId="1B642F88" w14:textId="77777777" w:rsidR="00E67777" w:rsidRPr="00605F93" w:rsidRDefault="00E23A95" w:rsidP="00712FCB">
      <w:pPr>
        <w:spacing w:after="0" w:line="240" w:lineRule="auto"/>
        <w:ind w:left="0" w:right="0" w:firstLine="0"/>
        <w:jc w:val="left"/>
        <w:rPr>
          <w:highlight w:val="yellow"/>
        </w:rPr>
      </w:pPr>
      <w:r w:rsidRPr="00605F93">
        <w:rPr>
          <w:highlight w:val="yellow"/>
        </w:rPr>
        <w:t xml:space="preserve"> </w:t>
      </w:r>
    </w:p>
    <w:p w14:paraId="445C567D" w14:textId="1E23910E" w:rsidR="00E67777" w:rsidRDefault="7F39355D" w:rsidP="00712FCB">
      <w:pPr>
        <w:spacing w:after="0" w:line="240" w:lineRule="auto"/>
        <w:ind w:left="0" w:right="0" w:firstLine="0"/>
        <w:jc w:val="center"/>
      </w:pPr>
      <w:r w:rsidRPr="7F39355D">
        <w:rPr>
          <w:b/>
          <w:bCs/>
        </w:rPr>
        <w:t xml:space="preserve">4. peatükk </w:t>
      </w:r>
    </w:p>
    <w:p w14:paraId="35847AC3" w14:textId="4B5035BD" w:rsidR="00E67777" w:rsidRDefault="7F39355D" w:rsidP="00712FCB">
      <w:pPr>
        <w:spacing w:after="0" w:line="240" w:lineRule="auto"/>
        <w:ind w:left="0" w:right="0" w:firstLine="0"/>
        <w:jc w:val="center"/>
      </w:pPr>
      <w:commentRangeStart w:id="189"/>
      <w:r w:rsidRPr="7F39355D">
        <w:rPr>
          <w:b/>
          <w:bCs/>
        </w:rPr>
        <w:t>Rahvastiku tervisega seonduvad riiklikud andmekogud</w:t>
      </w:r>
      <w:commentRangeEnd w:id="189"/>
      <w:r w:rsidR="005F7D3C">
        <w:rPr>
          <w:rStyle w:val="Kommentaariviide"/>
        </w:rPr>
        <w:commentReference w:id="189"/>
      </w:r>
      <w:r w:rsidRPr="7F39355D">
        <w:rPr>
          <w:b/>
          <w:bCs/>
        </w:rPr>
        <w:t xml:space="preserve"> </w:t>
      </w:r>
    </w:p>
    <w:p w14:paraId="4D551706" w14:textId="77777777" w:rsidR="00FB52AD" w:rsidRPr="008B112F" w:rsidRDefault="00FB52AD" w:rsidP="00712FCB">
      <w:pPr>
        <w:pStyle w:val="Pealkiri2"/>
        <w:spacing w:after="0" w:line="240" w:lineRule="auto"/>
        <w:ind w:left="0" w:right="0" w:firstLine="0"/>
        <w:rPr>
          <w:bCs/>
        </w:rPr>
      </w:pPr>
      <w:r w:rsidRPr="008B112F">
        <w:rPr>
          <w:bCs/>
        </w:rPr>
        <w:lastRenderedPageBreak/>
        <w:t xml:space="preserve">§ 23. </w:t>
      </w:r>
      <w:commentRangeStart w:id="190"/>
      <w:r w:rsidRPr="008B112F">
        <w:rPr>
          <w:bCs/>
        </w:rPr>
        <w:t>Rahvastiku tervisega seonduvad riiklikud andmekogud</w:t>
      </w:r>
      <w:commentRangeEnd w:id="190"/>
      <w:r w:rsidR="002B34C2">
        <w:rPr>
          <w:rStyle w:val="Kommentaariviide"/>
          <w:b w:val="0"/>
        </w:rPr>
        <w:commentReference w:id="190"/>
      </w:r>
    </w:p>
    <w:p w14:paraId="54612E59" w14:textId="77777777" w:rsidR="00FB52AD" w:rsidRPr="00FB52AD" w:rsidRDefault="00FB52AD" w:rsidP="00712FCB">
      <w:pPr>
        <w:pStyle w:val="Pealkiri2"/>
        <w:spacing w:after="0" w:line="240" w:lineRule="auto"/>
        <w:ind w:left="0" w:right="0" w:firstLine="0"/>
        <w:rPr>
          <w:b w:val="0"/>
          <w:bCs/>
        </w:rPr>
      </w:pPr>
    </w:p>
    <w:p w14:paraId="2F3BFF20" w14:textId="77777777" w:rsidR="00FB52AD" w:rsidRPr="00FB52AD" w:rsidRDefault="00FB52AD" w:rsidP="00712FCB">
      <w:pPr>
        <w:pStyle w:val="Pealkiri2"/>
        <w:spacing w:after="0" w:line="240" w:lineRule="auto"/>
        <w:ind w:left="0" w:right="0" w:firstLine="0"/>
        <w:rPr>
          <w:b w:val="0"/>
          <w:bCs/>
        </w:rPr>
      </w:pPr>
      <w:r w:rsidRPr="00FB52AD">
        <w:rPr>
          <w:b w:val="0"/>
          <w:bCs/>
        </w:rPr>
        <w:t>(1) Käesoleva seaduse §-des 24–29 nimetatud andmekogu või infosüsteemi põhimääruses sätestatakse:</w:t>
      </w:r>
    </w:p>
    <w:p w14:paraId="2BB72C98" w14:textId="77777777" w:rsidR="00FB52AD" w:rsidRPr="00FB52AD" w:rsidRDefault="00FB52AD" w:rsidP="00712FCB">
      <w:pPr>
        <w:pStyle w:val="Pealkiri2"/>
        <w:spacing w:after="0" w:line="240" w:lineRule="auto"/>
        <w:ind w:left="0" w:right="0" w:firstLine="0"/>
        <w:rPr>
          <w:b w:val="0"/>
          <w:bCs/>
        </w:rPr>
      </w:pPr>
      <w:r w:rsidRPr="00FB52AD">
        <w:rPr>
          <w:b w:val="0"/>
          <w:bCs/>
        </w:rPr>
        <w:t>1) volitatud töötleja, kui volitatud töötleja on määratud, ja töötlejate ülesanded;</w:t>
      </w:r>
    </w:p>
    <w:p w14:paraId="2D367F03" w14:textId="77777777" w:rsidR="00FB52AD" w:rsidRPr="00FB52AD" w:rsidRDefault="00FB52AD" w:rsidP="00712FCB">
      <w:pPr>
        <w:pStyle w:val="Pealkiri2"/>
        <w:spacing w:after="0" w:line="240" w:lineRule="auto"/>
        <w:ind w:left="0" w:right="0" w:firstLine="0"/>
        <w:rPr>
          <w:b w:val="0"/>
          <w:bCs/>
        </w:rPr>
      </w:pPr>
      <w:r w:rsidRPr="00FB52AD">
        <w:rPr>
          <w:b w:val="0"/>
          <w:bCs/>
        </w:rPr>
        <w:t>2) kogutavate andmete täpsem koosseis ja andmekogusse kandmise kord;</w:t>
      </w:r>
    </w:p>
    <w:p w14:paraId="1EB36DFC" w14:textId="77777777" w:rsidR="00FB52AD" w:rsidRPr="00FB52AD" w:rsidRDefault="00FB52AD" w:rsidP="00712FCB">
      <w:pPr>
        <w:pStyle w:val="Pealkiri2"/>
        <w:spacing w:after="0" w:line="240" w:lineRule="auto"/>
        <w:ind w:left="0" w:right="0" w:firstLine="0"/>
        <w:rPr>
          <w:b w:val="0"/>
          <w:bCs/>
        </w:rPr>
      </w:pPr>
      <w:r w:rsidRPr="00FB52AD">
        <w:rPr>
          <w:b w:val="0"/>
          <w:bCs/>
        </w:rPr>
        <w:t>3) andmeandjad, nendelt saadavad andmed ja andmete esitamise viis;</w:t>
      </w:r>
    </w:p>
    <w:p w14:paraId="648F127E" w14:textId="77777777" w:rsidR="00FB52AD" w:rsidRPr="00FB52AD" w:rsidRDefault="00FB52AD" w:rsidP="00712FCB">
      <w:pPr>
        <w:pStyle w:val="Pealkiri2"/>
        <w:spacing w:after="0" w:line="240" w:lineRule="auto"/>
        <w:ind w:left="0" w:right="0" w:firstLine="0"/>
        <w:rPr>
          <w:b w:val="0"/>
          <w:bCs/>
        </w:rPr>
      </w:pPr>
      <w:r w:rsidRPr="00FB52AD">
        <w:rPr>
          <w:b w:val="0"/>
          <w:bCs/>
        </w:rPr>
        <w:t>4) andmetele juurdepääsu ja andmete väljastamise kord;</w:t>
      </w:r>
    </w:p>
    <w:p w14:paraId="5FC56395" w14:textId="77777777" w:rsidR="00FB52AD" w:rsidRPr="00FB52AD" w:rsidRDefault="00FB52AD" w:rsidP="00712FCB">
      <w:pPr>
        <w:pStyle w:val="Pealkiri2"/>
        <w:spacing w:after="0" w:line="240" w:lineRule="auto"/>
        <w:ind w:left="0" w:right="0" w:firstLine="0"/>
        <w:rPr>
          <w:b w:val="0"/>
          <w:bCs/>
        </w:rPr>
      </w:pPr>
      <w:r w:rsidRPr="00FB52AD">
        <w:rPr>
          <w:b w:val="0"/>
          <w:bCs/>
        </w:rPr>
        <w:t>5) vajaduse korral andmete täpsem säilitamise kord;</w:t>
      </w:r>
    </w:p>
    <w:p w14:paraId="328A35FA" w14:textId="77777777" w:rsidR="00FB52AD" w:rsidRPr="00FB52AD" w:rsidRDefault="00FB52AD" w:rsidP="00712FCB">
      <w:pPr>
        <w:pStyle w:val="Pealkiri2"/>
        <w:spacing w:after="0" w:line="240" w:lineRule="auto"/>
        <w:ind w:left="0" w:right="0" w:firstLine="0"/>
        <w:rPr>
          <w:b w:val="0"/>
          <w:bCs/>
        </w:rPr>
      </w:pPr>
      <w:r w:rsidRPr="00FB52AD">
        <w:rPr>
          <w:b w:val="0"/>
          <w:bCs/>
        </w:rPr>
        <w:t>6) muud korraldusküsimused.</w:t>
      </w:r>
    </w:p>
    <w:p w14:paraId="7B459268" w14:textId="77777777" w:rsidR="00FB52AD" w:rsidRPr="00FB52AD" w:rsidRDefault="00FB52AD" w:rsidP="00712FCB">
      <w:pPr>
        <w:pStyle w:val="Pealkiri2"/>
        <w:spacing w:after="0" w:line="240" w:lineRule="auto"/>
        <w:ind w:left="0" w:right="0" w:firstLine="0"/>
        <w:rPr>
          <w:b w:val="0"/>
          <w:bCs/>
        </w:rPr>
      </w:pPr>
    </w:p>
    <w:p w14:paraId="370E90C6" w14:textId="0A24C7D3" w:rsidR="00FB52AD" w:rsidRPr="00FB52AD" w:rsidRDefault="00FB52AD" w:rsidP="00712FCB">
      <w:pPr>
        <w:pStyle w:val="Pealkiri2"/>
        <w:spacing w:after="0" w:line="240" w:lineRule="auto"/>
        <w:ind w:left="0" w:right="0" w:firstLine="0"/>
        <w:rPr>
          <w:b w:val="0"/>
          <w:bCs/>
        </w:rPr>
      </w:pPr>
      <w:r w:rsidRPr="00FB52AD">
        <w:rPr>
          <w:b w:val="0"/>
          <w:bCs/>
        </w:rPr>
        <w:t xml:space="preserve">(2) Käesoleva seaduse §-des 24–28 nimetatud </w:t>
      </w:r>
      <w:commentRangeStart w:id="191"/>
      <w:r w:rsidRPr="00FB52AD">
        <w:rPr>
          <w:b w:val="0"/>
          <w:bCs/>
        </w:rPr>
        <w:t xml:space="preserve">statistiliste andmetega </w:t>
      </w:r>
      <w:commentRangeEnd w:id="191"/>
      <w:r w:rsidR="005F7D3C">
        <w:rPr>
          <w:rStyle w:val="Kommentaariviide"/>
          <w:b w:val="0"/>
        </w:rPr>
        <w:commentReference w:id="191"/>
      </w:r>
      <w:r w:rsidRPr="00FB52AD">
        <w:rPr>
          <w:b w:val="0"/>
          <w:bCs/>
        </w:rPr>
        <w:t xml:space="preserve">andmekogu või infosüsteemi isikuandmeid </w:t>
      </w:r>
      <w:r w:rsidR="00A5200A">
        <w:rPr>
          <w:b w:val="0"/>
          <w:bCs/>
        </w:rPr>
        <w:t xml:space="preserve">ei väljastata </w:t>
      </w:r>
      <w:r w:rsidRPr="00FB52AD">
        <w:rPr>
          <w:b w:val="0"/>
          <w:bCs/>
        </w:rPr>
        <w:t xml:space="preserve">kolmandatele isikutele, välja arvatud </w:t>
      </w:r>
      <w:r w:rsidR="00CE0D2D">
        <w:rPr>
          <w:b w:val="0"/>
          <w:bCs/>
        </w:rPr>
        <w:t>isiku tahteavalduse</w:t>
      </w:r>
      <w:r w:rsidR="00B92DC1">
        <w:rPr>
          <w:b w:val="0"/>
          <w:bCs/>
        </w:rPr>
        <w:t xml:space="preserve"> korra</w:t>
      </w:r>
      <w:r w:rsidR="00CE0D2D">
        <w:rPr>
          <w:b w:val="0"/>
          <w:bCs/>
        </w:rPr>
        <w:t xml:space="preserve">l, </w:t>
      </w:r>
      <w:r w:rsidRPr="00FB52AD">
        <w:rPr>
          <w:b w:val="0"/>
          <w:bCs/>
        </w:rPr>
        <w:t>isikuandmete kaitse seaduse §-s 6 nimetatud juhul ja korras</w:t>
      </w:r>
      <w:r w:rsidR="00CE0D2D">
        <w:rPr>
          <w:b w:val="0"/>
          <w:bCs/>
        </w:rPr>
        <w:t xml:space="preserve"> ning järelevalvemenetluse läbiviimiseks isikuandmete kaitse tagamisel</w:t>
      </w:r>
      <w:r w:rsidRPr="00FB52AD">
        <w:rPr>
          <w:b w:val="0"/>
          <w:bCs/>
        </w:rPr>
        <w:t>.</w:t>
      </w:r>
    </w:p>
    <w:p w14:paraId="44D4D279" w14:textId="77777777" w:rsidR="00FB52AD" w:rsidRPr="00FB52AD" w:rsidRDefault="00FB52AD" w:rsidP="00712FCB">
      <w:pPr>
        <w:pStyle w:val="Pealkiri2"/>
        <w:spacing w:after="0" w:line="240" w:lineRule="auto"/>
        <w:ind w:left="0" w:right="0" w:firstLine="0"/>
        <w:rPr>
          <w:b w:val="0"/>
          <w:bCs/>
        </w:rPr>
      </w:pPr>
    </w:p>
    <w:p w14:paraId="339B3DEE" w14:textId="517103D8" w:rsidR="00FB52AD" w:rsidRPr="00FB52AD" w:rsidRDefault="00FB52AD" w:rsidP="00712FCB">
      <w:pPr>
        <w:pStyle w:val="Pealkiri2"/>
        <w:spacing w:after="0" w:line="240" w:lineRule="auto"/>
        <w:ind w:left="0" w:right="0" w:firstLine="0"/>
        <w:rPr>
          <w:b w:val="0"/>
          <w:bCs/>
        </w:rPr>
      </w:pPr>
      <w:r w:rsidRPr="00FB52AD">
        <w:rPr>
          <w:b w:val="0"/>
          <w:bCs/>
        </w:rPr>
        <w:t>(3) Käesoleva seaduse §-des 24–28 nimetatud andmekogu või infosüsteemi pidamise eesmärgi täitmiseks võib andmekogu</w:t>
      </w:r>
      <w:r w:rsidR="00FA45B5">
        <w:rPr>
          <w:b w:val="0"/>
          <w:bCs/>
        </w:rPr>
        <w:t>s</w:t>
      </w:r>
      <w:r w:rsidRPr="00FB52AD">
        <w:rPr>
          <w:b w:val="0"/>
          <w:bCs/>
        </w:rPr>
        <w:t xml:space="preserve"> või infosüsteemi</w:t>
      </w:r>
      <w:r w:rsidR="003B277E">
        <w:rPr>
          <w:b w:val="0"/>
          <w:bCs/>
        </w:rPr>
        <w:t>s</w:t>
      </w:r>
      <w:r w:rsidRPr="00FB52AD">
        <w:rPr>
          <w:b w:val="0"/>
          <w:bCs/>
        </w:rPr>
        <w:t xml:space="preserve"> töödelda selliseid isiku varasemaid üldandmeid nagu ees- ja perekonnanimi, isikukood ja sugu.</w:t>
      </w:r>
    </w:p>
    <w:p w14:paraId="65A3A25C" w14:textId="77777777" w:rsidR="00FB52AD" w:rsidRPr="00FB52AD" w:rsidRDefault="00FB52AD" w:rsidP="00712FCB">
      <w:pPr>
        <w:pStyle w:val="Pealkiri2"/>
        <w:spacing w:after="0" w:line="240" w:lineRule="auto"/>
        <w:ind w:left="0" w:right="0" w:firstLine="0"/>
        <w:rPr>
          <w:b w:val="0"/>
          <w:bCs/>
        </w:rPr>
      </w:pPr>
    </w:p>
    <w:p w14:paraId="51988786" w14:textId="77777777" w:rsidR="00FB52AD" w:rsidRPr="00FB52AD" w:rsidRDefault="00FB52AD" w:rsidP="00712FCB">
      <w:pPr>
        <w:pStyle w:val="Pealkiri2"/>
        <w:spacing w:after="0" w:line="240" w:lineRule="auto"/>
        <w:ind w:left="0" w:right="0" w:firstLine="0"/>
        <w:rPr>
          <w:b w:val="0"/>
          <w:bCs/>
        </w:rPr>
      </w:pPr>
      <w:r w:rsidRPr="00FB52AD">
        <w:rPr>
          <w:b w:val="0"/>
          <w:bCs/>
        </w:rPr>
        <w:t>(4) Käesoleva seaduse §-des 24–28 nimetatud andmekogu või infosüsteemi isikuandmetele juurdepääsu piirang kehtib tähtajatult.</w:t>
      </w:r>
    </w:p>
    <w:p w14:paraId="6DB29432" w14:textId="77777777" w:rsidR="007A6B70" w:rsidRDefault="007A6B70" w:rsidP="00712FCB">
      <w:pPr>
        <w:pStyle w:val="Pealkiri2"/>
        <w:spacing w:after="0" w:line="240" w:lineRule="auto"/>
        <w:ind w:left="0" w:right="0" w:firstLine="0"/>
        <w:rPr>
          <w:b w:val="0"/>
        </w:rPr>
      </w:pPr>
    </w:p>
    <w:p w14:paraId="5A4E6F8E" w14:textId="2789D4B9" w:rsidR="009752AE" w:rsidRPr="00F56468" w:rsidRDefault="00FB52AD" w:rsidP="00712FCB">
      <w:pPr>
        <w:pStyle w:val="Pealkiri2"/>
        <w:spacing w:after="0" w:line="240" w:lineRule="auto"/>
        <w:ind w:left="0" w:right="0" w:firstLine="0"/>
        <w:rPr>
          <w:b w:val="0"/>
          <w:strike/>
        </w:rPr>
      </w:pPr>
      <w:r w:rsidRPr="00C8592A">
        <w:rPr>
          <w:b w:val="0"/>
        </w:rPr>
        <w:t>(5) Kui käesoleva seaduse §-des 24–28 nimetatud andmekogusse või infosüsteemi edastatakse asjakohased terviseandmed tervise infosüsteemist, sätestatakse edastatavate andmete täpne koosseis konkreetse andmekogu või infosüsteemi põhimääruses.</w:t>
      </w:r>
    </w:p>
    <w:p w14:paraId="4D23D007" w14:textId="28993020" w:rsidR="00E67777" w:rsidRPr="00F56468" w:rsidRDefault="00E67777" w:rsidP="00712FCB">
      <w:pPr>
        <w:spacing w:after="0" w:line="240" w:lineRule="auto"/>
        <w:ind w:left="0" w:right="0" w:firstLine="0"/>
        <w:jc w:val="left"/>
        <w:rPr>
          <w:strike/>
        </w:rPr>
      </w:pPr>
    </w:p>
    <w:p w14:paraId="396D58EA" w14:textId="76EC3DF1" w:rsidR="00E67777" w:rsidRDefault="7F39355D" w:rsidP="00712FCB">
      <w:pPr>
        <w:pStyle w:val="Pealkiri2"/>
        <w:spacing w:after="0" w:line="240" w:lineRule="auto"/>
        <w:ind w:left="0" w:right="0" w:firstLine="0"/>
      </w:pPr>
      <w:r>
        <w:t xml:space="preserve">§ 24. Vähiregister </w:t>
      </w:r>
    </w:p>
    <w:p w14:paraId="07256260" w14:textId="77777777" w:rsidR="00E67777" w:rsidRDefault="00E23A95" w:rsidP="00712FCB">
      <w:pPr>
        <w:spacing w:after="0" w:line="240" w:lineRule="auto"/>
        <w:ind w:left="0" w:right="0" w:firstLine="0"/>
        <w:jc w:val="left"/>
      </w:pPr>
      <w:r>
        <w:t xml:space="preserve"> </w:t>
      </w:r>
    </w:p>
    <w:p w14:paraId="4DFC1841" w14:textId="77777777" w:rsidR="00DD7688" w:rsidRPr="00DD7688" w:rsidRDefault="00DD7688" w:rsidP="00712FCB">
      <w:pPr>
        <w:spacing w:after="0" w:line="240" w:lineRule="auto"/>
        <w:ind w:left="0" w:right="0" w:firstLine="0"/>
      </w:pPr>
      <w:r w:rsidRPr="00DD7688">
        <w:t xml:space="preserve">(1) Vähiregister on andmekogu, mida peetakse vähihaigestumuse, vähi levimuse ja vähihaigete </w:t>
      </w:r>
      <w:proofErr w:type="spellStart"/>
      <w:r w:rsidRPr="00DD7688">
        <w:t>elumuse</w:t>
      </w:r>
      <w:proofErr w:type="spellEnd"/>
      <w:r w:rsidRPr="00DD7688">
        <w:t xml:space="preserve"> analüüsimiseks, tervishoiuteenuste ja vähitõrje korraldamiseks, tervisepoliitika väljatöötamiseks, diagnostika ja ravi käsitluse hindamiseks ning statistika ja teadusliku uurimistöö, sealhulgas epidemioloogiliste uuringute tegemiseks.</w:t>
      </w:r>
    </w:p>
    <w:p w14:paraId="5B3B5525" w14:textId="77777777" w:rsidR="00DD7688" w:rsidRPr="00DD7688" w:rsidRDefault="00DD7688" w:rsidP="00712FCB">
      <w:pPr>
        <w:spacing w:after="0" w:line="240" w:lineRule="auto"/>
        <w:ind w:left="0" w:right="0" w:firstLine="0"/>
      </w:pPr>
    </w:p>
    <w:p w14:paraId="0E3E5CFD" w14:textId="151AD6D3" w:rsidR="00DD7688" w:rsidRPr="00DD7688" w:rsidRDefault="00DD7688" w:rsidP="00712FCB">
      <w:pPr>
        <w:spacing w:after="0" w:line="240" w:lineRule="auto"/>
        <w:ind w:left="0" w:right="0" w:firstLine="0"/>
      </w:pPr>
      <w:r w:rsidRPr="00DD7688">
        <w:t xml:space="preserve">(2) Vähijuhte nii </w:t>
      </w:r>
      <w:commentRangeStart w:id="192"/>
      <w:r w:rsidRPr="00DD7688">
        <w:t>e</w:t>
      </w:r>
      <w:ins w:id="193" w:author="Merike Koppel JM" w:date="2024-03-22T09:20:00Z">
        <w:r w:rsidR="009F5EF2">
          <w:t>nne</w:t>
        </w:r>
      </w:ins>
      <w:del w:id="194" w:author="Merike Koppel JM" w:date="2024-03-22T09:20:00Z">
        <w:r w:rsidRPr="00DD7688" w:rsidDel="009F5EF2">
          <w:delText>lupuhuselt</w:delText>
        </w:r>
      </w:del>
      <w:commentRangeEnd w:id="192"/>
      <w:r w:rsidR="009F5EF2">
        <w:rPr>
          <w:rStyle w:val="Kommentaariviide"/>
        </w:rPr>
        <w:commentReference w:id="192"/>
      </w:r>
      <w:r w:rsidRPr="00DD7688">
        <w:t xml:space="preserve"> kui ka pärast surma diagnoosival ja vähihaiget ravival tervishoiuteenuse osutajal ja riikliku ekspertiisiasutuse kohtuarstlikul eksperdil on kohustus esitada andmed vähiregistrile.</w:t>
      </w:r>
    </w:p>
    <w:p w14:paraId="098202A5" w14:textId="77777777" w:rsidR="00DD7688" w:rsidRPr="00DD7688" w:rsidRDefault="00DD7688" w:rsidP="00712FCB">
      <w:pPr>
        <w:spacing w:after="0" w:line="240" w:lineRule="auto"/>
        <w:ind w:left="0" w:right="0" w:firstLine="0"/>
      </w:pPr>
    </w:p>
    <w:p w14:paraId="5BAC3846" w14:textId="77777777" w:rsidR="00DD7688" w:rsidRPr="00DD7688" w:rsidRDefault="00DD7688" w:rsidP="00712FCB">
      <w:pPr>
        <w:spacing w:after="0" w:line="240" w:lineRule="auto"/>
        <w:ind w:left="0" w:right="0" w:firstLine="0"/>
      </w:pPr>
      <w:r w:rsidRPr="00DD7688">
        <w:t>(3) Vähiregistris töödeldakse järgmisi andmeid:</w:t>
      </w:r>
    </w:p>
    <w:p w14:paraId="78F7C871" w14:textId="4CCB466F" w:rsidR="00DD7688" w:rsidRPr="00DD7688" w:rsidRDefault="00DD7688" w:rsidP="00712FCB">
      <w:pPr>
        <w:spacing w:after="0" w:line="240" w:lineRule="auto"/>
        <w:ind w:left="0" w:right="0" w:firstLine="0"/>
      </w:pPr>
      <w:r w:rsidRPr="00DD7688">
        <w:t>1) isiku üldandmed, Eestis viibitud aeg</w:t>
      </w:r>
      <w:r w:rsidR="00C26D47">
        <w:t>, isiku rahvus</w:t>
      </w:r>
      <w:r w:rsidR="00790EDC">
        <w:t>, vanema nimi</w:t>
      </w:r>
      <w:r w:rsidRPr="00DD7688">
        <w:t>;</w:t>
      </w:r>
    </w:p>
    <w:p w14:paraId="6E67E924" w14:textId="77777777" w:rsidR="006C0056" w:rsidRDefault="00DD7688" w:rsidP="00712FCB">
      <w:pPr>
        <w:spacing w:after="0" w:line="240" w:lineRule="auto"/>
        <w:ind w:left="0" w:right="0" w:firstLine="0"/>
      </w:pPr>
      <w:r w:rsidRPr="00DD7688">
        <w:t>2) vähihaige terviseandmed</w:t>
      </w:r>
      <w:bookmarkStart w:id="195" w:name="para14b2lg3p8"/>
      <w:r w:rsidR="006C0056">
        <w:t>;</w:t>
      </w:r>
    </w:p>
    <w:p w14:paraId="54D19049" w14:textId="550E7CBD" w:rsidR="00DD7688" w:rsidRPr="00DD7688" w:rsidRDefault="00535841" w:rsidP="00712FCB">
      <w:pPr>
        <w:spacing w:after="0" w:line="240" w:lineRule="auto"/>
        <w:ind w:left="0" w:right="0" w:firstLine="0"/>
      </w:pPr>
      <w:r>
        <w:t xml:space="preserve">3) </w:t>
      </w:r>
      <w:r w:rsidR="00DD7688" w:rsidRPr="00DD7688">
        <w:t>isiku surma aeg ja põhjus;</w:t>
      </w:r>
    </w:p>
    <w:bookmarkEnd w:id="195"/>
    <w:p w14:paraId="06991677" w14:textId="26D39953" w:rsidR="00DD7688" w:rsidRPr="00DD7688" w:rsidRDefault="00535841" w:rsidP="00712FCB">
      <w:pPr>
        <w:spacing w:after="0" w:line="240" w:lineRule="auto"/>
        <w:ind w:left="0" w:right="0" w:firstLine="0"/>
      </w:pPr>
      <w:r>
        <w:t>4</w:t>
      </w:r>
      <w:r w:rsidR="00DD7688" w:rsidRPr="00DD7688">
        <w:t>) andmete esitaja andmed.</w:t>
      </w:r>
    </w:p>
    <w:p w14:paraId="39FF93D2" w14:textId="77777777" w:rsidR="00DD7688" w:rsidRPr="00DD7688" w:rsidRDefault="00DD7688" w:rsidP="00712FCB">
      <w:pPr>
        <w:spacing w:after="0" w:line="240" w:lineRule="auto"/>
        <w:ind w:left="0" w:right="0" w:firstLine="0"/>
      </w:pPr>
    </w:p>
    <w:p w14:paraId="1CD6A8CC" w14:textId="77777777" w:rsidR="00DD7688" w:rsidRPr="00DD7688" w:rsidRDefault="00DD7688" w:rsidP="00712FCB">
      <w:pPr>
        <w:spacing w:after="0" w:line="240" w:lineRule="auto"/>
        <w:ind w:left="0" w:right="0" w:firstLine="0"/>
      </w:pPr>
      <w:r w:rsidRPr="00DD7688">
        <w:t xml:space="preserve">(4) Vähiregistris säilitatakse andmeid tähtajatult. Logisid ja alusandmeid säilitatakse </w:t>
      </w:r>
      <w:commentRangeStart w:id="196"/>
      <w:r w:rsidRPr="00DD7688">
        <w:t>vastavalt põhimääruses sätestatule</w:t>
      </w:r>
      <w:commentRangeEnd w:id="196"/>
      <w:r w:rsidR="00CF5D30">
        <w:rPr>
          <w:rStyle w:val="Kommentaariviide"/>
        </w:rPr>
        <w:commentReference w:id="196"/>
      </w:r>
      <w:r w:rsidRPr="00DD7688">
        <w:t>.</w:t>
      </w:r>
    </w:p>
    <w:p w14:paraId="721654DA" w14:textId="77777777" w:rsidR="00DD7688" w:rsidRPr="00DD7688" w:rsidRDefault="00DD7688" w:rsidP="00712FCB">
      <w:pPr>
        <w:spacing w:after="0" w:line="240" w:lineRule="auto"/>
        <w:ind w:left="0" w:right="0" w:firstLine="0"/>
      </w:pPr>
    </w:p>
    <w:p w14:paraId="5DC2189E" w14:textId="77777777" w:rsidR="00DD7688" w:rsidRPr="00DD7688" w:rsidRDefault="00DD7688" w:rsidP="00712FCB">
      <w:pPr>
        <w:spacing w:after="0" w:line="240" w:lineRule="auto"/>
        <w:ind w:left="0" w:right="0" w:firstLine="0"/>
      </w:pPr>
      <w:r w:rsidRPr="00DD7688">
        <w:t>(5) Vähiregistri vastutav töötleja on Tervise Arengu Instituut.</w:t>
      </w:r>
    </w:p>
    <w:p w14:paraId="7A37551D" w14:textId="77777777" w:rsidR="00DD7688" w:rsidRPr="00DD7688" w:rsidRDefault="00DD7688" w:rsidP="00712FCB">
      <w:pPr>
        <w:spacing w:after="0" w:line="240" w:lineRule="auto"/>
        <w:ind w:left="0" w:right="0" w:firstLine="0"/>
      </w:pPr>
    </w:p>
    <w:p w14:paraId="59CFB711" w14:textId="7E715538" w:rsidR="00E67777" w:rsidRPr="00DE7A55" w:rsidRDefault="00DD7688" w:rsidP="00712FCB">
      <w:pPr>
        <w:spacing w:after="0" w:line="240" w:lineRule="auto"/>
        <w:ind w:left="0" w:right="0" w:firstLine="0"/>
        <w:rPr>
          <w:strike/>
        </w:rPr>
      </w:pPr>
      <w:r w:rsidRPr="00DD7688">
        <w:lastRenderedPageBreak/>
        <w:t>(6) Vähiregistri asutab ja selle põhimääruse kehtestab valdkonna eest vastutav minister määrusega.</w:t>
      </w:r>
    </w:p>
    <w:p w14:paraId="75DBCBFA" w14:textId="1F3803D9" w:rsidR="00E67777" w:rsidRDefault="00E67777" w:rsidP="00712FCB">
      <w:pPr>
        <w:spacing w:after="0" w:line="240" w:lineRule="auto"/>
        <w:ind w:left="0" w:right="0" w:firstLine="0"/>
        <w:jc w:val="left"/>
      </w:pPr>
    </w:p>
    <w:p w14:paraId="3669DCEF" w14:textId="77777777" w:rsidR="00E67777" w:rsidRDefault="7F39355D" w:rsidP="00712FCB">
      <w:pPr>
        <w:pStyle w:val="Pealkiri2"/>
        <w:spacing w:after="0" w:line="240" w:lineRule="auto"/>
        <w:ind w:left="0" w:right="0" w:firstLine="0"/>
      </w:pPr>
      <w:r>
        <w:t xml:space="preserve">§ 25. Vähi sõeluuringute register </w:t>
      </w:r>
    </w:p>
    <w:p w14:paraId="0E165042" w14:textId="77777777" w:rsidR="00E67777" w:rsidRDefault="00E23A95" w:rsidP="00712FCB">
      <w:pPr>
        <w:spacing w:after="0" w:line="240" w:lineRule="auto"/>
        <w:ind w:left="0" w:right="0" w:firstLine="0"/>
        <w:jc w:val="left"/>
      </w:pPr>
      <w:r>
        <w:t xml:space="preserve"> </w:t>
      </w:r>
    </w:p>
    <w:p w14:paraId="2233692E" w14:textId="047D3BB8" w:rsidR="009C6274" w:rsidRPr="009C6274" w:rsidRDefault="009C6274" w:rsidP="00712FCB">
      <w:pPr>
        <w:spacing w:after="0" w:line="240" w:lineRule="auto"/>
        <w:ind w:left="0" w:right="0" w:firstLine="0"/>
      </w:pPr>
      <w:r w:rsidRPr="009C6274">
        <w:t xml:space="preserve">(1) Vähi sõeluuringute register on andmekogu, mida peetakse vähi sõeluuringute korraldamiseks, sõeluuringutega seotud uuringute ja sõeluuringujärgse ravi andmete analüüsimiseks, vähi varajaseks avastamiseks, sõeluuringute kvaliteedi ja tõhususe hindamiseks, </w:t>
      </w:r>
      <w:del w:id="197" w:author="Merike Koppel JM" w:date="2024-03-27T10:01:00Z">
        <w:r w:rsidRPr="009C6274" w:rsidDel="00123B54">
          <w:delText xml:space="preserve">samuti </w:delText>
        </w:r>
      </w:del>
      <w:r w:rsidRPr="009C6274">
        <w:t>tervisepoliitika väljatöötamiseks ning statistika ja teadusliku uurimistöö, sealhulgas epidemioloogiliste uuringute tegemiseks.</w:t>
      </w:r>
    </w:p>
    <w:p w14:paraId="2956C7E7" w14:textId="77777777" w:rsidR="009C6274" w:rsidRPr="009C6274" w:rsidRDefault="009C6274" w:rsidP="00712FCB">
      <w:pPr>
        <w:spacing w:after="0" w:line="240" w:lineRule="auto"/>
        <w:ind w:left="0" w:right="0" w:firstLine="0"/>
      </w:pPr>
    </w:p>
    <w:p w14:paraId="013FB99F" w14:textId="7556FFEC" w:rsidR="009C6274" w:rsidRPr="009C6274" w:rsidRDefault="009C6274" w:rsidP="00712FCB">
      <w:pPr>
        <w:spacing w:after="0" w:line="240" w:lineRule="auto"/>
        <w:ind w:left="0" w:right="0" w:firstLine="0"/>
      </w:pPr>
      <w:r w:rsidRPr="009C6274">
        <w:t>(2) Kõigil vähi sõeluuringuid tegevatel tervishoiuteenuse osutajatel ning sõeluuringus osalejatele uuringuid teinud ja neid ravinud tervishoiuteenuse osutajatel on kohustus esitada tervise infosüsteemi vahendusel andmed vähi sõeluuringute registrile.</w:t>
      </w:r>
    </w:p>
    <w:p w14:paraId="04C0ADEE" w14:textId="77777777" w:rsidR="009C6274" w:rsidRPr="009C6274" w:rsidRDefault="009C6274" w:rsidP="00712FCB">
      <w:pPr>
        <w:spacing w:after="0" w:line="240" w:lineRule="auto"/>
        <w:ind w:left="0" w:right="0" w:firstLine="0"/>
      </w:pPr>
    </w:p>
    <w:p w14:paraId="6EDD3A88" w14:textId="77777777" w:rsidR="009C6274" w:rsidRPr="009C6274" w:rsidRDefault="009C6274" w:rsidP="00712FCB">
      <w:pPr>
        <w:spacing w:after="0" w:line="240" w:lineRule="auto"/>
        <w:ind w:left="0" w:right="0" w:firstLine="0"/>
      </w:pPr>
      <w:r w:rsidRPr="009C6274">
        <w:t>(3) Vähi sõeluuringute registris töödeldakse järgmisi andmeid:</w:t>
      </w:r>
    </w:p>
    <w:p w14:paraId="381B6C26" w14:textId="753E7538" w:rsidR="009C6274" w:rsidRPr="009C6274" w:rsidRDefault="009C6274" w:rsidP="00712FCB">
      <w:pPr>
        <w:spacing w:after="0" w:line="240" w:lineRule="auto"/>
        <w:ind w:left="0" w:right="0" w:firstLine="0"/>
      </w:pPr>
      <w:r w:rsidRPr="009C6274">
        <w:t>1) isiku üldandmed, Eestis viibitud aeg ja ravikindlustuse olemasolu;</w:t>
      </w:r>
    </w:p>
    <w:p w14:paraId="0F10C83F" w14:textId="77777777" w:rsidR="009C6274" w:rsidRPr="009C6274" w:rsidRDefault="009C6274" w:rsidP="00712FCB">
      <w:pPr>
        <w:spacing w:after="0" w:line="240" w:lineRule="auto"/>
        <w:ind w:left="0" w:right="0" w:firstLine="0"/>
      </w:pPr>
      <w:r w:rsidRPr="009C6274">
        <w:t>2) saadetud sõeluuringu kutse</w:t>
      </w:r>
      <w:bookmarkStart w:id="198" w:name="para14b7lg3p3"/>
      <w:r w:rsidRPr="009C6274">
        <w:t xml:space="preserve"> ja korduskutse;</w:t>
      </w:r>
    </w:p>
    <w:p w14:paraId="11DED595" w14:textId="7823E46B" w:rsidR="009C6274" w:rsidRDefault="009C6274" w:rsidP="00712FCB">
      <w:pPr>
        <w:spacing w:after="0" w:line="240" w:lineRule="auto"/>
        <w:ind w:left="0" w:right="0" w:firstLine="0"/>
      </w:pPr>
      <w:r w:rsidRPr="009C6274">
        <w:t xml:space="preserve">3) </w:t>
      </w:r>
      <w:bookmarkEnd w:id="198"/>
      <w:r w:rsidRPr="009C6274">
        <w:t xml:space="preserve">sõeluuringu sihtrühma kuuluva isiku terviseandmed ning sõeluuringu sihtrühma kuuluvale isikule sõeluuringuväliselt tehtud </w:t>
      </w:r>
      <w:commentRangeStart w:id="199"/>
      <w:r w:rsidRPr="009C6274">
        <w:t>sõeluuringu uuring, a</w:t>
      </w:r>
      <w:bookmarkStart w:id="200" w:name="para14b7lg3p6"/>
      <w:r w:rsidRPr="009C6274">
        <w:t>nalüüs või protseduur</w:t>
      </w:r>
      <w:commentRangeEnd w:id="199"/>
      <w:r w:rsidR="005A5AB1">
        <w:rPr>
          <w:rStyle w:val="Kommentaariviide"/>
        </w:rPr>
        <w:commentReference w:id="199"/>
      </w:r>
      <w:r w:rsidRPr="009C6274">
        <w:t>;</w:t>
      </w:r>
      <w:bookmarkStart w:id="201" w:name="para14b7lg3p9"/>
      <w:bookmarkEnd w:id="200"/>
    </w:p>
    <w:p w14:paraId="21C59901" w14:textId="4F239023" w:rsidR="00535841" w:rsidRPr="009C6274" w:rsidRDefault="00535841" w:rsidP="00712FCB">
      <w:pPr>
        <w:spacing w:after="0" w:line="240" w:lineRule="auto"/>
        <w:ind w:left="0" w:right="0" w:firstLine="0"/>
      </w:pPr>
      <w:r>
        <w:t xml:space="preserve">4) </w:t>
      </w:r>
      <w:r w:rsidR="00D85C67">
        <w:t>isiku surma aeg ja põhjus;</w:t>
      </w:r>
    </w:p>
    <w:bookmarkEnd w:id="201"/>
    <w:p w14:paraId="2CB46D8D" w14:textId="471C4F48" w:rsidR="009C6274" w:rsidRPr="009C6274" w:rsidRDefault="00FD65EE" w:rsidP="00712FCB">
      <w:pPr>
        <w:spacing w:after="0" w:line="240" w:lineRule="auto"/>
        <w:ind w:left="0" w:right="0" w:firstLine="0"/>
      </w:pPr>
      <w:r>
        <w:t>5</w:t>
      </w:r>
      <w:r w:rsidR="009C6274" w:rsidRPr="009C6274">
        <w:t>) andmete esitaja andmed.</w:t>
      </w:r>
    </w:p>
    <w:p w14:paraId="20DB8B72" w14:textId="77777777" w:rsidR="009C6274" w:rsidRPr="009C6274" w:rsidRDefault="009C6274" w:rsidP="00712FCB">
      <w:pPr>
        <w:spacing w:after="0" w:line="240" w:lineRule="auto"/>
        <w:ind w:left="0" w:right="0" w:firstLine="0"/>
      </w:pPr>
    </w:p>
    <w:p w14:paraId="21816A5C" w14:textId="4E3F028E" w:rsidR="009C6274" w:rsidRPr="009C6274" w:rsidRDefault="009C6274" w:rsidP="00712FCB">
      <w:pPr>
        <w:spacing w:after="0" w:line="240" w:lineRule="auto"/>
        <w:ind w:left="0" w:right="0" w:firstLine="0"/>
      </w:pPr>
      <w:r w:rsidRPr="009C6274">
        <w:t xml:space="preserve">(4) Vähi sõeluuringute registris säilitatakse andmeid tähtajatult. Logisid ja alusandmeid säilitatakse </w:t>
      </w:r>
      <w:commentRangeStart w:id="202"/>
      <w:r w:rsidRPr="009C6274">
        <w:t xml:space="preserve">vastavalt </w:t>
      </w:r>
      <w:ins w:id="203" w:author="Merike Koppel JM" w:date="2024-03-26T09:03:00Z">
        <w:r w:rsidR="00FD711E">
          <w:t xml:space="preserve">vähi sõeluuringute registri </w:t>
        </w:r>
      </w:ins>
      <w:r w:rsidRPr="009C6274">
        <w:t>põhimääruses sätestatule</w:t>
      </w:r>
      <w:commentRangeEnd w:id="202"/>
      <w:r w:rsidR="00A71D4E">
        <w:rPr>
          <w:rStyle w:val="Kommentaariviide"/>
        </w:rPr>
        <w:commentReference w:id="202"/>
      </w:r>
      <w:r w:rsidRPr="009C6274">
        <w:t>.</w:t>
      </w:r>
    </w:p>
    <w:p w14:paraId="7CDA0C02" w14:textId="77777777" w:rsidR="009C6274" w:rsidRPr="009C6274" w:rsidRDefault="009C6274" w:rsidP="00712FCB">
      <w:pPr>
        <w:spacing w:after="0" w:line="240" w:lineRule="auto"/>
        <w:ind w:left="0" w:right="0" w:firstLine="0"/>
      </w:pPr>
    </w:p>
    <w:p w14:paraId="540B9898" w14:textId="77777777" w:rsidR="009C6274" w:rsidRPr="009C6274" w:rsidRDefault="009C6274" w:rsidP="00712FCB">
      <w:pPr>
        <w:spacing w:after="0" w:line="240" w:lineRule="auto"/>
        <w:ind w:left="0" w:right="0" w:firstLine="0"/>
      </w:pPr>
      <w:r w:rsidRPr="009C6274">
        <w:t>(5) Vähi sõeluuringute registri vastutav töötleja on Tervise Arengu Instituut.</w:t>
      </w:r>
    </w:p>
    <w:p w14:paraId="5BE9E066" w14:textId="77777777" w:rsidR="009C6274" w:rsidRPr="009C6274" w:rsidRDefault="009C6274" w:rsidP="00712FCB">
      <w:pPr>
        <w:spacing w:after="0" w:line="240" w:lineRule="auto"/>
        <w:ind w:left="0" w:right="0" w:firstLine="0"/>
      </w:pPr>
    </w:p>
    <w:p w14:paraId="289C936A" w14:textId="3C52D19C" w:rsidR="00D405BE" w:rsidRPr="00DE7A55" w:rsidRDefault="009C6274" w:rsidP="00712FCB">
      <w:pPr>
        <w:spacing w:after="0" w:line="240" w:lineRule="auto"/>
        <w:ind w:left="0" w:right="0" w:firstLine="0"/>
      </w:pPr>
      <w:r w:rsidRPr="009C6274">
        <w:t>(6) Vähi sõeluuringute registri asutab ja selle põhimääruse kehtestab valdkonna eest vastutav minister määrusega.</w:t>
      </w:r>
    </w:p>
    <w:p w14:paraId="3BFE8F37" w14:textId="36F3E6E9" w:rsidR="00E67777" w:rsidRDefault="00E67777" w:rsidP="00712FCB">
      <w:pPr>
        <w:spacing w:after="0" w:line="240" w:lineRule="auto"/>
        <w:ind w:left="0" w:right="0" w:firstLine="0"/>
        <w:jc w:val="left"/>
      </w:pPr>
    </w:p>
    <w:p w14:paraId="3C55BA6B" w14:textId="77777777" w:rsidR="00E67777" w:rsidRDefault="7F39355D" w:rsidP="00712FCB">
      <w:pPr>
        <w:pStyle w:val="Pealkiri2"/>
        <w:spacing w:after="0" w:line="240" w:lineRule="auto"/>
        <w:ind w:left="0" w:right="0" w:firstLine="0"/>
      </w:pPr>
      <w:r>
        <w:t xml:space="preserve">§ 26. Raseduse infosüsteem </w:t>
      </w:r>
    </w:p>
    <w:p w14:paraId="7AA3CD39" w14:textId="77777777" w:rsidR="00E67777" w:rsidRDefault="30BA4EEB" w:rsidP="00712FCB">
      <w:pPr>
        <w:spacing w:after="0" w:line="240" w:lineRule="auto"/>
        <w:ind w:left="0" w:right="0" w:firstLine="0"/>
        <w:jc w:val="left"/>
      </w:pPr>
      <w:r>
        <w:t xml:space="preserve"> </w:t>
      </w:r>
    </w:p>
    <w:p w14:paraId="65410040" w14:textId="77777777" w:rsidR="00FC1170" w:rsidRPr="00FC1170" w:rsidRDefault="00FC1170" w:rsidP="00712FCB">
      <w:pPr>
        <w:spacing w:after="0" w:line="240" w:lineRule="auto"/>
        <w:ind w:left="0" w:right="0" w:firstLine="0"/>
      </w:pPr>
      <w:r w:rsidRPr="00FC1170">
        <w:t>(1) Raseduse infosüsteemi peetakse raseduse kulgemise, katkemise ja katkestamise ning ema ja vastsündinu haigestumuse ja suremuse analüüsimiseks, tervishoiuteenuste korraldamiseks, tervisepoliitika väljatöötamiseks, diagnostika ja ravi käsitluse hindamiseks ning statistika ja teadusliku uurimistöö, sealhulgas epidemioloogiliste uuringute tegemiseks.</w:t>
      </w:r>
    </w:p>
    <w:p w14:paraId="09B386F9" w14:textId="77777777" w:rsidR="00FC1170" w:rsidRPr="00FC1170" w:rsidRDefault="00FC1170" w:rsidP="00712FCB">
      <w:pPr>
        <w:spacing w:after="0" w:line="240" w:lineRule="auto"/>
        <w:ind w:left="0" w:right="0" w:firstLine="0"/>
      </w:pPr>
    </w:p>
    <w:p w14:paraId="474DAB44" w14:textId="43E2D53B" w:rsidR="00FC1170" w:rsidRPr="00FC1170" w:rsidRDefault="00FC1170" w:rsidP="00712FCB">
      <w:pPr>
        <w:spacing w:after="0" w:line="240" w:lineRule="auto"/>
        <w:ind w:left="0" w:right="0" w:firstLine="0"/>
      </w:pPr>
      <w:r w:rsidRPr="00FC1170">
        <w:t xml:space="preserve">(2) Tervishoiuteenuse osutajal, kes osutab eriarstiabi tegevusloa alusel sünnitusabi ja günekoloogia- või pediaatriateenust ning iseseisvalt osutatava </w:t>
      </w:r>
      <w:proofErr w:type="spellStart"/>
      <w:r w:rsidRPr="00FC1170">
        <w:t>ämmaemandusabi</w:t>
      </w:r>
      <w:proofErr w:type="spellEnd"/>
      <w:r w:rsidRPr="00FC1170">
        <w:t xml:space="preserve"> tegevusloa alusel kodusünnitusabi, on kohustus esitada andmed raseduse infosüsteemi.</w:t>
      </w:r>
    </w:p>
    <w:p w14:paraId="09B01B02" w14:textId="77777777" w:rsidR="00FC1170" w:rsidRPr="00FC1170" w:rsidRDefault="00FC1170" w:rsidP="00712FCB">
      <w:pPr>
        <w:spacing w:after="0" w:line="240" w:lineRule="auto"/>
        <w:ind w:left="0" w:right="0" w:firstLine="0"/>
      </w:pPr>
    </w:p>
    <w:p w14:paraId="4408E442" w14:textId="77777777" w:rsidR="00FC1170" w:rsidRPr="00FC1170" w:rsidRDefault="00FC1170" w:rsidP="00712FCB">
      <w:pPr>
        <w:spacing w:after="0" w:line="240" w:lineRule="auto"/>
        <w:ind w:left="0" w:right="0" w:firstLine="0"/>
      </w:pPr>
      <w:r w:rsidRPr="00FC1170">
        <w:t>(3) Raseduse infosüsteemis töödeldakse järgmisi andmeid:</w:t>
      </w:r>
    </w:p>
    <w:p w14:paraId="24298B39" w14:textId="15A24926" w:rsidR="00FC1170" w:rsidRPr="00FC1170" w:rsidRDefault="00FC1170" w:rsidP="00712FCB">
      <w:pPr>
        <w:spacing w:after="0" w:line="240" w:lineRule="auto"/>
        <w:ind w:left="0" w:right="0" w:firstLine="0"/>
      </w:pPr>
      <w:r w:rsidRPr="00FC1170">
        <w:t>1) raseda ja bioloogilise ema üldandmed,</w:t>
      </w:r>
      <w:r w:rsidR="00A60CCE">
        <w:t xml:space="preserve"> isiku rahvus</w:t>
      </w:r>
      <w:r w:rsidR="00A21202">
        <w:t>,</w:t>
      </w:r>
      <w:r w:rsidRPr="00FC1170">
        <w:t xml:space="preserve"> perekonnaseis, abielu sõlmimise</w:t>
      </w:r>
      <w:del w:id="204" w:author="Merike Koppel JM" w:date="2024-03-26T08:59:00Z">
        <w:r w:rsidR="00A476A5" w:rsidDel="00FD711E">
          <w:delText>,</w:delText>
        </w:r>
      </w:del>
      <w:ins w:id="205" w:author="Merike Koppel JM" w:date="2024-03-26T08:59:00Z">
        <w:r w:rsidR="00FD711E">
          <w:t xml:space="preserve"> või</w:t>
        </w:r>
      </w:ins>
      <w:r w:rsidR="00A476A5">
        <w:t xml:space="preserve"> </w:t>
      </w:r>
      <w:del w:id="206" w:author="Merike Koppel JM" w:date="2024-03-26T08:59:00Z">
        <w:r w:rsidR="00A476A5" w:rsidDel="00FD711E">
          <w:delText xml:space="preserve">registreeritud </w:delText>
        </w:r>
      </w:del>
      <w:r w:rsidR="00A476A5">
        <w:t>kooselu</w:t>
      </w:r>
      <w:ins w:id="207" w:author="Merike Koppel JM" w:date="2024-03-26T08:59:00Z">
        <w:r w:rsidR="00FD711E">
          <w:t xml:space="preserve"> registreerimise</w:t>
        </w:r>
      </w:ins>
      <w:r w:rsidRPr="00FC1170">
        <w:t xml:space="preserve"> </w:t>
      </w:r>
      <w:ins w:id="208" w:author="Merike Koppel JM" w:date="2024-03-26T08:59:00Z">
        <w:r w:rsidR="00FD711E">
          <w:t>aeg</w:t>
        </w:r>
      </w:ins>
      <w:ins w:id="209" w:author="Merike Koppel JM" w:date="2024-03-26T09:00:00Z">
        <w:r w:rsidR="00FD711E">
          <w:t xml:space="preserve"> </w:t>
        </w:r>
      </w:ins>
      <w:r w:rsidRPr="00FC1170">
        <w:t>või vabaabielu algusaeg, tegevusala ja haridus;</w:t>
      </w:r>
    </w:p>
    <w:p w14:paraId="68CEDBFA" w14:textId="77777777" w:rsidR="00FC1170" w:rsidRPr="00FC1170" w:rsidRDefault="00FC1170" w:rsidP="00712FCB">
      <w:pPr>
        <w:spacing w:after="0" w:line="240" w:lineRule="auto"/>
        <w:ind w:left="0" w:right="0" w:firstLine="0"/>
      </w:pPr>
      <w:r w:rsidRPr="00FC1170">
        <w:t>2) lapse üldandmed;</w:t>
      </w:r>
    </w:p>
    <w:p w14:paraId="62D9F097" w14:textId="5EC693D1" w:rsidR="00FC1170" w:rsidRPr="00FC1170" w:rsidRDefault="00FC1170" w:rsidP="00712FCB">
      <w:pPr>
        <w:spacing w:after="0" w:line="240" w:lineRule="auto"/>
        <w:ind w:left="0" w:right="0" w:firstLine="0"/>
      </w:pPr>
      <w:r w:rsidRPr="00FC1170">
        <w:t>3) isa üldandmed</w:t>
      </w:r>
      <w:r w:rsidR="0099669A">
        <w:t xml:space="preserve"> ja</w:t>
      </w:r>
      <w:r w:rsidR="00224741">
        <w:t xml:space="preserve"> haridus</w:t>
      </w:r>
      <w:r w:rsidRPr="00FC1170">
        <w:t>;</w:t>
      </w:r>
    </w:p>
    <w:p w14:paraId="5DEFCAD6" w14:textId="77777777" w:rsidR="00FC1170" w:rsidRPr="00FC1170" w:rsidRDefault="00FC1170" w:rsidP="00712FCB">
      <w:pPr>
        <w:spacing w:after="0" w:line="240" w:lineRule="auto"/>
        <w:ind w:left="0" w:right="0" w:firstLine="0"/>
      </w:pPr>
      <w:r w:rsidRPr="00FC1170">
        <w:t>4) bioloogilise ema raseduse ja sünnituse kulgemise, sealhulgas raseduse katkemise või katkestamise ja rasestumisvastaste meetodite andmed ning riskitegurid;</w:t>
      </w:r>
    </w:p>
    <w:p w14:paraId="534568DB" w14:textId="77777777" w:rsidR="00FC1170" w:rsidRPr="00FC1170" w:rsidRDefault="00FC1170" w:rsidP="00712FCB">
      <w:pPr>
        <w:spacing w:after="0" w:line="240" w:lineRule="auto"/>
        <w:ind w:left="0" w:right="0" w:firstLine="0"/>
      </w:pPr>
      <w:r w:rsidRPr="00FC1170">
        <w:lastRenderedPageBreak/>
        <w:t>5) muud raseda, bioloogilise ema ja lapse terviseandmed ning ravimid;</w:t>
      </w:r>
    </w:p>
    <w:p w14:paraId="28D46FBA" w14:textId="77777777" w:rsidR="00FC1170" w:rsidRPr="00FC1170" w:rsidRDefault="00FC1170" w:rsidP="00712FCB">
      <w:pPr>
        <w:spacing w:after="0" w:line="240" w:lineRule="auto"/>
        <w:ind w:left="0" w:right="0" w:firstLine="0"/>
      </w:pPr>
      <w:r w:rsidRPr="00FC1170">
        <w:t>6) bioloogilise ema ja lapse surma aeg ja põhjus;</w:t>
      </w:r>
    </w:p>
    <w:p w14:paraId="78CF080F" w14:textId="77777777" w:rsidR="00FC1170" w:rsidRPr="00FC1170" w:rsidRDefault="00FC1170" w:rsidP="00712FCB">
      <w:pPr>
        <w:spacing w:after="0" w:line="240" w:lineRule="auto"/>
        <w:ind w:left="0" w:right="0" w:firstLine="0"/>
      </w:pPr>
      <w:r w:rsidRPr="00FC1170">
        <w:t>7) andmete esitaja andmed.</w:t>
      </w:r>
    </w:p>
    <w:p w14:paraId="39753151" w14:textId="77777777" w:rsidR="00FC1170" w:rsidRPr="00FC1170" w:rsidRDefault="00FC1170" w:rsidP="00712FCB">
      <w:pPr>
        <w:spacing w:after="0" w:line="240" w:lineRule="auto"/>
        <w:ind w:left="0" w:right="0" w:firstLine="0"/>
      </w:pPr>
    </w:p>
    <w:p w14:paraId="5FF1D2A8" w14:textId="77777777" w:rsidR="00FC1170" w:rsidRPr="00FC1170" w:rsidRDefault="00FC1170" w:rsidP="00712FCB">
      <w:pPr>
        <w:spacing w:after="0" w:line="240" w:lineRule="auto"/>
        <w:ind w:left="0" w:right="0" w:firstLine="0"/>
      </w:pPr>
      <w:r w:rsidRPr="00FC1170">
        <w:t xml:space="preserve">(4) Raseduse infosüsteemis säilitatakse andmeid tähtajatult. Logisid ja alusandmeid säilitatakse </w:t>
      </w:r>
      <w:commentRangeStart w:id="210"/>
      <w:r w:rsidRPr="00FC1170">
        <w:t>vastavalt raseduse infosüsteemi põhimääruses sätestatule</w:t>
      </w:r>
      <w:commentRangeEnd w:id="210"/>
      <w:r w:rsidR="003F0886">
        <w:rPr>
          <w:rStyle w:val="Kommentaariviide"/>
        </w:rPr>
        <w:commentReference w:id="210"/>
      </w:r>
      <w:r w:rsidRPr="00FC1170">
        <w:t>.</w:t>
      </w:r>
    </w:p>
    <w:p w14:paraId="5B2B55E4" w14:textId="77777777" w:rsidR="00FC1170" w:rsidRPr="00FC1170" w:rsidRDefault="00FC1170" w:rsidP="00712FCB">
      <w:pPr>
        <w:spacing w:after="0" w:line="240" w:lineRule="auto"/>
        <w:ind w:left="0" w:right="0" w:firstLine="0"/>
      </w:pPr>
    </w:p>
    <w:p w14:paraId="288AE405" w14:textId="77777777" w:rsidR="00FC1170" w:rsidRPr="00FC1170" w:rsidRDefault="00FC1170" w:rsidP="00712FCB">
      <w:pPr>
        <w:spacing w:after="0" w:line="240" w:lineRule="auto"/>
        <w:ind w:left="0" w:right="0" w:firstLine="0"/>
      </w:pPr>
      <w:r w:rsidRPr="00FC1170">
        <w:t>(5) Raseduse infosüsteemi vastutav töötleja on Tervise Arengu Instituut.</w:t>
      </w:r>
    </w:p>
    <w:p w14:paraId="735A65A3" w14:textId="77777777" w:rsidR="00FC1170" w:rsidRPr="00FC1170" w:rsidRDefault="00FC1170" w:rsidP="00712FCB">
      <w:pPr>
        <w:spacing w:after="0" w:line="240" w:lineRule="auto"/>
        <w:ind w:left="0" w:right="0" w:firstLine="0"/>
      </w:pPr>
    </w:p>
    <w:p w14:paraId="280D9FF2" w14:textId="67D9CD0C" w:rsidR="00997562" w:rsidRPr="00DE7A55" w:rsidRDefault="00FC1170" w:rsidP="00712FCB">
      <w:pPr>
        <w:spacing w:after="0" w:line="240" w:lineRule="auto"/>
        <w:ind w:left="0" w:right="0" w:firstLine="0"/>
      </w:pPr>
      <w:r w:rsidRPr="00FC1170">
        <w:t xml:space="preserve">(6) Raseduse infosüsteemi asutab ja selle põhimääruse kehtestab valdkonna eest vastutav </w:t>
      </w:r>
      <w:r w:rsidRPr="00511E84">
        <w:t>minister määrusega.</w:t>
      </w:r>
    </w:p>
    <w:p w14:paraId="672EDC33" w14:textId="1EDEA838" w:rsidR="00E67777" w:rsidRDefault="00E67777" w:rsidP="00712FCB">
      <w:pPr>
        <w:spacing w:after="0" w:line="240" w:lineRule="auto"/>
        <w:ind w:left="0" w:right="0" w:firstLine="0"/>
        <w:jc w:val="left"/>
      </w:pPr>
    </w:p>
    <w:p w14:paraId="1F57FB89" w14:textId="77777777" w:rsidR="00E67777" w:rsidRDefault="7F39355D" w:rsidP="00712FCB">
      <w:pPr>
        <w:pStyle w:val="Pealkiri2"/>
        <w:spacing w:after="0" w:line="240" w:lineRule="auto"/>
        <w:ind w:left="0" w:right="0" w:firstLine="0"/>
      </w:pPr>
      <w:r>
        <w:t xml:space="preserve">§ 27. Müokardiinfarktiregister </w:t>
      </w:r>
    </w:p>
    <w:p w14:paraId="685F511E" w14:textId="77777777" w:rsidR="00E67777" w:rsidRDefault="00E23A95" w:rsidP="00712FCB">
      <w:pPr>
        <w:spacing w:after="0" w:line="240" w:lineRule="auto"/>
        <w:ind w:left="0" w:right="0" w:firstLine="0"/>
        <w:jc w:val="left"/>
      </w:pPr>
      <w:r>
        <w:t xml:space="preserve"> </w:t>
      </w:r>
    </w:p>
    <w:p w14:paraId="4D776659" w14:textId="77777777" w:rsidR="00BE23AA" w:rsidRPr="00BE23AA" w:rsidRDefault="00BE23AA" w:rsidP="00712FCB">
      <w:pPr>
        <w:spacing w:after="0" w:line="240" w:lineRule="auto"/>
        <w:ind w:left="0" w:right="0" w:firstLine="0"/>
      </w:pPr>
      <w:r w:rsidRPr="00BE23AA">
        <w:t xml:space="preserve">(1) Müokardiinfarktiregister on andmekogu, mida peetakse müokardiinfarkti haigestumuse ja müokardiinfarktihaigete </w:t>
      </w:r>
      <w:proofErr w:type="spellStart"/>
      <w:r w:rsidRPr="00BE23AA">
        <w:t>elumuse</w:t>
      </w:r>
      <w:proofErr w:type="spellEnd"/>
      <w:r w:rsidRPr="00BE23AA">
        <w:t xml:space="preserve"> analüüsimiseks, tervishoiuteenuse korraldamiseks, tervisepoliitika väljatöötamiseks, diagnostika ja ravi käsitluse hindamiseks ning statistika ja teadusliku uurimistöö, sealhulgas epidemioloogiliste uuringute tegemiseks.</w:t>
      </w:r>
    </w:p>
    <w:p w14:paraId="789E55EC" w14:textId="77777777" w:rsidR="00BE23AA" w:rsidRPr="00BE23AA" w:rsidRDefault="00BE23AA" w:rsidP="00712FCB">
      <w:pPr>
        <w:spacing w:after="0" w:line="240" w:lineRule="auto"/>
        <w:ind w:left="0" w:right="0" w:firstLine="0"/>
      </w:pPr>
    </w:p>
    <w:p w14:paraId="6D5326A8" w14:textId="392DE590" w:rsidR="00BE23AA" w:rsidRPr="00BE23AA" w:rsidRDefault="00BE23AA" w:rsidP="00712FCB">
      <w:pPr>
        <w:spacing w:after="0" w:line="240" w:lineRule="auto"/>
        <w:ind w:left="0" w:right="0" w:firstLine="0"/>
      </w:pPr>
      <w:r w:rsidRPr="00BE23AA">
        <w:t xml:space="preserve">(2) Müokardiinfarktijuhte nii </w:t>
      </w:r>
      <w:del w:id="211" w:author="Merike Koppel JM" w:date="2024-03-22T10:05:00Z">
        <w:r w:rsidRPr="00BE23AA" w:rsidDel="00762F72">
          <w:delText xml:space="preserve">elupuhuselt </w:delText>
        </w:r>
      </w:del>
      <w:ins w:id="212" w:author="Merike Koppel JM" w:date="2024-03-22T10:05:00Z">
        <w:r w:rsidR="00762F72" w:rsidRPr="00BE23AA">
          <w:t>e</w:t>
        </w:r>
        <w:r w:rsidR="00762F72">
          <w:t>nne</w:t>
        </w:r>
        <w:r w:rsidR="00762F72" w:rsidRPr="00BE23AA">
          <w:t xml:space="preserve"> </w:t>
        </w:r>
      </w:ins>
      <w:r w:rsidRPr="00BE23AA">
        <w:t>kui ka pärast surma diagnoosival ja müokardiinfarktihaiget ravival tervishoiuteenuse osutajal on kohustus esitada andmed müokardiinfarktiregistrile.</w:t>
      </w:r>
    </w:p>
    <w:p w14:paraId="29FEF8D6" w14:textId="77777777" w:rsidR="00BE23AA" w:rsidRPr="00BE23AA" w:rsidRDefault="00BE23AA" w:rsidP="00712FCB">
      <w:pPr>
        <w:spacing w:after="0" w:line="240" w:lineRule="auto"/>
        <w:ind w:left="0" w:right="0" w:firstLine="0"/>
      </w:pPr>
    </w:p>
    <w:p w14:paraId="359D02AF" w14:textId="77777777" w:rsidR="00BE23AA" w:rsidRPr="00BE23AA" w:rsidRDefault="00BE23AA" w:rsidP="00712FCB">
      <w:pPr>
        <w:spacing w:after="0" w:line="240" w:lineRule="auto"/>
        <w:ind w:left="0" w:right="0" w:firstLine="0"/>
      </w:pPr>
      <w:r w:rsidRPr="00BE23AA">
        <w:t>(3) Müokardiinfarktiregistris töödeldakse järgmisi andmeid:</w:t>
      </w:r>
    </w:p>
    <w:p w14:paraId="637CBE5A" w14:textId="026E4969" w:rsidR="00BE23AA" w:rsidRPr="00BE23AA" w:rsidRDefault="00BE23AA" w:rsidP="00712FCB">
      <w:pPr>
        <w:spacing w:after="0" w:line="240" w:lineRule="auto"/>
        <w:ind w:left="0" w:right="0" w:firstLine="0"/>
      </w:pPr>
      <w:r w:rsidRPr="00BE23AA">
        <w:t>1) isiku üldandmed</w:t>
      </w:r>
      <w:r w:rsidR="00EE7231">
        <w:t xml:space="preserve"> ja</w:t>
      </w:r>
      <w:r w:rsidRPr="00BE23AA">
        <w:t xml:space="preserve"> Eestis viibitud aeg</w:t>
      </w:r>
      <w:bookmarkStart w:id="213" w:name="para14b4lg3p2"/>
      <w:r w:rsidRPr="00BE23AA">
        <w:t>;</w:t>
      </w:r>
    </w:p>
    <w:bookmarkEnd w:id="213"/>
    <w:p w14:paraId="1D509F94" w14:textId="1F70C195" w:rsidR="000F132E" w:rsidRDefault="00BE23AA" w:rsidP="00712FCB">
      <w:pPr>
        <w:spacing w:after="0" w:line="240" w:lineRule="auto"/>
        <w:ind w:left="0" w:right="0" w:firstLine="0"/>
      </w:pPr>
      <w:r w:rsidRPr="00BE23AA">
        <w:t xml:space="preserve">2) müokardiinfarktihaige terviseandmed, sealhulgas nii </w:t>
      </w:r>
      <w:commentRangeStart w:id="214"/>
      <w:r w:rsidRPr="00BE23AA">
        <w:t xml:space="preserve">enne haiglaravi, haiglas oleku ajal kui ka haiglaravi järel tehtud </w:t>
      </w:r>
      <w:commentRangeEnd w:id="214"/>
      <w:r w:rsidR="00762F72">
        <w:rPr>
          <w:rStyle w:val="Kommentaariviide"/>
        </w:rPr>
        <w:commentReference w:id="214"/>
      </w:r>
      <w:r w:rsidRPr="00BE23AA">
        <w:t>uuring ja selle tulemus</w:t>
      </w:r>
      <w:bookmarkStart w:id="215" w:name="para14b4lg3p4"/>
      <w:r w:rsidRPr="00BE23AA">
        <w:t xml:space="preserve"> ning ravimid</w:t>
      </w:r>
      <w:r w:rsidR="000F132E">
        <w:t>;</w:t>
      </w:r>
    </w:p>
    <w:p w14:paraId="439F672D" w14:textId="2A1488D8" w:rsidR="00BE23AA" w:rsidRPr="00BE23AA" w:rsidRDefault="000F132E" w:rsidP="00712FCB">
      <w:pPr>
        <w:spacing w:after="0" w:line="240" w:lineRule="auto"/>
        <w:ind w:left="0" w:right="0" w:firstLine="0"/>
      </w:pPr>
      <w:r>
        <w:t xml:space="preserve">3) </w:t>
      </w:r>
      <w:bookmarkStart w:id="216" w:name="para14b4lg3p5"/>
      <w:bookmarkEnd w:id="215"/>
      <w:r w:rsidR="00BE23AA" w:rsidRPr="00BE23AA">
        <w:t>isiku surma aeg ja põhjus ning suremispaik;</w:t>
      </w:r>
    </w:p>
    <w:bookmarkEnd w:id="216"/>
    <w:p w14:paraId="5545F313" w14:textId="6E9AE065" w:rsidR="00BE23AA" w:rsidRPr="00BE23AA" w:rsidRDefault="000F132E" w:rsidP="00712FCB">
      <w:pPr>
        <w:spacing w:after="0" w:line="240" w:lineRule="auto"/>
        <w:ind w:left="0" w:right="0" w:firstLine="0"/>
      </w:pPr>
      <w:r>
        <w:t>4</w:t>
      </w:r>
      <w:r w:rsidR="00BE23AA" w:rsidRPr="00BE23AA">
        <w:t xml:space="preserve">) </w:t>
      </w:r>
      <w:bookmarkStart w:id="217" w:name="para14b4lg3p9"/>
      <w:r w:rsidR="00BE23AA" w:rsidRPr="00BE23AA">
        <w:t>andmete esitaja</w:t>
      </w:r>
      <w:bookmarkEnd w:id="217"/>
      <w:r w:rsidR="00BE23AA" w:rsidRPr="00BE23AA">
        <w:t xml:space="preserve"> andmed.</w:t>
      </w:r>
    </w:p>
    <w:p w14:paraId="778B15E9" w14:textId="77777777" w:rsidR="00BE23AA" w:rsidRPr="00BE23AA" w:rsidRDefault="00BE23AA" w:rsidP="00712FCB">
      <w:pPr>
        <w:spacing w:after="0" w:line="240" w:lineRule="auto"/>
        <w:ind w:left="0" w:right="0" w:firstLine="0"/>
      </w:pPr>
    </w:p>
    <w:p w14:paraId="2DD48F12" w14:textId="77777777" w:rsidR="00BE23AA" w:rsidRPr="00BE23AA" w:rsidRDefault="00BE23AA" w:rsidP="00712FCB">
      <w:pPr>
        <w:spacing w:after="0" w:line="240" w:lineRule="auto"/>
        <w:ind w:left="0" w:right="0" w:firstLine="0"/>
      </w:pPr>
      <w:r w:rsidRPr="00BE23AA">
        <w:t xml:space="preserve">(4) Müokardiinfarktiregistris säilitatakse andmeid tähtajatult. Logisid ja alusandmeid säilitatakse </w:t>
      </w:r>
      <w:commentRangeStart w:id="218"/>
      <w:r w:rsidRPr="00BE23AA">
        <w:t>vastavalt müokardiinfarktiregistri põhimääruses sätestatule</w:t>
      </w:r>
      <w:commentRangeEnd w:id="218"/>
      <w:r w:rsidR="003F0886">
        <w:rPr>
          <w:rStyle w:val="Kommentaariviide"/>
        </w:rPr>
        <w:commentReference w:id="218"/>
      </w:r>
      <w:r w:rsidRPr="00BE23AA">
        <w:t>.</w:t>
      </w:r>
    </w:p>
    <w:p w14:paraId="4E817018" w14:textId="77777777" w:rsidR="00BE23AA" w:rsidRPr="00BE23AA" w:rsidRDefault="00BE23AA" w:rsidP="00712FCB">
      <w:pPr>
        <w:spacing w:after="0" w:line="240" w:lineRule="auto"/>
        <w:ind w:left="0" w:right="0" w:firstLine="0"/>
      </w:pPr>
    </w:p>
    <w:p w14:paraId="56B6184B" w14:textId="77777777" w:rsidR="00BE23AA" w:rsidRPr="00BE23AA" w:rsidRDefault="00BE23AA" w:rsidP="00712FCB">
      <w:pPr>
        <w:spacing w:after="0" w:line="240" w:lineRule="auto"/>
        <w:ind w:left="0" w:right="0" w:firstLine="0"/>
      </w:pPr>
      <w:r w:rsidRPr="00BE23AA">
        <w:t>(5) Müokardiinfarktiregistri vastutav töötleja on Sotsiaalministeerium.</w:t>
      </w:r>
    </w:p>
    <w:p w14:paraId="22CECB57" w14:textId="77777777" w:rsidR="00BE23AA" w:rsidRPr="00BE23AA" w:rsidRDefault="00BE23AA" w:rsidP="00712FCB">
      <w:pPr>
        <w:spacing w:after="0" w:line="240" w:lineRule="auto"/>
        <w:ind w:left="0" w:right="0" w:firstLine="0"/>
      </w:pPr>
    </w:p>
    <w:p w14:paraId="725B9721" w14:textId="77777777" w:rsidR="00BE23AA" w:rsidRPr="00BE23AA" w:rsidRDefault="00BE23AA" w:rsidP="00712FCB">
      <w:pPr>
        <w:spacing w:after="0" w:line="240" w:lineRule="auto"/>
        <w:ind w:left="0" w:right="0" w:firstLine="0"/>
      </w:pPr>
      <w:r w:rsidRPr="00BE23AA">
        <w:t>(6) Müokardiinfarktiregistri asutab ja selle põhimääruse kehtestab valdkonna eest vastutav minister määrusega.</w:t>
      </w:r>
    </w:p>
    <w:p w14:paraId="3BA12C1A" w14:textId="580E83DC" w:rsidR="00E67777" w:rsidRDefault="00E67777" w:rsidP="00712FCB">
      <w:pPr>
        <w:spacing w:after="0" w:line="240" w:lineRule="auto"/>
        <w:ind w:left="0" w:right="0" w:firstLine="0"/>
        <w:jc w:val="left"/>
      </w:pPr>
    </w:p>
    <w:p w14:paraId="5FA86BB4" w14:textId="77777777" w:rsidR="00E67777" w:rsidRDefault="7F39355D" w:rsidP="00712FCB">
      <w:pPr>
        <w:pStyle w:val="Pealkiri2"/>
        <w:spacing w:after="0" w:line="240" w:lineRule="auto"/>
        <w:ind w:left="0" w:right="0" w:firstLine="0"/>
      </w:pPr>
      <w:r>
        <w:t xml:space="preserve">§ 28. Tuberkuloosiregister </w:t>
      </w:r>
    </w:p>
    <w:p w14:paraId="2A337277" w14:textId="77777777" w:rsidR="00E67777" w:rsidRDefault="00E23A95" w:rsidP="00712FCB">
      <w:pPr>
        <w:spacing w:after="0" w:line="240" w:lineRule="auto"/>
        <w:ind w:left="0" w:right="0" w:firstLine="0"/>
        <w:jc w:val="left"/>
      </w:pPr>
      <w:r>
        <w:t xml:space="preserve"> </w:t>
      </w:r>
    </w:p>
    <w:p w14:paraId="61DDB11F" w14:textId="77777777" w:rsidR="00243073" w:rsidRPr="00243073" w:rsidRDefault="00243073" w:rsidP="00712FCB">
      <w:pPr>
        <w:spacing w:after="0" w:line="240" w:lineRule="auto"/>
        <w:ind w:left="0" w:right="0" w:firstLine="0"/>
      </w:pPr>
      <w:r w:rsidRPr="00243073">
        <w:t xml:space="preserve">(1) Tuberkuloosiregister on andmekogu, mida peetakse tuberkuloosijuhtude registreerimiseks, tuberkuloosi ennetamiseks, tuberkuloosihaigestumuse, tuberkuloosi levimuse ja tuberkuloosihaigete </w:t>
      </w:r>
      <w:proofErr w:type="spellStart"/>
      <w:r w:rsidRPr="00243073">
        <w:t>elumuse</w:t>
      </w:r>
      <w:proofErr w:type="spellEnd"/>
      <w:r w:rsidRPr="00243073">
        <w:t xml:space="preserve"> analüüsimiseks, tervishoiuteenuste ja tuberkuloositõrje korraldamiseks, tervisepoliitika väljatöötamiseks, diagnostika ja ravi käsitluse hindamiseks ning statistika ja teadusliku uurimistöö, sealhulgas epidemioloogiliste uuringute tegemiseks.</w:t>
      </w:r>
    </w:p>
    <w:p w14:paraId="10E0EB59" w14:textId="77777777" w:rsidR="00243073" w:rsidRPr="00243073" w:rsidRDefault="00243073" w:rsidP="00712FCB">
      <w:pPr>
        <w:spacing w:after="0" w:line="240" w:lineRule="auto"/>
        <w:ind w:left="0" w:right="0" w:firstLine="0"/>
      </w:pPr>
    </w:p>
    <w:p w14:paraId="1FB17D31" w14:textId="0811BDB1" w:rsidR="00243073" w:rsidRPr="00243073" w:rsidRDefault="00243073" w:rsidP="00712FCB">
      <w:pPr>
        <w:spacing w:after="0" w:line="240" w:lineRule="auto"/>
        <w:ind w:left="0" w:right="0" w:firstLine="0"/>
      </w:pPr>
      <w:r w:rsidRPr="00243073">
        <w:t>(2) Tuberkuloosijuhte nii e</w:t>
      </w:r>
      <w:ins w:id="219" w:author="Merike Koppel JM" w:date="2024-03-26T09:02:00Z">
        <w:r w:rsidR="00FD711E">
          <w:t>nne</w:t>
        </w:r>
      </w:ins>
      <w:del w:id="220" w:author="Merike Koppel JM" w:date="2024-03-22T10:20:00Z">
        <w:r w:rsidRPr="00243073" w:rsidDel="00A71D4E">
          <w:delText>lupuhuselt</w:delText>
        </w:r>
      </w:del>
      <w:r w:rsidRPr="00243073">
        <w:t xml:space="preserve"> kui ka pärast surma diagnoosival ja tuberkuloosihaiget ravival tervishoiuteenuse osutajal ja riikliku ekspertiisiasutuse kohtuarstlikul eksperdil on kohustus esitada andmed tuberkuloosiregistrile.</w:t>
      </w:r>
    </w:p>
    <w:p w14:paraId="771C7BB1" w14:textId="77777777" w:rsidR="00243073" w:rsidRPr="00243073" w:rsidRDefault="00243073" w:rsidP="00712FCB">
      <w:pPr>
        <w:spacing w:after="0" w:line="240" w:lineRule="auto"/>
        <w:ind w:left="0" w:right="0" w:firstLine="0"/>
      </w:pPr>
    </w:p>
    <w:p w14:paraId="1AC22CAA" w14:textId="77777777" w:rsidR="00243073" w:rsidRPr="00243073" w:rsidRDefault="00243073" w:rsidP="00712FCB">
      <w:pPr>
        <w:spacing w:after="0" w:line="240" w:lineRule="auto"/>
        <w:ind w:left="0" w:right="0" w:firstLine="0"/>
      </w:pPr>
      <w:r w:rsidRPr="00243073">
        <w:t>(3) Tuberkuloosiregistris töödeldakse järgmisi andmeid:</w:t>
      </w:r>
    </w:p>
    <w:p w14:paraId="263836DF" w14:textId="4E8B8CCD" w:rsidR="00243073" w:rsidRPr="00243073" w:rsidRDefault="00243073" w:rsidP="00712FCB">
      <w:pPr>
        <w:spacing w:after="0" w:line="240" w:lineRule="auto"/>
        <w:ind w:left="0" w:right="0" w:firstLine="0"/>
      </w:pPr>
      <w:r w:rsidRPr="00243073">
        <w:t xml:space="preserve">1) isiku üldandmed, </w:t>
      </w:r>
      <w:r w:rsidR="00747637">
        <w:t>isiku rahvus,</w:t>
      </w:r>
      <w:r w:rsidRPr="00243073">
        <w:t xml:space="preserve"> pere</w:t>
      </w:r>
      <w:bookmarkStart w:id="221" w:name="para14b5lg3p2"/>
      <w:r w:rsidRPr="00243073">
        <w:t xml:space="preserve">konnaseis, haridus, tegevusala ja -koht, Eestis viibitud aeg </w:t>
      </w:r>
      <w:r w:rsidR="00253FE8">
        <w:t>ja</w:t>
      </w:r>
      <w:r w:rsidRPr="00243073">
        <w:t xml:space="preserve"> ravikindlustuse olemasolu</w:t>
      </w:r>
      <w:r w:rsidR="00790EDC">
        <w:t>, vanema nimi</w:t>
      </w:r>
      <w:r w:rsidRPr="00243073">
        <w:t>;</w:t>
      </w:r>
    </w:p>
    <w:bookmarkEnd w:id="221"/>
    <w:p w14:paraId="5A383358" w14:textId="77777777" w:rsidR="000F132E" w:rsidRDefault="00243073" w:rsidP="00712FCB">
      <w:pPr>
        <w:spacing w:after="0" w:line="240" w:lineRule="auto"/>
        <w:ind w:left="0" w:right="0" w:firstLine="0"/>
      </w:pPr>
      <w:r w:rsidRPr="00243073">
        <w:t xml:space="preserve">2) tuberkuloosihaige terviseandmed, sealhulgas </w:t>
      </w:r>
      <w:bookmarkStart w:id="222" w:name="para14b5lg3p4"/>
      <w:r w:rsidRPr="00243073">
        <w:t>tuberkuloosihaige ravieelne seisund, ravi ning selle tulemus ja lõpetamise põhjused, samuti kasutatud ravimid</w:t>
      </w:r>
      <w:r w:rsidR="000F132E">
        <w:t>;</w:t>
      </w:r>
    </w:p>
    <w:p w14:paraId="559DDCEE" w14:textId="2EDD6286" w:rsidR="00243073" w:rsidRPr="00243073" w:rsidRDefault="000F132E" w:rsidP="00712FCB">
      <w:pPr>
        <w:spacing w:after="0" w:line="240" w:lineRule="auto"/>
        <w:ind w:left="0" w:right="0" w:firstLine="0"/>
      </w:pPr>
      <w:r>
        <w:t xml:space="preserve">3) </w:t>
      </w:r>
      <w:bookmarkEnd w:id="222"/>
      <w:r w:rsidR="00243073" w:rsidRPr="00243073">
        <w:t xml:space="preserve">isiku </w:t>
      </w:r>
      <w:bookmarkStart w:id="223" w:name="para14b5lg3p7"/>
      <w:r w:rsidR="00243073" w:rsidRPr="00243073">
        <w:t>surma aeg ja põhjus;</w:t>
      </w:r>
    </w:p>
    <w:bookmarkEnd w:id="223"/>
    <w:p w14:paraId="24318116" w14:textId="2443ADC8" w:rsidR="00243073" w:rsidRPr="00243073" w:rsidRDefault="000F132E" w:rsidP="00712FCB">
      <w:pPr>
        <w:spacing w:after="0" w:line="240" w:lineRule="auto"/>
        <w:ind w:left="0" w:right="0" w:firstLine="0"/>
      </w:pPr>
      <w:r>
        <w:t>4</w:t>
      </w:r>
      <w:r w:rsidR="00243073" w:rsidRPr="00243073">
        <w:t>) andmete esitaja andmed.</w:t>
      </w:r>
    </w:p>
    <w:p w14:paraId="1A31EEAE" w14:textId="77777777" w:rsidR="00243073" w:rsidRPr="00243073" w:rsidRDefault="00243073" w:rsidP="00712FCB">
      <w:pPr>
        <w:spacing w:after="0" w:line="240" w:lineRule="auto"/>
        <w:ind w:left="0" w:right="0" w:firstLine="0"/>
      </w:pPr>
    </w:p>
    <w:p w14:paraId="089E39D8" w14:textId="77B2D858" w:rsidR="00243073" w:rsidRPr="00243073" w:rsidRDefault="00243073" w:rsidP="00712FCB">
      <w:pPr>
        <w:spacing w:after="0" w:line="240" w:lineRule="auto"/>
        <w:ind w:left="0" w:right="0" w:firstLine="0"/>
      </w:pPr>
      <w:r w:rsidRPr="00243073">
        <w:t xml:space="preserve">(4) Tuberkuloosiregistris säilitatakse andmeid tähtajatult. Logisid ja alusandmeid säilitatakse </w:t>
      </w:r>
      <w:commentRangeStart w:id="224"/>
      <w:r w:rsidRPr="00243073">
        <w:t xml:space="preserve">vastavalt </w:t>
      </w:r>
      <w:ins w:id="225" w:author="Merike Koppel JM" w:date="2024-03-26T09:02:00Z">
        <w:r w:rsidR="00FD711E">
          <w:t xml:space="preserve">tuberkuloosiregistri </w:t>
        </w:r>
      </w:ins>
      <w:r w:rsidRPr="00243073">
        <w:t>põhimääruses sätestatule</w:t>
      </w:r>
      <w:commentRangeEnd w:id="224"/>
      <w:r w:rsidR="00A71D4E">
        <w:rPr>
          <w:rStyle w:val="Kommentaariviide"/>
        </w:rPr>
        <w:commentReference w:id="224"/>
      </w:r>
      <w:r w:rsidRPr="00243073">
        <w:t>.</w:t>
      </w:r>
    </w:p>
    <w:p w14:paraId="391DC286" w14:textId="77777777" w:rsidR="00243073" w:rsidRPr="00243073" w:rsidRDefault="00243073" w:rsidP="00712FCB">
      <w:pPr>
        <w:spacing w:after="0" w:line="240" w:lineRule="auto"/>
        <w:ind w:left="0" w:right="0" w:firstLine="0"/>
      </w:pPr>
    </w:p>
    <w:p w14:paraId="45BC6B37" w14:textId="77777777" w:rsidR="00243073" w:rsidRPr="00243073" w:rsidRDefault="00243073" w:rsidP="00712FCB">
      <w:pPr>
        <w:spacing w:after="0" w:line="240" w:lineRule="auto"/>
        <w:ind w:left="0" w:right="0" w:firstLine="0"/>
      </w:pPr>
      <w:r w:rsidRPr="00243073">
        <w:t>(5) Tuberkuloosiregistri vastutav töötleja on Tervise Arengu Instituut.</w:t>
      </w:r>
    </w:p>
    <w:p w14:paraId="686A0355" w14:textId="77777777" w:rsidR="00243073" w:rsidRPr="00243073" w:rsidRDefault="00243073" w:rsidP="00712FCB">
      <w:pPr>
        <w:spacing w:after="0" w:line="240" w:lineRule="auto"/>
        <w:ind w:left="0" w:right="0" w:firstLine="0"/>
      </w:pPr>
    </w:p>
    <w:p w14:paraId="7BC0AEE0" w14:textId="0979F9F6" w:rsidR="00E67777" w:rsidRPr="00E460E1" w:rsidRDefault="00243073" w:rsidP="00712FCB">
      <w:pPr>
        <w:spacing w:after="0" w:line="240" w:lineRule="auto"/>
        <w:ind w:left="0" w:right="0" w:firstLine="0"/>
        <w:jc w:val="left"/>
        <w:rPr>
          <w:strike/>
        </w:rPr>
      </w:pPr>
      <w:r w:rsidRPr="00243073">
        <w:t>(6) Tuberkuloosiregistri asutab ja selle põhimääruse kehtestab valdkonna eest vastutav minister määrusega</w:t>
      </w:r>
      <w:ins w:id="226" w:author="Merike Koppel JM" w:date="2024-03-25T15:37:00Z">
        <w:r w:rsidR="00420E09">
          <w:t>.</w:t>
        </w:r>
      </w:ins>
    </w:p>
    <w:p w14:paraId="5463077F" w14:textId="0FAE7BA8" w:rsidR="00E67777" w:rsidRDefault="00E67777" w:rsidP="00712FCB">
      <w:pPr>
        <w:spacing w:after="0" w:line="240" w:lineRule="auto"/>
        <w:ind w:left="0" w:right="0" w:firstLine="0"/>
        <w:jc w:val="left"/>
      </w:pPr>
    </w:p>
    <w:p w14:paraId="246CC5A2" w14:textId="77777777" w:rsidR="00E67777" w:rsidRDefault="7F39355D" w:rsidP="00712FCB">
      <w:pPr>
        <w:pStyle w:val="Pealkiri2"/>
        <w:spacing w:after="0" w:line="240" w:lineRule="auto"/>
        <w:ind w:left="0" w:right="0" w:firstLine="0"/>
      </w:pPr>
      <w:r>
        <w:t xml:space="preserve">§ 29. Vee terviseohutuse infosüsteem </w:t>
      </w:r>
    </w:p>
    <w:p w14:paraId="64908678" w14:textId="77777777" w:rsidR="00E67777" w:rsidRDefault="00E23A95" w:rsidP="00712FCB">
      <w:pPr>
        <w:spacing w:after="0" w:line="240" w:lineRule="auto"/>
        <w:ind w:left="0" w:right="0" w:firstLine="0"/>
        <w:jc w:val="left"/>
      </w:pPr>
      <w:r>
        <w:t xml:space="preserve"> </w:t>
      </w:r>
    </w:p>
    <w:p w14:paraId="669AFFEC" w14:textId="6EE722F7" w:rsidR="00E67777" w:rsidRDefault="7F39355D" w:rsidP="00712FCB">
      <w:pPr>
        <w:spacing w:after="0" w:line="240" w:lineRule="auto"/>
        <w:ind w:left="0" w:right="0" w:firstLine="0"/>
      </w:pPr>
      <w:r>
        <w:t xml:space="preserve">(1) Vee terviseohutuse infosüsteemi peetakse joogi-, suplus- ja basseinivee, loodusliku mineraalvee ja allikavee kvaliteedi kohta andmete kogumiseks, terviseohutuse analüüsiks, statistika ja teadusliku uurimistöö, sealhulgas epidemioloogiliste uuringute tegemiseks. </w:t>
      </w:r>
    </w:p>
    <w:p w14:paraId="07CFA885" w14:textId="77777777" w:rsidR="00E67777" w:rsidRDefault="00E23A95" w:rsidP="00712FCB">
      <w:pPr>
        <w:spacing w:after="0" w:line="240" w:lineRule="auto"/>
        <w:ind w:left="0" w:right="0" w:firstLine="0"/>
        <w:jc w:val="left"/>
      </w:pPr>
      <w:r>
        <w:t xml:space="preserve"> </w:t>
      </w:r>
    </w:p>
    <w:p w14:paraId="68BD5BB8" w14:textId="7E10B068" w:rsidR="00E67777" w:rsidRDefault="7F39355D" w:rsidP="00712FCB">
      <w:pPr>
        <w:spacing w:after="0" w:line="240" w:lineRule="auto"/>
        <w:ind w:left="0" w:right="0" w:firstLine="0"/>
      </w:pPr>
      <w:r>
        <w:t xml:space="preserve">(2) Joogivee käitlejal, loodusliku mineraalvee või allikavee käitlejal ning supluskoha ja ujula valdajal on kohustus esitada andmed vee terviseohutuse infosüsteemi või edastada andmed Terviseameti kaudu. </w:t>
      </w:r>
    </w:p>
    <w:p w14:paraId="432B9427" w14:textId="77777777" w:rsidR="00E67777" w:rsidRDefault="00E23A95" w:rsidP="00712FCB">
      <w:pPr>
        <w:spacing w:after="0" w:line="240" w:lineRule="auto"/>
        <w:ind w:left="0" w:right="0" w:firstLine="0"/>
        <w:jc w:val="left"/>
      </w:pPr>
      <w:r>
        <w:t xml:space="preserve"> </w:t>
      </w:r>
    </w:p>
    <w:p w14:paraId="525F31A3" w14:textId="4B553DBA" w:rsidR="00E67777" w:rsidRDefault="7F39355D" w:rsidP="00712FCB">
      <w:pPr>
        <w:spacing w:after="0" w:line="240" w:lineRule="auto"/>
        <w:ind w:left="0" w:right="0" w:firstLine="0"/>
      </w:pPr>
      <w:r>
        <w:t xml:space="preserve">(3) Vee terviseohutuse infosüsteemis töödeldakse järgmisi andmeid: </w:t>
      </w:r>
    </w:p>
    <w:p w14:paraId="33BD7B24" w14:textId="494AB30F" w:rsidR="00E67777" w:rsidRDefault="7F39355D" w:rsidP="00712FCB">
      <w:pPr>
        <w:spacing w:after="0" w:line="240" w:lineRule="auto"/>
        <w:ind w:left="0" w:right="0" w:firstLine="0"/>
      </w:pPr>
      <w:r>
        <w:t xml:space="preserve">1) joogivee käitleja andmed ning veevärgi ja joogivee kvaliteet; </w:t>
      </w:r>
    </w:p>
    <w:p w14:paraId="04EDA7BD" w14:textId="6DD5D0ED" w:rsidR="00E67777" w:rsidRDefault="7F39355D" w:rsidP="00712FCB">
      <w:pPr>
        <w:spacing w:after="0" w:line="240" w:lineRule="auto"/>
        <w:ind w:left="0" w:right="0" w:firstLine="0"/>
      </w:pPr>
      <w:r>
        <w:t xml:space="preserve">2) ujula valdaja andmed ja basseinivee kvaliteet; </w:t>
      </w:r>
    </w:p>
    <w:p w14:paraId="0D8F15C0" w14:textId="2587CE13" w:rsidR="00E67777" w:rsidRDefault="7F39355D" w:rsidP="00712FCB">
      <w:pPr>
        <w:spacing w:after="0" w:line="240" w:lineRule="auto"/>
        <w:ind w:left="0" w:right="0" w:firstLine="0"/>
      </w:pPr>
      <w:r>
        <w:t xml:space="preserve">3) supluskoha valdaja andmed ja suplusvee kvaliteet; </w:t>
      </w:r>
    </w:p>
    <w:p w14:paraId="670CB160" w14:textId="49FCCB2A" w:rsidR="00E67777" w:rsidRDefault="7F39355D" w:rsidP="00712FCB">
      <w:pPr>
        <w:spacing w:after="0" w:line="240" w:lineRule="auto"/>
        <w:ind w:left="0" w:right="0" w:firstLine="0"/>
      </w:pPr>
      <w:r>
        <w:t xml:space="preserve">4) loodusliku mineraalvee või allikavee käitleja andmed ning loodusliku mineraalvee ja allikavee kvaliteet. </w:t>
      </w:r>
    </w:p>
    <w:p w14:paraId="7A500C8C" w14:textId="77777777" w:rsidR="00E67777" w:rsidRDefault="00E23A95" w:rsidP="00712FCB">
      <w:pPr>
        <w:spacing w:after="0" w:line="240" w:lineRule="auto"/>
        <w:ind w:left="0" w:right="0" w:firstLine="0"/>
        <w:jc w:val="left"/>
      </w:pPr>
      <w:r>
        <w:t xml:space="preserve"> </w:t>
      </w:r>
    </w:p>
    <w:p w14:paraId="4BDB77A8" w14:textId="5EA3A600" w:rsidR="00E67777" w:rsidRDefault="7F39355D" w:rsidP="00712FCB">
      <w:pPr>
        <w:spacing w:after="0" w:line="240" w:lineRule="auto"/>
        <w:ind w:left="0" w:right="0" w:firstLine="0"/>
      </w:pPr>
      <w:r>
        <w:t xml:space="preserve">(4) Vee terviseohutuse infosüsteemi vastutav töötleja on Terviseamet. </w:t>
      </w:r>
    </w:p>
    <w:p w14:paraId="380B2AEE" w14:textId="77777777" w:rsidR="00E67777" w:rsidRDefault="00E23A95" w:rsidP="00712FCB">
      <w:pPr>
        <w:spacing w:after="0" w:line="240" w:lineRule="auto"/>
        <w:ind w:left="0" w:right="0" w:firstLine="0"/>
        <w:jc w:val="left"/>
      </w:pPr>
      <w:r>
        <w:t xml:space="preserve"> </w:t>
      </w:r>
    </w:p>
    <w:p w14:paraId="16D1F547" w14:textId="234EF080" w:rsidR="00E67777" w:rsidRDefault="7F39355D" w:rsidP="00712FCB">
      <w:pPr>
        <w:spacing w:after="0" w:line="240" w:lineRule="auto"/>
        <w:ind w:left="0" w:right="0" w:firstLine="0"/>
      </w:pPr>
      <w:r>
        <w:t xml:space="preserve">(5) Vee terviseohutuse infosüsteemi asutab ja selle põhimääruse kehtestab valdkonna eest vastutav minister määrusega. </w:t>
      </w:r>
    </w:p>
    <w:p w14:paraId="74F90D4E" w14:textId="6FF1CFB2" w:rsidR="30BA4EEB" w:rsidRDefault="30BA4EEB" w:rsidP="00712FCB">
      <w:pPr>
        <w:spacing w:after="0" w:line="240" w:lineRule="auto"/>
        <w:ind w:left="0" w:right="0" w:firstLine="0"/>
        <w:rPr>
          <w:b/>
          <w:bCs/>
        </w:rPr>
      </w:pPr>
    </w:p>
    <w:p w14:paraId="1FA85EC2" w14:textId="09D04A31" w:rsidR="30BA4EEB" w:rsidRPr="00E460E1" w:rsidRDefault="30BA4EEB" w:rsidP="00712FCB">
      <w:pPr>
        <w:spacing w:after="0" w:line="240" w:lineRule="auto"/>
        <w:ind w:left="0" w:right="0" w:firstLine="0"/>
        <w:rPr>
          <w:b/>
          <w:bCs/>
        </w:rPr>
      </w:pPr>
      <w:r w:rsidRPr="00BF3BC5">
        <w:rPr>
          <w:b/>
          <w:bCs/>
          <w:highlight w:val="yellow"/>
        </w:rPr>
        <w:t>§</w:t>
      </w:r>
      <w:r w:rsidR="00F83FB4" w:rsidRPr="00BF3BC5">
        <w:rPr>
          <w:b/>
          <w:bCs/>
          <w:highlight w:val="yellow"/>
        </w:rPr>
        <w:t xml:space="preserve"> </w:t>
      </w:r>
      <w:r w:rsidR="00997948" w:rsidRPr="00BF3BC5">
        <w:rPr>
          <w:b/>
          <w:bCs/>
          <w:highlight w:val="yellow"/>
        </w:rPr>
        <w:t>30</w:t>
      </w:r>
      <w:r w:rsidR="0008125C" w:rsidRPr="00BF3BC5">
        <w:rPr>
          <w:b/>
          <w:bCs/>
          <w:highlight w:val="yellow"/>
        </w:rPr>
        <w:t>.</w:t>
      </w:r>
      <w:r w:rsidRPr="00BF3BC5">
        <w:rPr>
          <w:b/>
          <w:bCs/>
          <w:highlight w:val="yellow"/>
        </w:rPr>
        <w:t xml:space="preserve"> Uuringueetika komitee</w:t>
      </w:r>
    </w:p>
    <w:p w14:paraId="4D583D5E" w14:textId="0694A88B" w:rsidR="30BA4EEB" w:rsidRPr="00E460E1" w:rsidRDefault="30BA4EEB" w:rsidP="00712FCB">
      <w:pPr>
        <w:spacing w:after="0" w:line="240" w:lineRule="auto"/>
        <w:ind w:left="0" w:right="0" w:firstLine="0"/>
        <w:rPr>
          <w:szCs w:val="24"/>
        </w:rPr>
      </w:pPr>
    </w:p>
    <w:p w14:paraId="442C352C" w14:textId="646C9CC5" w:rsidR="000710CE" w:rsidRDefault="003C1C85" w:rsidP="00712FCB">
      <w:pPr>
        <w:spacing w:after="0" w:line="240" w:lineRule="auto"/>
        <w:ind w:left="0" w:right="0" w:firstLine="0"/>
      </w:pPr>
      <w:r w:rsidRPr="00C8592A">
        <w:t xml:space="preserve">(1) </w:t>
      </w:r>
      <w:r w:rsidR="00F53C49">
        <w:t>Uuringueetika komitee hindab k</w:t>
      </w:r>
      <w:r w:rsidR="000710CE">
        <w:t>äesoleva seaduse §-des 24</w:t>
      </w:r>
      <w:r w:rsidR="00253FE8">
        <w:t>–</w:t>
      </w:r>
      <w:r w:rsidR="000710CE">
        <w:t>28 nimetatud andmekogu</w:t>
      </w:r>
      <w:r w:rsidR="00F53C49">
        <w:t>st</w:t>
      </w:r>
      <w:r w:rsidR="000710CE">
        <w:t xml:space="preserve"> või infosüsteemi</w:t>
      </w:r>
      <w:r w:rsidR="00F53C49">
        <w:t>st teadusuuringu või statistika vajadusteks</w:t>
      </w:r>
      <w:r w:rsidR="000710CE">
        <w:t xml:space="preserve"> isikuandmete väljastamise </w:t>
      </w:r>
      <w:r w:rsidRPr="00C8592A">
        <w:t>vajalikkust ja põhjendatust</w:t>
      </w:r>
      <w:r w:rsidR="00F53C49">
        <w:t>.</w:t>
      </w:r>
    </w:p>
    <w:p w14:paraId="25FA63CF" w14:textId="77777777" w:rsidR="000710CE" w:rsidRDefault="000710CE" w:rsidP="00712FCB">
      <w:pPr>
        <w:spacing w:after="0" w:line="240" w:lineRule="auto"/>
        <w:ind w:left="0" w:right="0" w:firstLine="0"/>
      </w:pPr>
    </w:p>
    <w:p w14:paraId="06D312B1" w14:textId="383F2059" w:rsidR="30BA4EEB" w:rsidRPr="00E460E1" w:rsidDel="008879C8" w:rsidRDefault="30BA4EEB" w:rsidP="00712FCB">
      <w:pPr>
        <w:spacing w:after="0" w:line="240" w:lineRule="auto"/>
        <w:ind w:left="0" w:right="0"/>
      </w:pPr>
      <w:r w:rsidRPr="00E460E1" w:rsidDel="008879C8">
        <w:t xml:space="preserve">(2) Uuringueetika komitee töö eesmärk on isikute põhiõiguste ennetava kaitse tagamine, uuringutele rakendatavate hindamispõhimõtete ühtlustamine, et kindlustada </w:t>
      </w:r>
      <w:commentRangeStart w:id="227"/>
      <w:ins w:id="228" w:author="Merike Koppel JM" w:date="2024-03-22T12:47:00Z">
        <w:r w:rsidR="00C32E69">
          <w:t xml:space="preserve">uuritavate isikute </w:t>
        </w:r>
      </w:ins>
      <w:commentRangeEnd w:id="227"/>
      <w:ins w:id="229" w:author="Merike Koppel JM" w:date="2024-03-22T12:48:00Z">
        <w:r w:rsidR="00C32E69">
          <w:rPr>
            <w:rStyle w:val="Kommentaariviide"/>
          </w:rPr>
          <w:commentReference w:id="227"/>
        </w:r>
      </w:ins>
      <w:r w:rsidRPr="00E460E1" w:rsidDel="008879C8">
        <w:t>õiguste kaitsemeetmed ja uurijate kohustused neid kaitsemeetmeid järgida.</w:t>
      </w:r>
    </w:p>
    <w:p w14:paraId="21408D60" w14:textId="77777777" w:rsidR="00F53C49" w:rsidRPr="00E460E1" w:rsidRDefault="00F53C49" w:rsidP="00712FCB">
      <w:pPr>
        <w:spacing w:after="0" w:line="240" w:lineRule="auto"/>
        <w:ind w:left="0" w:right="0"/>
      </w:pPr>
    </w:p>
    <w:p w14:paraId="48EDB86E" w14:textId="6F4B8590" w:rsidR="30BA4EEB" w:rsidRPr="00511E84" w:rsidDel="008879C8" w:rsidRDefault="30BA4EEB" w:rsidP="00712FCB">
      <w:pPr>
        <w:spacing w:after="0" w:line="240" w:lineRule="auto"/>
        <w:ind w:left="0" w:right="0" w:firstLine="0"/>
        <w:rPr>
          <w:color w:val="202020"/>
          <w:szCs w:val="24"/>
          <w:shd w:val="clear" w:color="auto" w:fill="FFFFFF"/>
        </w:rPr>
      </w:pPr>
      <w:r w:rsidRPr="00E460E1">
        <w:rPr>
          <w:szCs w:val="24"/>
        </w:rPr>
        <w:lastRenderedPageBreak/>
        <w:t xml:space="preserve">(3) </w:t>
      </w:r>
      <w:r w:rsidR="005265AC" w:rsidRPr="00511E84">
        <w:rPr>
          <w:color w:val="202020"/>
          <w:szCs w:val="24"/>
          <w:shd w:val="clear" w:color="auto" w:fill="FFFFFF"/>
        </w:rPr>
        <w:t xml:space="preserve">Uuringueetika komitee lähtub oma tegevuses valdkonnale kehtestatud eetikanormidest ja rahvusvahelistest konventsioonidest, samuti Euroopa Parlamendi ja nõukogu määrusest (EL) 2016/679 füüsiliste isikute kaitse kohta isikuandmete töötlemisel ja selliste andmete vaba liikumise ning direktiivi 95/46/EÜ kehtetuks tunnistamise kohta (isikuandmete kaitse </w:t>
      </w:r>
      <w:proofErr w:type="spellStart"/>
      <w:r w:rsidR="005265AC" w:rsidRPr="00511E84">
        <w:rPr>
          <w:color w:val="202020"/>
          <w:szCs w:val="24"/>
          <w:shd w:val="clear" w:color="auto" w:fill="FFFFFF"/>
        </w:rPr>
        <w:t>üldmäärus</w:t>
      </w:r>
      <w:proofErr w:type="spellEnd"/>
      <w:r w:rsidR="005265AC" w:rsidRPr="00511E84">
        <w:rPr>
          <w:color w:val="202020"/>
          <w:szCs w:val="24"/>
          <w:shd w:val="clear" w:color="auto" w:fill="FFFFFF"/>
        </w:rPr>
        <w:t>) (ELT L 119, 04.05.2016, lk 1–88) ja eriseadustes sätestatud põhimõtetest.</w:t>
      </w:r>
    </w:p>
    <w:p w14:paraId="3F4FE7EA" w14:textId="7780C68F" w:rsidR="005265AC" w:rsidRPr="00E460E1" w:rsidRDefault="005265AC" w:rsidP="00712FCB">
      <w:pPr>
        <w:spacing w:after="0" w:line="240" w:lineRule="auto"/>
        <w:ind w:left="0" w:right="0" w:firstLine="0"/>
        <w:rPr>
          <w:szCs w:val="24"/>
        </w:rPr>
      </w:pPr>
    </w:p>
    <w:p w14:paraId="224E51E3" w14:textId="447C5F89" w:rsidR="005265AC" w:rsidRPr="00511E84" w:rsidRDefault="005265AC" w:rsidP="00712FCB">
      <w:pPr>
        <w:spacing w:after="0" w:line="240" w:lineRule="auto"/>
        <w:ind w:left="0" w:right="0" w:firstLine="0"/>
        <w:rPr>
          <w:color w:val="202020"/>
          <w:szCs w:val="24"/>
          <w:shd w:val="clear" w:color="auto" w:fill="FFFFFF"/>
        </w:rPr>
      </w:pPr>
      <w:r w:rsidRPr="00E460E1">
        <w:rPr>
          <w:szCs w:val="24"/>
        </w:rPr>
        <w:t xml:space="preserve">(4) </w:t>
      </w:r>
      <w:r w:rsidRPr="00511E84">
        <w:rPr>
          <w:color w:val="202020"/>
          <w:szCs w:val="24"/>
          <w:shd w:val="clear" w:color="auto" w:fill="FFFFFF"/>
        </w:rPr>
        <w:t>Taotlus isikuandmete väljastamiseks teadusuuringu või statistika vajadusteks esitatakse andmekogu või infosüsteemi vastutavale töötlejale. Taotlus peab vastama heale teadusuuringute tavale.</w:t>
      </w:r>
    </w:p>
    <w:p w14:paraId="7269E56E" w14:textId="77777777" w:rsidR="00F53C49" w:rsidRPr="00E460E1" w:rsidRDefault="00F53C49" w:rsidP="00712FCB">
      <w:pPr>
        <w:spacing w:after="0" w:line="240" w:lineRule="auto"/>
        <w:ind w:left="0" w:right="0" w:firstLine="0"/>
        <w:rPr>
          <w:szCs w:val="24"/>
        </w:rPr>
      </w:pPr>
    </w:p>
    <w:p w14:paraId="6F8C7890" w14:textId="4D997491" w:rsidR="30BA4EEB" w:rsidRPr="00E460E1" w:rsidDel="008879C8" w:rsidRDefault="30BA4EEB" w:rsidP="00712FCB">
      <w:pPr>
        <w:spacing w:after="0" w:line="240" w:lineRule="auto"/>
        <w:ind w:left="0" w:right="0" w:firstLine="0"/>
      </w:pPr>
      <w:r w:rsidRPr="00E460E1" w:rsidDel="008879C8">
        <w:t>(</w:t>
      </w:r>
      <w:r w:rsidR="005265AC" w:rsidRPr="00E460E1">
        <w:rPr>
          <w:szCs w:val="24"/>
        </w:rPr>
        <w:t>5</w:t>
      </w:r>
      <w:r w:rsidRPr="00E460E1" w:rsidDel="008879C8">
        <w:t xml:space="preserve">) Uuringueetika komitee hindab uuringu vastavust isikuandmete kaitse seaduse §-s 6 </w:t>
      </w:r>
      <w:r w:rsidR="00445174">
        <w:t>sätestatud</w:t>
      </w:r>
      <w:r w:rsidRPr="00E460E1" w:rsidDel="008879C8">
        <w:t xml:space="preserve"> tingimustele, eetiliste riskide suurust </w:t>
      </w:r>
      <w:r w:rsidR="00445174">
        <w:t>ja</w:t>
      </w:r>
      <w:r w:rsidRPr="00E460E1" w:rsidDel="008879C8">
        <w:t xml:space="preserve"> uuringu </w:t>
      </w:r>
      <w:r w:rsidR="00445174">
        <w:t>tegija</w:t>
      </w:r>
      <w:r w:rsidRPr="00E460E1" w:rsidDel="008879C8">
        <w:t xml:space="preserve"> tausta, leides tasakaalu põhiõiguste kaitse ja uuringu otstarbekuse vahel.</w:t>
      </w:r>
    </w:p>
    <w:p w14:paraId="1FA01FDB" w14:textId="21F6CD1B" w:rsidR="30BA4EEB" w:rsidRPr="00E460E1" w:rsidDel="008879C8" w:rsidRDefault="30BA4EEB" w:rsidP="00712FCB">
      <w:pPr>
        <w:spacing w:after="0" w:line="240" w:lineRule="auto"/>
        <w:ind w:left="0" w:right="0"/>
        <w:rPr>
          <w:szCs w:val="24"/>
        </w:rPr>
      </w:pPr>
      <w:r w:rsidRPr="00E460E1" w:rsidDel="008879C8">
        <w:rPr>
          <w:szCs w:val="24"/>
        </w:rPr>
        <w:t xml:space="preserve"> </w:t>
      </w:r>
    </w:p>
    <w:p w14:paraId="369489D8" w14:textId="41FD4C58" w:rsidR="30BA4EEB" w:rsidRPr="00E460E1" w:rsidDel="008879C8" w:rsidRDefault="30BA4EEB" w:rsidP="00712FCB">
      <w:pPr>
        <w:spacing w:after="0" w:line="240" w:lineRule="auto"/>
        <w:ind w:left="0" w:right="0" w:firstLine="0"/>
      </w:pPr>
      <w:r w:rsidRPr="00E460E1" w:rsidDel="008879C8">
        <w:t>(</w:t>
      </w:r>
      <w:r w:rsidR="005265AC" w:rsidRPr="00E460E1">
        <w:rPr>
          <w:szCs w:val="24"/>
        </w:rPr>
        <w:t>6</w:t>
      </w:r>
      <w:r w:rsidRPr="00E460E1" w:rsidDel="008879C8">
        <w:t>) Uuringueetika komitee moodustab, selle töökorra, liikmete arvu ja määramise korra ning uuringutaotluse läbivaatamise tasumäärad kinnitab valdkonna eest vastutav minister määrusega.</w:t>
      </w:r>
    </w:p>
    <w:p w14:paraId="343A23EB" w14:textId="77777777" w:rsidR="000634D2" w:rsidRDefault="000634D2" w:rsidP="00712FCB">
      <w:pPr>
        <w:spacing w:after="0" w:line="240" w:lineRule="auto"/>
        <w:ind w:left="0" w:right="0" w:firstLine="0"/>
        <w:jc w:val="left"/>
      </w:pPr>
    </w:p>
    <w:p w14:paraId="24930B72" w14:textId="77777777" w:rsidR="00E67777" w:rsidRDefault="7F39355D" w:rsidP="00712FCB">
      <w:pPr>
        <w:spacing w:after="0" w:line="240" w:lineRule="auto"/>
        <w:ind w:left="0" w:right="0" w:firstLine="0"/>
        <w:jc w:val="center"/>
      </w:pPr>
      <w:r w:rsidRPr="7F39355D">
        <w:rPr>
          <w:b/>
          <w:bCs/>
        </w:rPr>
        <w:t xml:space="preserve">5. peatükk </w:t>
      </w:r>
    </w:p>
    <w:p w14:paraId="55AF1F6A" w14:textId="77777777" w:rsidR="00E67777" w:rsidRDefault="7F39355D" w:rsidP="00712FCB">
      <w:pPr>
        <w:spacing w:after="0" w:line="240" w:lineRule="auto"/>
        <w:ind w:left="0" w:right="0" w:firstLine="0"/>
        <w:jc w:val="center"/>
      </w:pPr>
      <w:r w:rsidRPr="7F39355D">
        <w:rPr>
          <w:b/>
          <w:bCs/>
        </w:rPr>
        <w:t xml:space="preserve">Rahvatervishoiu meetmete rahastamine </w:t>
      </w:r>
    </w:p>
    <w:p w14:paraId="6A8219F2" w14:textId="77777777" w:rsidR="00E67777" w:rsidRDefault="00E23A95" w:rsidP="00712FCB">
      <w:pPr>
        <w:spacing w:after="0" w:line="240" w:lineRule="auto"/>
        <w:ind w:left="0" w:right="0" w:firstLine="0"/>
        <w:jc w:val="left"/>
      </w:pPr>
      <w:r>
        <w:rPr>
          <w:b/>
        </w:rPr>
        <w:t xml:space="preserve"> </w:t>
      </w:r>
    </w:p>
    <w:p w14:paraId="1D24AF0A" w14:textId="1A296C3B" w:rsidR="00E67777" w:rsidRDefault="7F39355D" w:rsidP="00712FCB">
      <w:pPr>
        <w:pStyle w:val="Pealkiri2"/>
        <w:spacing w:after="0" w:line="240" w:lineRule="auto"/>
        <w:ind w:left="0" w:right="0" w:firstLine="0"/>
      </w:pPr>
      <w:r>
        <w:t>§ 3</w:t>
      </w:r>
      <w:r w:rsidR="00F25209">
        <w:t>1</w:t>
      </w:r>
      <w:r w:rsidR="0008125C">
        <w:t>.</w:t>
      </w:r>
      <w:r>
        <w:t xml:space="preserve"> Rahvatervishoiu meetmete rahastamine </w:t>
      </w:r>
    </w:p>
    <w:p w14:paraId="53FB0AA8" w14:textId="77777777" w:rsidR="00E67777" w:rsidRDefault="00E23A95" w:rsidP="00712FCB">
      <w:pPr>
        <w:spacing w:after="0" w:line="240" w:lineRule="auto"/>
        <w:ind w:left="0" w:right="0" w:firstLine="0"/>
        <w:jc w:val="left"/>
      </w:pPr>
      <w:r>
        <w:rPr>
          <w:b/>
        </w:rPr>
        <w:t xml:space="preserve"> </w:t>
      </w:r>
    </w:p>
    <w:p w14:paraId="42B6CBF8" w14:textId="581DCE9D" w:rsidR="00E67777" w:rsidRDefault="7F39355D" w:rsidP="00712FCB">
      <w:pPr>
        <w:spacing w:after="0" w:line="240" w:lineRule="auto"/>
        <w:ind w:left="0" w:right="0" w:firstLine="0"/>
      </w:pPr>
      <w:r>
        <w:t>(1) Käesolevas seaduses sätestatud riiklikke rahvatervishoiu meetmeid rahastatakse riigieelarvest</w:t>
      </w:r>
      <w:r w:rsidR="00AF496E">
        <w:t>.</w:t>
      </w:r>
      <w:r>
        <w:t xml:space="preserve"> </w:t>
      </w:r>
    </w:p>
    <w:p w14:paraId="1241D416" w14:textId="77777777" w:rsidR="005E5D17" w:rsidRDefault="005E5D17" w:rsidP="00712FCB">
      <w:pPr>
        <w:spacing w:after="0" w:line="240" w:lineRule="auto"/>
        <w:ind w:left="0" w:right="0" w:firstLine="0"/>
      </w:pPr>
    </w:p>
    <w:p w14:paraId="6D8B4FCC" w14:textId="7F3FFB30" w:rsidR="00E67777" w:rsidRDefault="7F39355D" w:rsidP="00712FCB">
      <w:pPr>
        <w:spacing w:after="0" w:line="240" w:lineRule="auto"/>
        <w:ind w:left="0" w:right="0" w:firstLine="0"/>
      </w:pPr>
      <w:r>
        <w:t xml:space="preserve">(2) Käesoleva seaduse § 13 lõikes 1 sätestatud kohaliku omavalitsuse üksuste </w:t>
      </w:r>
      <w:commentRangeStart w:id="230"/>
      <w:r>
        <w:t>ühis</w:t>
      </w:r>
      <w:ins w:id="231" w:author="Merike Koppel JM" w:date="2024-03-22T10:58:00Z">
        <w:r w:rsidR="005A1C24">
          <w:t>t</w:t>
        </w:r>
      </w:ins>
      <w:r>
        <w:t>e</w:t>
      </w:r>
      <w:del w:id="232" w:author="Merike Koppel JM" w:date="2024-03-22T10:58:00Z">
        <w:r w:rsidDel="005A1C24">
          <w:delText>lt täidetavate</w:delText>
        </w:r>
      </w:del>
      <w:r>
        <w:t xml:space="preserve"> ülesannete täitmist </w:t>
      </w:r>
      <w:commentRangeEnd w:id="230"/>
      <w:r w:rsidR="00C65409">
        <w:rPr>
          <w:rStyle w:val="Kommentaariviide"/>
        </w:rPr>
        <w:commentReference w:id="230"/>
      </w:r>
      <w:r>
        <w:t xml:space="preserve">rahastatakse riigieelarvest. </w:t>
      </w:r>
    </w:p>
    <w:p w14:paraId="21824AF6" w14:textId="77777777" w:rsidR="00E67777" w:rsidRDefault="00E23A95" w:rsidP="00712FCB">
      <w:pPr>
        <w:spacing w:after="0" w:line="240" w:lineRule="auto"/>
        <w:ind w:left="0" w:right="0" w:firstLine="0"/>
        <w:jc w:val="left"/>
      </w:pPr>
      <w:r>
        <w:t xml:space="preserve"> </w:t>
      </w:r>
    </w:p>
    <w:p w14:paraId="6A69DE41" w14:textId="3DD7445D" w:rsidR="00E67777" w:rsidRDefault="7F39355D" w:rsidP="00712FCB">
      <w:pPr>
        <w:spacing w:after="0" w:line="240" w:lineRule="auto"/>
        <w:ind w:left="0" w:right="0" w:firstLine="0"/>
      </w:pPr>
      <w:r>
        <w:t xml:space="preserve">(3) Käesoleva seaduse § 13 lõikes 2 sätestatud kohaliku omavalitsuse üksuse ülesannete täitmist võib osaliselt rahastada riigieelarvest. </w:t>
      </w:r>
    </w:p>
    <w:p w14:paraId="1F01E42C" w14:textId="77777777" w:rsidR="00E67777" w:rsidRDefault="00E23A95" w:rsidP="00712FCB">
      <w:pPr>
        <w:spacing w:after="0" w:line="240" w:lineRule="auto"/>
        <w:ind w:left="0" w:right="0" w:firstLine="0"/>
        <w:jc w:val="left"/>
      </w:pPr>
      <w:r>
        <w:t xml:space="preserve"> </w:t>
      </w:r>
    </w:p>
    <w:p w14:paraId="3B049D0A" w14:textId="77777777" w:rsidR="00E67777" w:rsidRDefault="7F39355D" w:rsidP="00712FCB">
      <w:pPr>
        <w:spacing w:after="0" w:line="240" w:lineRule="auto"/>
        <w:ind w:left="0" w:right="0" w:firstLine="0"/>
        <w:jc w:val="center"/>
      </w:pPr>
      <w:bookmarkStart w:id="233" w:name="_Hlk145073669"/>
      <w:r w:rsidRPr="7F39355D">
        <w:rPr>
          <w:b/>
          <w:bCs/>
        </w:rPr>
        <w:t xml:space="preserve">6. peatükk </w:t>
      </w:r>
    </w:p>
    <w:p w14:paraId="12C9B0DE" w14:textId="77777777" w:rsidR="00E67777" w:rsidRDefault="7F39355D" w:rsidP="00712FCB">
      <w:pPr>
        <w:spacing w:after="0" w:line="240" w:lineRule="auto"/>
        <w:ind w:left="0" w:right="0" w:firstLine="0"/>
        <w:jc w:val="center"/>
      </w:pPr>
      <w:r w:rsidRPr="7F39355D">
        <w:rPr>
          <w:b/>
          <w:bCs/>
        </w:rPr>
        <w:t xml:space="preserve">Riiklik ja haldusjärelevalve </w:t>
      </w:r>
    </w:p>
    <w:p w14:paraId="09201E7C" w14:textId="77777777" w:rsidR="00E67777" w:rsidRDefault="00E23A95" w:rsidP="00712FCB">
      <w:pPr>
        <w:spacing w:after="0" w:line="240" w:lineRule="auto"/>
        <w:ind w:left="0" w:right="0" w:firstLine="0"/>
        <w:jc w:val="left"/>
      </w:pPr>
      <w:r>
        <w:rPr>
          <w:b/>
        </w:rPr>
        <w:t xml:space="preserve"> </w:t>
      </w:r>
    </w:p>
    <w:p w14:paraId="773FA167" w14:textId="4AFF332F" w:rsidR="00E67777" w:rsidRDefault="7F39355D" w:rsidP="00712FCB">
      <w:pPr>
        <w:pStyle w:val="Pealkiri2"/>
        <w:spacing w:after="0" w:line="240" w:lineRule="auto"/>
        <w:ind w:left="0" w:right="0" w:firstLine="0"/>
      </w:pPr>
      <w:r>
        <w:t>§ 3</w:t>
      </w:r>
      <w:r w:rsidR="00F25209">
        <w:t>2</w:t>
      </w:r>
      <w:r>
        <w:t xml:space="preserve">. Riikliku ja haldusjärelevalve tegija </w:t>
      </w:r>
    </w:p>
    <w:p w14:paraId="5054EF2A" w14:textId="77777777" w:rsidR="00E67777" w:rsidRDefault="00E23A95" w:rsidP="00712FCB">
      <w:pPr>
        <w:spacing w:after="0" w:line="240" w:lineRule="auto"/>
        <w:ind w:left="0" w:right="0" w:firstLine="0"/>
        <w:jc w:val="left"/>
      </w:pPr>
      <w:r>
        <w:rPr>
          <w:b/>
        </w:rPr>
        <w:t xml:space="preserve"> </w:t>
      </w:r>
    </w:p>
    <w:p w14:paraId="23F99A1A" w14:textId="7E1735C2" w:rsidR="00E67777" w:rsidRDefault="00F85625" w:rsidP="00712FCB">
      <w:pPr>
        <w:spacing w:after="0" w:line="240" w:lineRule="auto"/>
        <w:ind w:left="0" w:right="0" w:firstLine="0"/>
      </w:pPr>
      <w:r>
        <w:t xml:space="preserve">(1) </w:t>
      </w:r>
      <w:r w:rsidR="7F39355D">
        <w:t xml:space="preserve">Riiklikku ja haldusjärelevalvet käesoleva seaduse </w:t>
      </w:r>
      <w:r w:rsidR="00F75323">
        <w:t>§-de</w:t>
      </w:r>
      <w:r w:rsidR="00855949">
        <w:t>s</w:t>
      </w:r>
      <w:r w:rsidR="00F75323">
        <w:t xml:space="preserve"> 14</w:t>
      </w:r>
      <w:r w:rsidR="00EE7231">
        <w:t>–</w:t>
      </w:r>
      <w:r w:rsidR="00F75323">
        <w:t>2</w:t>
      </w:r>
      <w:r w:rsidR="00A92F52">
        <w:t>2</w:t>
      </w:r>
      <w:r w:rsidR="00855949">
        <w:t xml:space="preserve"> sätestatud nõuete</w:t>
      </w:r>
      <w:r w:rsidR="7F39355D">
        <w:t xml:space="preserve"> ja </w:t>
      </w:r>
      <w:r w:rsidR="00EE7231">
        <w:t xml:space="preserve">käesoleva </w:t>
      </w:r>
      <w:r w:rsidR="00855949">
        <w:t>seaduse</w:t>
      </w:r>
      <w:r w:rsidR="7F39355D">
        <w:t xml:space="preserve"> alusel antud õigusaktide nõuete ning Euroopa Liidu asjakohaste õigusaktide nõuete täitmise üle teeb Terviseamet. </w:t>
      </w:r>
    </w:p>
    <w:p w14:paraId="7B740431" w14:textId="1D1A047C" w:rsidR="00F85625" w:rsidRDefault="00F85625" w:rsidP="00712FCB">
      <w:pPr>
        <w:spacing w:after="0" w:line="240" w:lineRule="auto"/>
        <w:ind w:left="0" w:right="0" w:firstLine="0"/>
      </w:pPr>
    </w:p>
    <w:p w14:paraId="0A2ABA94" w14:textId="7F62A4C2" w:rsidR="00F85625" w:rsidRDefault="00F85625" w:rsidP="00712FCB">
      <w:pPr>
        <w:spacing w:after="0" w:line="240" w:lineRule="auto"/>
        <w:ind w:left="0" w:right="0" w:firstLine="0"/>
      </w:pPr>
      <w:r>
        <w:t xml:space="preserve">(2) </w:t>
      </w:r>
      <w:r w:rsidR="00F75323">
        <w:t>Avaliku teabe haldamise ja isikuandmete töötlemise nõuete üle te</w:t>
      </w:r>
      <w:r w:rsidR="0098343E">
        <w:t>hakse</w:t>
      </w:r>
      <w:r w:rsidR="00F75323">
        <w:t xml:space="preserve"> järelevalvet </w:t>
      </w:r>
      <w:r w:rsidR="000F76E2">
        <w:t>avaliku teabe seaduses ja isikuandmete kaitse seaduses sätestatud alusel ja korras</w:t>
      </w:r>
      <w:r w:rsidR="00103A1E">
        <w:t xml:space="preserve">. </w:t>
      </w:r>
    </w:p>
    <w:p w14:paraId="2BE0F067" w14:textId="77777777" w:rsidR="00E67777" w:rsidRDefault="00E23A95" w:rsidP="00712FCB">
      <w:pPr>
        <w:spacing w:after="0" w:line="240" w:lineRule="auto"/>
        <w:ind w:left="0" w:right="0" w:firstLine="0"/>
        <w:jc w:val="left"/>
      </w:pPr>
      <w:r>
        <w:t xml:space="preserve"> </w:t>
      </w:r>
    </w:p>
    <w:p w14:paraId="576D3AAA" w14:textId="4D16E316" w:rsidR="00E67777" w:rsidRDefault="7F39355D" w:rsidP="00712FCB">
      <w:pPr>
        <w:pStyle w:val="Pealkiri2"/>
        <w:spacing w:after="0" w:line="240" w:lineRule="auto"/>
        <w:ind w:left="0" w:right="0" w:firstLine="0"/>
      </w:pPr>
      <w:r>
        <w:t>§</w:t>
      </w:r>
      <w:r w:rsidRPr="7F39355D">
        <w:rPr>
          <w:sz w:val="28"/>
          <w:szCs w:val="28"/>
        </w:rPr>
        <w:t xml:space="preserve"> </w:t>
      </w:r>
      <w:r>
        <w:t>3</w:t>
      </w:r>
      <w:r w:rsidR="00F25209">
        <w:t>3</w:t>
      </w:r>
      <w:r w:rsidRPr="7F39355D">
        <w:rPr>
          <w:sz w:val="28"/>
          <w:szCs w:val="28"/>
        </w:rPr>
        <w:t xml:space="preserve">. </w:t>
      </w:r>
      <w:r>
        <w:t xml:space="preserve">Riikliku järelevalve erimeetmed </w:t>
      </w:r>
    </w:p>
    <w:p w14:paraId="7330B32E" w14:textId="77777777" w:rsidR="00E67777" w:rsidRDefault="00E23A95" w:rsidP="00712FCB">
      <w:pPr>
        <w:spacing w:after="0" w:line="240" w:lineRule="auto"/>
        <w:ind w:left="0" w:right="0" w:firstLine="0"/>
        <w:jc w:val="left"/>
      </w:pPr>
      <w:r>
        <w:rPr>
          <w:b/>
        </w:rPr>
        <w:t xml:space="preserve"> </w:t>
      </w:r>
    </w:p>
    <w:p w14:paraId="5418D5B3" w14:textId="29E21BA8" w:rsidR="00E67777" w:rsidRDefault="7F39355D" w:rsidP="00712FCB">
      <w:pPr>
        <w:spacing w:after="0" w:line="240" w:lineRule="auto"/>
        <w:ind w:left="0" w:right="0" w:firstLine="0"/>
      </w:pPr>
      <w:r>
        <w:t xml:space="preserve">Korrakaitseorgan võib käesolevas seaduses sätestatud riikliku järelevalve tegemiseks kohaldada korrakaitseseaduse §-des 30, 31, 32, 44, 49, 50, 51, 52 ja 53 sätestatud riikliku järelevalve erimeetmeid korrakaitseseaduses sätestatud alusel ja korras. </w:t>
      </w:r>
    </w:p>
    <w:p w14:paraId="68B7C3A1" w14:textId="77777777" w:rsidR="00E67777" w:rsidRDefault="00E23A95" w:rsidP="00712FCB">
      <w:pPr>
        <w:spacing w:after="0" w:line="240" w:lineRule="auto"/>
        <w:ind w:left="0" w:right="0" w:firstLine="0"/>
        <w:jc w:val="left"/>
      </w:pPr>
      <w:r>
        <w:lastRenderedPageBreak/>
        <w:t xml:space="preserve"> </w:t>
      </w:r>
    </w:p>
    <w:p w14:paraId="59782633" w14:textId="77777777" w:rsidR="00E67777" w:rsidRDefault="7F39355D" w:rsidP="00712FCB">
      <w:pPr>
        <w:spacing w:after="0" w:line="240" w:lineRule="auto"/>
        <w:ind w:left="0" w:right="0" w:firstLine="0"/>
        <w:jc w:val="center"/>
      </w:pPr>
      <w:r w:rsidRPr="7F39355D">
        <w:rPr>
          <w:b/>
          <w:bCs/>
        </w:rPr>
        <w:t xml:space="preserve">7. peatükk </w:t>
      </w:r>
    </w:p>
    <w:p w14:paraId="3620F3C7" w14:textId="77777777" w:rsidR="00E67777" w:rsidRDefault="7F39355D" w:rsidP="00712FCB">
      <w:pPr>
        <w:spacing w:after="0" w:line="240" w:lineRule="auto"/>
        <w:ind w:left="0" w:right="0" w:firstLine="0"/>
        <w:jc w:val="center"/>
      </w:pPr>
      <w:r w:rsidRPr="7F39355D">
        <w:rPr>
          <w:b/>
          <w:bCs/>
        </w:rPr>
        <w:t xml:space="preserve">Vastutus </w:t>
      </w:r>
    </w:p>
    <w:p w14:paraId="463DEA52" w14:textId="77777777" w:rsidR="00E67777" w:rsidRDefault="00E23A95" w:rsidP="00712FCB">
      <w:pPr>
        <w:spacing w:after="0" w:line="240" w:lineRule="auto"/>
        <w:ind w:left="0" w:right="0" w:firstLine="0"/>
        <w:jc w:val="left"/>
      </w:pPr>
      <w:r>
        <w:t xml:space="preserve"> </w:t>
      </w:r>
    </w:p>
    <w:p w14:paraId="4F534043" w14:textId="0272C1D0" w:rsidR="00E67777" w:rsidRDefault="7F39355D" w:rsidP="00712FCB">
      <w:pPr>
        <w:pStyle w:val="Pealkiri2"/>
        <w:spacing w:after="0" w:line="240" w:lineRule="auto"/>
        <w:ind w:left="0" w:right="0" w:firstLine="0"/>
      </w:pPr>
      <w:r>
        <w:t>§ 3</w:t>
      </w:r>
      <w:r w:rsidR="00F25209">
        <w:t>4</w:t>
      </w:r>
      <w:r>
        <w:t xml:space="preserve">. Terviseohust teavitamise nõude rikkumine </w:t>
      </w:r>
    </w:p>
    <w:p w14:paraId="3AEFCB3A" w14:textId="77777777" w:rsidR="00E67777" w:rsidRDefault="00E23A95" w:rsidP="00712FCB">
      <w:pPr>
        <w:spacing w:after="0" w:line="240" w:lineRule="auto"/>
        <w:ind w:left="0" w:right="0" w:firstLine="0"/>
        <w:jc w:val="left"/>
      </w:pPr>
      <w:r>
        <w:rPr>
          <w:b/>
        </w:rPr>
        <w:t xml:space="preserve"> </w:t>
      </w:r>
    </w:p>
    <w:p w14:paraId="62C8AF62" w14:textId="65CE163D" w:rsidR="00617705" w:rsidRDefault="7F39355D" w:rsidP="00712FCB">
      <w:pPr>
        <w:spacing w:after="0" w:line="240" w:lineRule="auto"/>
        <w:ind w:left="0" w:right="0" w:firstLine="0"/>
      </w:pPr>
      <w:r>
        <w:t>(1) Käesoleva seaduse §-s 1</w:t>
      </w:r>
      <w:r w:rsidRPr="7F39355D">
        <w:rPr>
          <w:strike/>
        </w:rPr>
        <w:t>4</w:t>
      </w:r>
      <w:r>
        <w:t xml:space="preserve"> nimetatud terviseohust teavitamise nõude rikkumise eest – </w:t>
      </w:r>
    </w:p>
    <w:p w14:paraId="5FF45628" w14:textId="0992E0DA" w:rsidR="00E67777" w:rsidRDefault="7F39355D" w:rsidP="00712FCB">
      <w:pPr>
        <w:spacing w:after="0" w:line="240" w:lineRule="auto"/>
        <w:ind w:left="0" w:right="0" w:firstLine="0"/>
      </w:pPr>
      <w:r>
        <w:t xml:space="preserve">karistatakse rahatrahviga kuni 200 trahviühikut. </w:t>
      </w:r>
    </w:p>
    <w:p w14:paraId="264E6CDE" w14:textId="77777777" w:rsidR="00E67777" w:rsidRDefault="00E23A95" w:rsidP="00712FCB">
      <w:pPr>
        <w:spacing w:after="0" w:line="240" w:lineRule="auto"/>
        <w:ind w:left="0" w:right="0" w:firstLine="0"/>
        <w:jc w:val="left"/>
      </w:pPr>
      <w:r>
        <w:t xml:space="preserve"> </w:t>
      </w:r>
    </w:p>
    <w:p w14:paraId="762F245C" w14:textId="36F6B779" w:rsidR="00617705" w:rsidRDefault="7F39355D" w:rsidP="00712FCB">
      <w:pPr>
        <w:spacing w:after="0" w:line="240" w:lineRule="auto"/>
        <w:ind w:left="0" w:right="0" w:firstLine="0"/>
      </w:pPr>
      <w:r>
        <w:t xml:space="preserve">(2) Sama teo eest, kui selle on toime pannud juriidiline isik, – </w:t>
      </w:r>
    </w:p>
    <w:p w14:paraId="1816FA3E" w14:textId="24D40E23" w:rsidR="00E67777" w:rsidRDefault="7F39355D" w:rsidP="00712FCB">
      <w:pPr>
        <w:spacing w:after="0" w:line="240" w:lineRule="auto"/>
        <w:ind w:left="0" w:right="0" w:firstLine="0"/>
      </w:pPr>
      <w:r>
        <w:t xml:space="preserve">karistatakse rahatrahviga kuni 100 000 eurot. </w:t>
      </w:r>
    </w:p>
    <w:p w14:paraId="374DD3B2" w14:textId="77777777" w:rsidR="00E67777" w:rsidRDefault="00E23A95" w:rsidP="00712FCB">
      <w:pPr>
        <w:spacing w:after="0" w:line="240" w:lineRule="auto"/>
        <w:ind w:left="0" w:right="0" w:firstLine="0"/>
        <w:jc w:val="left"/>
      </w:pPr>
      <w:r>
        <w:t xml:space="preserve"> </w:t>
      </w:r>
    </w:p>
    <w:p w14:paraId="755E1E9B" w14:textId="13614B7A" w:rsidR="00DA31FB" w:rsidRPr="00CC3D52" w:rsidRDefault="7F39355D" w:rsidP="00712FCB">
      <w:pPr>
        <w:spacing w:after="0" w:line="240" w:lineRule="auto"/>
        <w:ind w:left="0" w:right="0" w:firstLine="0"/>
        <w:rPr>
          <w:rFonts w:eastAsiaTheme="minorEastAsia"/>
          <w:color w:val="auto"/>
          <w:lang w:eastAsia="en-US"/>
        </w:rPr>
      </w:pPr>
      <w:r w:rsidRPr="55D65A52">
        <w:rPr>
          <w:rFonts w:eastAsiaTheme="minorEastAsia"/>
          <w:b/>
          <w:bCs/>
          <w:color w:val="auto"/>
          <w:lang w:eastAsia="en-US"/>
        </w:rPr>
        <w:t>§ 3</w:t>
      </w:r>
      <w:r w:rsidR="00F25209">
        <w:rPr>
          <w:rFonts w:eastAsiaTheme="minorEastAsia"/>
          <w:b/>
          <w:bCs/>
          <w:color w:val="auto"/>
          <w:lang w:eastAsia="en-US"/>
        </w:rPr>
        <w:t>5</w:t>
      </w:r>
      <w:r w:rsidRPr="55D65A52">
        <w:rPr>
          <w:rFonts w:eastAsiaTheme="minorEastAsia"/>
          <w:b/>
          <w:bCs/>
          <w:color w:val="auto"/>
          <w:lang w:eastAsia="en-US"/>
        </w:rPr>
        <w:t xml:space="preserve">. Tervise hoidmise, kaitsmise, edendamise või parandamise eesmärgil pakutavatele toodetele, teenustele ja tegevustele kehtestatud nõuete </w:t>
      </w:r>
      <w:r w:rsidR="0083359A">
        <w:rPr>
          <w:rFonts w:eastAsiaTheme="minorEastAsia"/>
          <w:b/>
          <w:bCs/>
          <w:color w:val="auto"/>
          <w:lang w:eastAsia="en-US"/>
        </w:rPr>
        <w:t>ja piirangute</w:t>
      </w:r>
      <w:r w:rsidRPr="55D65A52">
        <w:rPr>
          <w:rFonts w:eastAsiaTheme="minorEastAsia"/>
          <w:b/>
          <w:bCs/>
          <w:color w:val="auto"/>
          <w:lang w:eastAsia="en-US"/>
        </w:rPr>
        <w:t xml:space="preserve"> rikkumine</w:t>
      </w:r>
    </w:p>
    <w:p w14:paraId="47C6A132" w14:textId="77777777" w:rsidR="00015F74" w:rsidRDefault="00015F74" w:rsidP="00712FCB">
      <w:pPr>
        <w:spacing w:after="0" w:line="240" w:lineRule="auto"/>
        <w:ind w:left="0" w:right="0" w:firstLine="0"/>
        <w:contextualSpacing/>
        <w:rPr>
          <w:rFonts w:eastAsiaTheme="minorEastAsia"/>
          <w:color w:val="auto"/>
          <w:lang w:eastAsia="en-US"/>
        </w:rPr>
      </w:pPr>
    </w:p>
    <w:p w14:paraId="51E9B3F1" w14:textId="5AE68BC8" w:rsidR="00617705" w:rsidRDefault="7F39355D" w:rsidP="00712FCB">
      <w:pPr>
        <w:spacing w:after="0" w:line="240" w:lineRule="auto"/>
        <w:ind w:left="0" w:right="0" w:firstLine="0"/>
        <w:contextualSpacing/>
      </w:pPr>
      <w:r w:rsidRPr="55D65A52">
        <w:rPr>
          <w:rFonts w:eastAsiaTheme="minorEastAsia"/>
          <w:color w:val="auto"/>
          <w:lang w:eastAsia="en-US"/>
        </w:rPr>
        <w:t xml:space="preserve">(1) Käesoleva seaduse §-s 15 sätestatud nõude </w:t>
      </w:r>
      <w:r w:rsidR="00C02D63">
        <w:rPr>
          <w:rFonts w:eastAsiaTheme="minorEastAsia"/>
          <w:color w:val="auto"/>
          <w:lang w:eastAsia="en-US"/>
        </w:rPr>
        <w:t xml:space="preserve">või piirangu </w:t>
      </w:r>
      <w:r w:rsidRPr="55D65A52">
        <w:rPr>
          <w:rFonts w:eastAsiaTheme="minorEastAsia"/>
          <w:color w:val="auto"/>
          <w:lang w:eastAsia="en-US"/>
        </w:rPr>
        <w:t xml:space="preserve">rikkumise eest </w:t>
      </w:r>
      <w:r>
        <w:t xml:space="preserve">– </w:t>
      </w:r>
    </w:p>
    <w:p w14:paraId="36C91DE4" w14:textId="3E204E5F" w:rsidR="00DA31FB" w:rsidRPr="00CC3D52" w:rsidRDefault="7F39355D" w:rsidP="00712FCB">
      <w:pPr>
        <w:spacing w:after="0" w:line="240" w:lineRule="auto"/>
        <w:ind w:left="0" w:right="0" w:firstLine="0"/>
        <w:contextualSpacing/>
        <w:rPr>
          <w:rFonts w:eastAsiaTheme="minorEastAsia"/>
          <w:color w:val="auto"/>
          <w:lang w:eastAsia="en-US"/>
        </w:rPr>
      </w:pPr>
      <w:r w:rsidRPr="55D65A52">
        <w:rPr>
          <w:rFonts w:eastAsiaTheme="minorEastAsia"/>
          <w:color w:val="auto"/>
          <w:lang w:eastAsia="en-US"/>
        </w:rPr>
        <w:t>karistatakse rahatrahviga kuni 200 trahviühikut.</w:t>
      </w:r>
    </w:p>
    <w:p w14:paraId="414E9C78" w14:textId="77777777" w:rsidR="002C795C" w:rsidRDefault="002C795C" w:rsidP="00712FCB">
      <w:pPr>
        <w:spacing w:after="0" w:line="240" w:lineRule="auto"/>
        <w:ind w:left="0" w:right="0" w:firstLine="0"/>
        <w:contextualSpacing/>
        <w:rPr>
          <w:rFonts w:eastAsiaTheme="minorEastAsia"/>
          <w:color w:val="auto"/>
          <w:lang w:eastAsia="en-US"/>
        </w:rPr>
      </w:pPr>
    </w:p>
    <w:p w14:paraId="36584185" w14:textId="7FDCB9DC" w:rsidR="00617705" w:rsidRDefault="7F39355D" w:rsidP="00712FCB">
      <w:pPr>
        <w:spacing w:after="0" w:line="240" w:lineRule="auto"/>
        <w:ind w:left="0" w:right="0" w:firstLine="0"/>
        <w:contextualSpacing/>
        <w:jc w:val="left"/>
      </w:pPr>
      <w:r w:rsidRPr="55D65A52">
        <w:rPr>
          <w:rFonts w:eastAsiaTheme="minorEastAsia"/>
          <w:color w:val="auto"/>
          <w:lang w:eastAsia="en-US"/>
        </w:rPr>
        <w:t xml:space="preserve">(2) Sama teo eest, kui selle on toime pannud juriidiline isik, </w:t>
      </w:r>
      <w:r>
        <w:t xml:space="preserve">– </w:t>
      </w:r>
    </w:p>
    <w:p w14:paraId="7C8CF517" w14:textId="2589D484" w:rsidR="00DA31FB" w:rsidRDefault="7F39355D" w:rsidP="00712FCB">
      <w:pPr>
        <w:spacing w:after="0" w:line="240" w:lineRule="auto"/>
        <w:ind w:left="0" w:right="0" w:firstLine="0"/>
        <w:contextualSpacing/>
        <w:jc w:val="left"/>
        <w:rPr>
          <w:rFonts w:eastAsiaTheme="minorEastAsia"/>
          <w:color w:val="auto"/>
          <w:lang w:eastAsia="en-US"/>
        </w:rPr>
      </w:pPr>
      <w:r w:rsidRPr="55D65A52">
        <w:rPr>
          <w:rFonts w:eastAsiaTheme="minorEastAsia"/>
          <w:color w:val="auto"/>
          <w:lang w:eastAsia="en-US"/>
        </w:rPr>
        <w:t>karistatakse rahatrahviga kuni 80 000 eurot.</w:t>
      </w:r>
    </w:p>
    <w:bookmarkEnd w:id="233"/>
    <w:p w14:paraId="0283AD2D" w14:textId="77777777" w:rsidR="00734242" w:rsidRPr="00CC3D52" w:rsidRDefault="00734242" w:rsidP="00712FCB">
      <w:pPr>
        <w:spacing w:line="240" w:lineRule="auto"/>
        <w:ind w:left="0" w:right="0"/>
        <w:rPr>
          <w:rFonts w:eastAsiaTheme="minorHAnsi"/>
          <w:lang w:eastAsia="en-US"/>
        </w:rPr>
      </w:pPr>
    </w:p>
    <w:p w14:paraId="33AAF36D" w14:textId="2737D334" w:rsidR="00E67777" w:rsidRDefault="7F39355D" w:rsidP="00712FCB">
      <w:pPr>
        <w:pStyle w:val="Pealkiri2"/>
        <w:spacing w:after="0" w:line="240" w:lineRule="auto"/>
        <w:ind w:left="0" w:right="0" w:firstLine="0"/>
      </w:pPr>
      <w:r>
        <w:t>§ 3</w:t>
      </w:r>
      <w:r w:rsidR="00F25209">
        <w:t>6</w:t>
      </w:r>
      <w:r>
        <w:t>. Kosmeetikatootele, selle tootmisele</w:t>
      </w:r>
      <w:r w:rsidR="0075427B">
        <w:t>,</w:t>
      </w:r>
      <w:r>
        <w:t xml:space="preserve"> </w:t>
      </w:r>
      <w:r w:rsidR="00CA3C4E">
        <w:t>turule laskmisele</w:t>
      </w:r>
      <w:r>
        <w:t xml:space="preserve"> ja kättesaadavaks tegemisele kehtestatud nõuete </w:t>
      </w:r>
      <w:r w:rsidR="0083359A">
        <w:t>ja piirangute</w:t>
      </w:r>
      <w:r w:rsidDel="00832248">
        <w:t xml:space="preserve"> </w:t>
      </w:r>
      <w:r>
        <w:t xml:space="preserve">rikkumine </w:t>
      </w:r>
    </w:p>
    <w:p w14:paraId="585B78C4" w14:textId="77777777" w:rsidR="00E67777" w:rsidRDefault="00E23A95" w:rsidP="00712FCB">
      <w:pPr>
        <w:spacing w:after="0" w:line="240" w:lineRule="auto"/>
        <w:ind w:left="0" w:right="0" w:firstLine="0"/>
        <w:jc w:val="left"/>
      </w:pPr>
      <w:r>
        <w:rPr>
          <w:b/>
        </w:rPr>
        <w:t xml:space="preserve"> </w:t>
      </w:r>
    </w:p>
    <w:p w14:paraId="579E93FE" w14:textId="7E5B0713" w:rsidR="00617705" w:rsidRDefault="7F39355D" w:rsidP="00712FCB">
      <w:pPr>
        <w:spacing w:after="0" w:line="240" w:lineRule="auto"/>
        <w:ind w:left="0" w:right="0" w:firstLine="0"/>
      </w:pPr>
      <w:r>
        <w:t>(1) Käesoleva seaduse §-s 18</w:t>
      </w:r>
      <w:r w:rsidR="0075427B">
        <w:t xml:space="preserve">, </w:t>
      </w:r>
      <w:r>
        <w:t xml:space="preserve">Euroopa Parlamendi ja nõukogu määruses (EÜ) nr 1223/2009 </w:t>
      </w:r>
      <w:r w:rsidR="009D08A0">
        <w:t>või</w:t>
      </w:r>
      <w:r>
        <w:t xml:space="preserve"> komisjoni määruses (EL) nr 655/2013 loetletud nõuete </w:t>
      </w:r>
      <w:r w:rsidR="00C02D63">
        <w:t>või piirangute</w:t>
      </w:r>
      <w:r>
        <w:t xml:space="preserve"> rikkumise eest – </w:t>
      </w:r>
    </w:p>
    <w:p w14:paraId="6BFC7BB1" w14:textId="6BB70370" w:rsidR="00E67777" w:rsidRDefault="7F39355D" w:rsidP="00712FCB">
      <w:pPr>
        <w:spacing w:after="0" w:line="240" w:lineRule="auto"/>
        <w:ind w:left="0" w:right="0" w:firstLine="0"/>
      </w:pPr>
      <w:r>
        <w:t xml:space="preserve">karistatakse rahatrahviga kuni 200 trahviühikut. </w:t>
      </w:r>
    </w:p>
    <w:p w14:paraId="67EAFD01" w14:textId="77777777" w:rsidR="00E67777" w:rsidRDefault="00E23A95" w:rsidP="00712FCB">
      <w:pPr>
        <w:spacing w:after="0" w:line="240" w:lineRule="auto"/>
        <w:ind w:left="0" w:right="0" w:firstLine="0"/>
        <w:jc w:val="left"/>
      </w:pPr>
      <w:r>
        <w:t xml:space="preserve"> </w:t>
      </w:r>
    </w:p>
    <w:p w14:paraId="2A53360B" w14:textId="31C74DA7" w:rsidR="00617705" w:rsidRDefault="7F39355D" w:rsidP="00712FCB">
      <w:pPr>
        <w:spacing w:after="0" w:line="240" w:lineRule="auto"/>
        <w:ind w:left="0" w:right="0" w:firstLine="0"/>
      </w:pPr>
      <w:r>
        <w:t xml:space="preserve">(2) Sama teo eest, kui selle on toime pannud juriidiline isik, – </w:t>
      </w:r>
    </w:p>
    <w:p w14:paraId="084FA257" w14:textId="6D928DB4" w:rsidR="00E67777" w:rsidRDefault="7F39355D" w:rsidP="00712FCB">
      <w:pPr>
        <w:spacing w:after="0" w:line="240" w:lineRule="auto"/>
        <w:ind w:left="0" w:right="0" w:firstLine="0"/>
      </w:pPr>
      <w:r>
        <w:t xml:space="preserve">karistatakse rahatrahviga kuni 50 000 eurot. </w:t>
      </w:r>
    </w:p>
    <w:p w14:paraId="4F119637" w14:textId="5AFE7C1B" w:rsidR="00E67777" w:rsidRDefault="00E23A95" w:rsidP="00712FCB">
      <w:pPr>
        <w:spacing w:after="0" w:line="240" w:lineRule="auto"/>
        <w:ind w:left="0" w:right="0" w:firstLine="0"/>
      </w:pPr>
      <w:r>
        <w:t xml:space="preserve"> </w:t>
      </w:r>
    </w:p>
    <w:p w14:paraId="02988D57" w14:textId="1F8BB9B7" w:rsidR="00E67777" w:rsidRDefault="7F39355D" w:rsidP="00712FCB">
      <w:pPr>
        <w:pStyle w:val="Pealkiri2"/>
        <w:spacing w:after="0" w:line="240" w:lineRule="auto"/>
        <w:ind w:left="0" w:right="0" w:firstLine="0"/>
      </w:pPr>
      <w:r>
        <w:t>§ 3</w:t>
      </w:r>
      <w:r w:rsidR="00F31BAB">
        <w:t>7</w:t>
      </w:r>
      <w:r>
        <w:t xml:space="preserve">. Ilu- ja isikuteenustele </w:t>
      </w:r>
      <w:commentRangeStart w:id="234"/>
      <w:del w:id="235" w:author="Merike Koppel JM" w:date="2024-03-26T09:10:00Z">
        <w:r w:rsidDel="00C65409">
          <w:delText>säte</w:delText>
        </w:r>
      </w:del>
      <w:ins w:id="236" w:author="Merike Koppel JM" w:date="2024-03-26T09:10:00Z">
        <w:r w:rsidR="00C65409">
          <w:t>kehte</w:t>
        </w:r>
      </w:ins>
      <w:r>
        <w:t>statud</w:t>
      </w:r>
      <w:commentRangeEnd w:id="234"/>
      <w:r w:rsidR="00E47DDE">
        <w:rPr>
          <w:rStyle w:val="Kommentaariviide"/>
          <w:b w:val="0"/>
        </w:rPr>
        <w:commentReference w:id="234"/>
      </w:r>
      <w:r>
        <w:t xml:space="preserve"> nõuete </w:t>
      </w:r>
      <w:r w:rsidR="0083359A">
        <w:t>ja piirangute</w:t>
      </w:r>
      <w:r>
        <w:t xml:space="preserve"> rikkumine </w:t>
      </w:r>
    </w:p>
    <w:p w14:paraId="19C96908" w14:textId="77777777" w:rsidR="00E67777" w:rsidRDefault="00E23A95" w:rsidP="00712FCB">
      <w:pPr>
        <w:spacing w:after="0" w:line="240" w:lineRule="auto"/>
        <w:ind w:left="0" w:right="0" w:firstLine="0"/>
      </w:pPr>
      <w:r>
        <w:t xml:space="preserve"> </w:t>
      </w:r>
    </w:p>
    <w:p w14:paraId="05936510" w14:textId="679649E1" w:rsidR="00617705" w:rsidRDefault="7F39355D" w:rsidP="00712FCB">
      <w:pPr>
        <w:pStyle w:val="Loendilik"/>
        <w:spacing w:after="0" w:line="240" w:lineRule="auto"/>
        <w:ind w:left="0" w:right="0" w:firstLine="0"/>
      </w:pPr>
      <w:r>
        <w:t xml:space="preserve">(1) Käesoleva seaduse §-s 19 sätestatud alaealisele solaariumi- või tätoveerimisteenuse osutamise </w:t>
      </w:r>
      <w:r w:rsidR="00A729DF">
        <w:t>ja</w:t>
      </w:r>
      <w:r>
        <w:t xml:space="preserve"> tätoveerimisteenuse, mille puhul tätoveerimistint süstitakse või sisestatakse silmamuna sisse, osutamise keelu rikkumise eest – </w:t>
      </w:r>
    </w:p>
    <w:p w14:paraId="3C57B231" w14:textId="554CFD04" w:rsidR="00E67777" w:rsidRDefault="7F39355D" w:rsidP="00712FCB">
      <w:pPr>
        <w:pStyle w:val="Loendilik"/>
        <w:spacing w:after="0" w:line="240" w:lineRule="auto"/>
        <w:ind w:left="0" w:right="0" w:firstLine="0"/>
      </w:pPr>
      <w:r>
        <w:t xml:space="preserve">karistatakse rahatrahviga kuni 200 trahviühikut. </w:t>
      </w:r>
    </w:p>
    <w:p w14:paraId="5923928A" w14:textId="77777777" w:rsidR="00E67777" w:rsidRDefault="00E23A95" w:rsidP="00712FCB">
      <w:pPr>
        <w:spacing w:after="0" w:line="240" w:lineRule="auto"/>
        <w:ind w:left="0" w:right="0" w:firstLine="0"/>
      </w:pPr>
      <w:r>
        <w:t xml:space="preserve"> </w:t>
      </w:r>
    </w:p>
    <w:p w14:paraId="79E883A9" w14:textId="3FB1C67C" w:rsidR="00617705" w:rsidRDefault="7F39355D" w:rsidP="00712FCB">
      <w:pPr>
        <w:spacing w:after="0" w:line="240" w:lineRule="auto"/>
        <w:ind w:left="0" w:right="0" w:firstLine="0"/>
      </w:pPr>
      <w:r>
        <w:t xml:space="preserve">(2) Sama teo eest, kui selle on toime pannud juriidiline isik, – </w:t>
      </w:r>
    </w:p>
    <w:p w14:paraId="7114B232" w14:textId="0FDBAF80" w:rsidR="00E67777" w:rsidRDefault="7F39355D" w:rsidP="00712FCB">
      <w:pPr>
        <w:spacing w:after="0" w:line="240" w:lineRule="auto"/>
        <w:ind w:left="0" w:right="0" w:firstLine="0"/>
      </w:pPr>
      <w:r>
        <w:t xml:space="preserve">karistatakse rahatrahviga kuni 80 000 eurot. </w:t>
      </w:r>
    </w:p>
    <w:p w14:paraId="2897D389" w14:textId="2C3C195A" w:rsidR="563DF127" w:rsidRDefault="563DF127" w:rsidP="00712FCB">
      <w:pPr>
        <w:pStyle w:val="Pealkiri2"/>
        <w:spacing w:after="0" w:line="240" w:lineRule="auto"/>
        <w:ind w:left="0" w:right="0" w:firstLine="0"/>
      </w:pPr>
    </w:p>
    <w:p w14:paraId="3C0DACAB" w14:textId="126B017E" w:rsidR="00E67777" w:rsidRDefault="7F39355D" w:rsidP="00712FCB">
      <w:pPr>
        <w:pStyle w:val="Pealkiri2"/>
        <w:spacing w:after="0" w:line="240" w:lineRule="auto"/>
        <w:ind w:left="0" w:right="0" w:firstLine="0"/>
      </w:pPr>
      <w:bookmarkStart w:id="237" w:name="_Hlk145073688"/>
      <w:r>
        <w:t>§ 3</w:t>
      </w:r>
      <w:r w:rsidR="00F31BAB">
        <w:t>8</w:t>
      </w:r>
      <w:r>
        <w:t xml:space="preserve">. Menetlus </w:t>
      </w:r>
    </w:p>
    <w:p w14:paraId="3476ADBD" w14:textId="77777777" w:rsidR="00E67777" w:rsidRDefault="00E23A95" w:rsidP="00712FCB">
      <w:pPr>
        <w:spacing w:after="0" w:line="240" w:lineRule="auto"/>
        <w:ind w:left="0" w:right="0" w:firstLine="0"/>
        <w:jc w:val="left"/>
      </w:pPr>
      <w:r>
        <w:t xml:space="preserve"> </w:t>
      </w:r>
    </w:p>
    <w:p w14:paraId="1731964E" w14:textId="18972AA1" w:rsidR="00E67777" w:rsidRDefault="7F39355D" w:rsidP="00712FCB">
      <w:pPr>
        <w:spacing w:after="0" w:line="240" w:lineRule="auto"/>
        <w:ind w:left="0" w:right="0" w:firstLine="0"/>
      </w:pPr>
      <w:r>
        <w:t>(1) Käesoleva seaduse §-des 3</w:t>
      </w:r>
      <w:r w:rsidR="009275A5">
        <w:t>4</w:t>
      </w:r>
      <w:r>
        <w:t>–3</w:t>
      </w:r>
      <w:r w:rsidR="009275A5">
        <w:t>7</w:t>
      </w:r>
      <w:r>
        <w:t xml:space="preserve"> sätestatud väärtegude kohtuväline </w:t>
      </w:r>
      <w:proofErr w:type="spellStart"/>
      <w:r>
        <w:t>menetleja</w:t>
      </w:r>
      <w:proofErr w:type="spellEnd"/>
      <w:r>
        <w:t xml:space="preserve"> on Terviseamet. </w:t>
      </w:r>
    </w:p>
    <w:bookmarkEnd w:id="237"/>
    <w:p w14:paraId="79D85208" w14:textId="77777777" w:rsidR="00E67777" w:rsidRDefault="00E23A95" w:rsidP="00712FCB">
      <w:pPr>
        <w:spacing w:after="0" w:line="240" w:lineRule="auto"/>
        <w:ind w:left="0" w:right="0" w:firstLine="0"/>
        <w:jc w:val="left"/>
      </w:pPr>
      <w:r>
        <w:t xml:space="preserve"> </w:t>
      </w:r>
    </w:p>
    <w:p w14:paraId="77D8BD01" w14:textId="6E2189C1" w:rsidR="00E67777" w:rsidRDefault="7F39355D" w:rsidP="00712FCB">
      <w:pPr>
        <w:spacing w:after="0" w:line="240" w:lineRule="auto"/>
        <w:ind w:left="0" w:right="0" w:firstLine="0"/>
      </w:pPr>
      <w:r>
        <w:t>(2) Kohus võib kohaldada käesoleva seaduse §-s 3</w:t>
      </w:r>
      <w:r w:rsidR="00A642E8">
        <w:t>6</w:t>
      </w:r>
      <w:r>
        <w:t xml:space="preserve"> sätestatud väärteo toimepanemise vahetuks objektiks olnud aine või eseme konfiskeerimist vastavalt karistusseadustiku §-le 83. </w:t>
      </w:r>
    </w:p>
    <w:p w14:paraId="084F8005" w14:textId="77777777" w:rsidR="00E67777" w:rsidRDefault="00E23A95" w:rsidP="00712FCB">
      <w:pPr>
        <w:spacing w:after="0" w:line="240" w:lineRule="auto"/>
        <w:ind w:left="0" w:right="0" w:firstLine="0"/>
        <w:jc w:val="left"/>
      </w:pPr>
      <w:r>
        <w:t xml:space="preserve"> </w:t>
      </w:r>
    </w:p>
    <w:p w14:paraId="5E7F12AC" w14:textId="77777777" w:rsidR="00E67777" w:rsidRDefault="7F39355D" w:rsidP="00712FCB">
      <w:pPr>
        <w:spacing w:after="0" w:line="240" w:lineRule="auto"/>
        <w:ind w:left="0" w:right="0" w:firstLine="0"/>
        <w:jc w:val="center"/>
      </w:pPr>
      <w:r w:rsidRPr="7F39355D">
        <w:rPr>
          <w:b/>
          <w:bCs/>
        </w:rPr>
        <w:lastRenderedPageBreak/>
        <w:t xml:space="preserve">8. peatükk </w:t>
      </w:r>
    </w:p>
    <w:p w14:paraId="22E2CD39" w14:textId="052B5593" w:rsidR="00E67777" w:rsidRDefault="7F39355D" w:rsidP="00712FCB">
      <w:pPr>
        <w:spacing w:after="0" w:line="240" w:lineRule="auto"/>
        <w:ind w:left="0" w:right="0" w:firstLine="0"/>
        <w:jc w:val="center"/>
      </w:pPr>
      <w:r w:rsidRPr="7F39355D">
        <w:rPr>
          <w:b/>
          <w:bCs/>
        </w:rPr>
        <w:t xml:space="preserve">Rakendussätted </w:t>
      </w:r>
    </w:p>
    <w:p w14:paraId="6EF810FE" w14:textId="77777777" w:rsidR="00E67777" w:rsidRDefault="00E23A95" w:rsidP="00712FCB">
      <w:pPr>
        <w:spacing w:after="0" w:line="240" w:lineRule="auto"/>
        <w:ind w:left="0" w:right="0" w:firstLine="0"/>
        <w:jc w:val="left"/>
      </w:pPr>
      <w:r>
        <w:rPr>
          <w:b/>
        </w:rPr>
        <w:t xml:space="preserve"> </w:t>
      </w:r>
    </w:p>
    <w:p w14:paraId="5700EBE9" w14:textId="77777777" w:rsidR="00E67777" w:rsidRDefault="7F39355D" w:rsidP="00712FCB">
      <w:pPr>
        <w:spacing w:after="0" w:line="240" w:lineRule="auto"/>
        <w:ind w:left="0" w:right="0" w:firstLine="0"/>
        <w:jc w:val="center"/>
      </w:pPr>
      <w:r w:rsidRPr="7F39355D">
        <w:rPr>
          <w:b/>
          <w:bCs/>
        </w:rPr>
        <w:t xml:space="preserve">1. jagu </w:t>
      </w:r>
    </w:p>
    <w:p w14:paraId="3A41A505" w14:textId="77777777" w:rsidR="00E67777" w:rsidRDefault="7F39355D" w:rsidP="00712FCB">
      <w:pPr>
        <w:spacing w:after="0" w:line="240" w:lineRule="auto"/>
        <w:ind w:left="0" w:right="0" w:firstLine="0"/>
        <w:jc w:val="center"/>
      </w:pPr>
      <w:r w:rsidRPr="7F39355D">
        <w:rPr>
          <w:b/>
          <w:bCs/>
        </w:rPr>
        <w:t xml:space="preserve">Seaduste muutmine ja kehtetuks tunnistamine </w:t>
      </w:r>
    </w:p>
    <w:p w14:paraId="200285E2" w14:textId="77777777" w:rsidR="00E67777" w:rsidRDefault="00E23A95" w:rsidP="00712FCB">
      <w:pPr>
        <w:spacing w:after="0" w:line="240" w:lineRule="auto"/>
        <w:ind w:left="0" w:right="0" w:firstLine="0"/>
        <w:jc w:val="left"/>
      </w:pPr>
      <w:r>
        <w:rPr>
          <w:b/>
        </w:rPr>
        <w:t xml:space="preserve"> </w:t>
      </w:r>
    </w:p>
    <w:p w14:paraId="132853D5" w14:textId="17E7B3E1" w:rsidR="00E67777" w:rsidRDefault="7F39355D" w:rsidP="00712FCB">
      <w:pPr>
        <w:pStyle w:val="Pealkiri2"/>
        <w:spacing w:after="0" w:line="240" w:lineRule="auto"/>
        <w:ind w:left="0" w:right="0" w:firstLine="0"/>
      </w:pPr>
      <w:r>
        <w:t>§ 3</w:t>
      </w:r>
      <w:r w:rsidR="00F31BAB">
        <w:t>9</w:t>
      </w:r>
      <w:r>
        <w:t xml:space="preserve">. Biotsiidiseaduse muutmine </w:t>
      </w:r>
    </w:p>
    <w:p w14:paraId="68D27E08" w14:textId="77777777" w:rsidR="00E67777" w:rsidRDefault="00E23A95" w:rsidP="00712FCB">
      <w:pPr>
        <w:spacing w:after="0" w:line="240" w:lineRule="auto"/>
        <w:ind w:left="0" w:right="0" w:firstLine="0"/>
        <w:jc w:val="left"/>
      </w:pPr>
      <w:r>
        <w:rPr>
          <w:b/>
        </w:rPr>
        <w:t xml:space="preserve"> </w:t>
      </w:r>
    </w:p>
    <w:p w14:paraId="6F7B095A" w14:textId="2AE55BB7" w:rsidR="00E67777" w:rsidRDefault="7F39355D" w:rsidP="00712FCB">
      <w:pPr>
        <w:spacing w:after="0" w:line="240" w:lineRule="auto"/>
        <w:ind w:left="0" w:right="0" w:firstLine="0"/>
      </w:pPr>
      <w:r>
        <w:t>Biotsiidiseaduse paragrahvi 1 lõike 2 punktis 4 ja § 43 punktis 1 asendatakse sõnad „rahvatervise seadus“ sõnadega „rahvatervishoiu seadus“ vastavas käändes.</w:t>
      </w:r>
    </w:p>
    <w:p w14:paraId="15579D19" w14:textId="0D392509" w:rsidR="00E67777" w:rsidRDefault="00E67777" w:rsidP="00712FCB">
      <w:pPr>
        <w:spacing w:after="0" w:line="240" w:lineRule="auto"/>
        <w:ind w:left="0" w:right="0" w:firstLine="0"/>
        <w:jc w:val="left"/>
      </w:pPr>
    </w:p>
    <w:p w14:paraId="35057331" w14:textId="471DCF57" w:rsidR="00E67777" w:rsidRDefault="7F39355D" w:rsidP="00712FCB">
      <w:pPr>
        <w:pStyle w:val="Pealkiri2"/>
        <w:spacing w:after="0" w:line="240" w:lineRule="auto"/>
        <w:ind w:left="0" w:right="0" w:firstLine="0"/>
      </w:pPr>
      <w:r>
        <w:t xml:space="preserve">§ </w:t>
      </w:r>
      <w:r w:rsidR="00F31BAB">
        <w:t>40</w:t>
      </w:r>
      <w:r>
        <w:t xml:space="preserve">. Ehitusseadustiku muutmine </w:t>
      </w:r>
    </w:p>
    <w:p w14:paraId="2A86321D" w14:textId="77777777" w:rsidR="00E67777" w:rsidRDefault="00E23A95" w:rsidP="00712FCB">
      <w:pPr>
        <w:spacing w:after="0" w:line="240" w:lineRule="auto"/>
        <w:ind w:left="0" w:right="0" w:firstLine="0"/>
        <w:jc w:val="left"/>
      </w:pPr>
      <w:r>
        <w:rPr>
          <w:b/>
        </w:rPr>
        <w:t xml:space="preserve"> </w:t>
      </w:r>
    </w:p>
    <w:p w14:paraId="02B138C5" w14:textId="60E1A422" w:rsidR="00E67777" w:rsidRDefault="7F39355D" w:rsidP="00712FCB">
      <w:pPr>
        <w:spacing w:after="0" w:line="240" w:lineRule="auto"/>
        <w:ind w:left="0" w:right="0" w:firstLine="0"/>
      </w:pPr>
      <w:r>
        <w:t>Ehitusseadustiku § 130 lõige 11 muudetakse ja sõnastatakse järgmiselt:</w:t>
      </w:r>
    </w:p>
    <w:p w14:paraId="366FA46F" w14:textId="740405AC" w:rsidR="00A42AD1" w:rsidRDefault="00A42AD1" w:rsidP="00712FCB">
      <w:pPr>
        <w:spacing w:after="0" w:line="240" w:lineRule="auto"/>
        <w:ind w:left="0" w:right="0" w:firstLine="0"/>
      </w:pPr>
    </w:p>
    <w:p w14:paraId="595A7F09" w14:textId="671FED3A" w:rsidR="00A42AD1" w:rsidRDefault="00A42AD1" w:rsidP="00712FCB">
      <w:pPr>
        <w:spacing w:after="0" w:line="240" w:lineRule="auto"/>
        <w:ind w:left="0" w:right="0" w:firstLine="0"/>
      </w:pPr>
      <w:r w:rsidRPr="00976CCB">
        <w:t>„(11) Terviseamet teostab riiklikku järelevalvet ehitise terviseohutust puudutavate nõuete täitmise üle</w:t>
      </w:r>
      <w:del w:id="238" w:author="Merike Koppel JM" w:date="2024-03-22T11:31:00Z">
        <w:r w:rsidRPr="00976CCB" w:rsidDel="00235795">
          <w:delText xml:space="preserve"> juhul</w:delText>
        </w:r>
      </w:del>
      <w:r w:rsidRPr="00976CCB">
        <w:t xml:space="preserve">, kui </w:t>
      </w:r>
      <w:r w:rsidR="00D15EE9" w:rsidRPr="00DC1D7E">
        <w:t>nimetatud</w:t>
      </w:r>
      <w:r w:rsidRPr="00976CCB">
        <w:t xml:space="preserve"> nõuete üle järelevalve teostamise pädevus on </w:t>
      </w:r>
      <w:commentRangeStart w:id="239"/>
      <w:r w:rsidRPr="00976CCB">
        <w:t xml:space="preserve">õigusaktide </w:t>
      </w:r>
      <w:commentRangeEnd w:id="239"/>
      <w:r w:rsidR="00702AE0">
        <w:rPr>
          <w:rStyle w:val="Kommentaariviide"/>
        </w:rPr>
        <w:commentReference w:id="239"/>
      </w:r>
      <w:r w:rsidRPr="00976CCB">
        <w:t>kohaselt Terviseametil.“.</w:t>
      </w:r>
    </w:p>
    <w:p w14:paraId="3C1BA4E5" w14:textId="77777777" w:rsidR="00E67777" w:rsidRDefault="00E23A95" w:rsidP="00712FCB">
      <w:pPr>
        <w:spacing w:after="0" w:line="240" w:lineRule="auto"/>
        <w:ind w:left="0" w:right="0" w:firstLine="0"/>
        <w:jc w:val="left"/>
      </w:pPr>
      <w:r>
        <w:rPr>
          <w:b/>
        </w:rPr>
        <w:t xml:space="preserve"> </w:t>
      </w:r>
    </w:p>
    <w:p w14:paraId="48CB300F" w14:textId="36F9D9CA" w:rsidR="00E67777" w:rsidRPr="00C10C5F" w:rsidRDefault="7F39355D" w:rsidP="00712FCB">
      <w:pPr>
        <w:pStyle w:val="Pealkiri2"/>
        <w:spacing w:after="0" w:line="240" w:lineRule="auto"/>
        <w:ind w:left="0" w:right="0" w:firstLine="0"/>
      </w:pPr>
      <w:r w:rsidRPr="00C10C5F">
        <w:t>§ 4</w:t>
      </w:r>
      <w:r w:rsidR="00F31BAB">
        <w:t>1</w:t>
      </w:r>
      <w:r w:rsidRPr="00C10C5F">
        <w:t xml:space="preserve">. Elektroonilise side seaduse muutmine </w:t>
      </w:r>
    </w:p>
    <w:p w14:paraId="2FC06532" w14:textId="77777777" w:rsidR="00E67777" w:rsidRPr="00C10C5F" w:rsidRDefault="00E23A95" w:rsidP="00712FCB">
      <w:pPr>
        <w:spacing w:after="0" w:line="240" w:lineRule="auto"/>
        <w:ind w:left="0" w:right="0" w:firstLine="0"/>
        <w:jc w:val="left"/>
      </w:pPr>
      <w:r w:rsidRPr="00C10C5F">
        <w:rPr>
          <w:b/>
        </w:rPr>
        <w:t xml:space="preserve"> </w:t>
      </w:r>
    </w:p>
    <w:p w14:paraId="485B45BE" w14:textId="77777777" w:rsidR="00C10C5F" w:rsidRPr="00C10C5F" w:rsidRDefault="7F39355D" w:rsidP="00712FCB">
      <w:pPr>
        <w:spacing w:after="0" w:line="240" w:lineRule="auto"/>
        <w:ind w:left="0" w:right="0" w:firstLine="0"/>
      </w:pPr>
      <w:r w:rsidRPr="00C10C5F">
        <w:t>Elektroonilise side seaduse</w:t>
      </w:r>
      <w:r w:rsidR="00C10C5F" w:rsidRPr="00C10C5F">
        <w:t>s tehakse järgmised muudatused:</w:t>
      </w:r>
    </w:p>
    <w:p w14:paraId="0A2592AA" w14:textId="0C3780F7" w:rsidR="00C10C5F" w:rsidRPr="00C10C5F" w:rsidRDefault="7F39355D" w:rsidP="00712FCB">
      <w:pPr>
        <w:spacing w:after="0" w:line="240" w:lineRule="auto"/>
        <w:ind w:left="0" w:right="0" w:firstLine="0"/>
      </w:pPr>
      <w:r w:rsidRPr="00C10C5F">
        <w:t xml:space="preserve"> </w:t>
      </w:r>
    </w:p>
    <w:p w14:paraId="1E0866D0" w14:textId="5BE6564B" w:rsidR="00C10C5F" w:rsidRPr="00C10C5F" w:rsidRDefault="00C10C5F" w:rsidP="00712FCB">
      <w:pPr>
        <w:spacing w:after="0" w:line="240" w:lineRule="auto"/>
        <w:ind w:left="0" w:right="0" w:firstLine="0"/>
      </w:pPr>
      <w:r w:rsidRPr="00C10C5F">
        <w:rPr>
          <w:b/>
        </w:rPr>
        <w:t>1)</w:t>
      </w:r>
      <w:r w:rsidRPr="00C10C5F">
        <w:t xml:space="preserve"> paragrahvi </w:t>
      </w:r>
      <w:r w:rsidR="7F39355D" w:rsidRPr="00C10C5F">
        <w:t>8 lõikes 2 asendatakse sõna „rahvatervise“ sõnadega „rahvastiku tervise“</w:t>
      </w:r>
      <w:r w:rsidRPr="00C10C5F">
        <w:t>;</w:t>
      </w:r>
    </w:p>
    <w:p w14:paraId="6214E6BD" w14:textId="77777777" w:rsidR="00C10C5F" w:rsidRPr="00C10C5F" w:rsidRDefault="00C10C5F" w:rsidP="00712FCB">
      <w:pPr>
        <w:spacing w:after="0" w:line="240" w:lineRule="auto"/>
        <w:ind w:left="0" w:right="0" w:firstLine="0"/>
      </w:pPr>
    </w:p>
    <w:p w14:paraId="4B038F5B" w14:textId="1FF081B8" w:rsidR="00E67777" w:rsidRDefault="00C10C5F" w:rsidP="00712FCB">
      <w:pPr>
        <w:spacing w:after="0" w:line="240" w:lineRule="auto"/>
        <w:ind w:left="0" w:right="0" w:firstLine="0"/>
      </w:pPr>
      <w:r w:rsidRPr="00C10C5F">
        <w:rPr>
          <w:b/>
        </w:rPr>
        <w:t>2)</w:t>
      </w:r>
      <w:r w:rsidRPr="00C10C5F">
        <w:t xml:space="preserve"> paragrahvi 135 lõikes 2 asendatakse sõnad „rahva tervisele“ sõnadega „rahvastiku tervisele“.</w:t>
      </w:r>
      <w:r w:rsidR="7F39355D">
        <w:t xml:space="preserve"> </w:t>
      </w:r>
    </w:p>
    <w:p w14:paraId="086BD683" w14:textId="2C111431" w:rsidR="0065094B" w:rsidRDefault="0065094B" w:rsidP="00712FCB">
      <w:pPr>
        <w:spacing w:after="0" w:line="240" w:lineRule="auto"/>
        <w:ind w:left="0" w:right="0" w:firstLine="0"/>
      </w:pPr>
    </w:p>
    <w:p w14:paraId="264062E9" w14:textId="201CDEF4" w:rsidR="0065094B" w:rsidRPr="000763A3" w:rsidRDefault="0065094B" w:rsidP="00712FCB">
      <w:pPr>
        <w:spacing w:after="0" w:line="240" w:lineRule="auto"/>
        <w:ind w:left="0" w:right="0" w:firstLine="0"/>
        <w:rPr>
          <w:b/>
        </w:rPr>
      </w:pPr>
      <w:r w:rsidRPr="000763A3">
        <w:rPr>
          <w:b/>
        </w:rPr>
        <w:t xml:space="preserve">§ </w:t>
      </w:r>
      <w:r w:rsidR="00F31BAB">
        <w:rPr>
          <w:b/>
        </w:rPr>
        <w:t>42</w:t>
      </w:r>
      <w:r w:rsidR="0008125C">
        <w:rPr>
          <w:b/>
        </w:rPr>
        <w:t>.</w:t>
      </w:r>
      <w:r w:rsidR="000763A3" w:rsidRPr="000763A3">
        <w:rPr>
          <w:b/>
        </w:rPr>
        <w:t xml:space="preserve"> Erakooliseaduse muutmine</w:t>
      </w:r>
    </w:p>
    <w:p w14:paraId="59C33354" w14:textId="3094F496" w:rsidR="000763A3" w:rsidRDefault="000763A3" w:rsidP="00712FCB">
      <w:pPr>
        <w:spacing w:after="0" w:line="240" w:lineRule="auto"/>
        <w:ind w:left="0" w:right="0" w:firstLine="0"/>
      </w:pPr>
    </w:p>
    <w:p w14:paraId="554BDD8C" w14:textId="0C9CADC3" w:rsidR="000763A3" w:rsidRDefault="000763A3" w:rsidP="00712FCB">
      <w:pPr>
        <w:spacing w:after="0" w:line="240" w:lineRule="auto"/>
        <w:ind w:left="0" w:right="0" w:firstLine="0"/>
      </w:pPr>
      <w:r>
        <w:t xml:space="preserve">Erakooliseaduse </w:t>
      </w:r>
      <w:r w:rsidR="00E87412">
        <w:t>§ 23 täiendatakse lõikega 3 järgmises sõnastuses:</w:t>
      </w:r>
    </w:p>
    <w:p w14:paraId="5F676488" w14:textId="1C888CA0" w:rsidR="000763A3" w:rsidRDefault="000763A3" w:rsidP="00712FCB">
      <w:pPr>
        <w:spacing w:after="0" w:line="240" w:lineRule="auto"/>
        <w:ind w:left="0" w:right="0" w:firstLine="0"/>
      </w:pPr>
    </w:p>
    <w:p w14:paraId="5884AA94" w14:textId="0DCDADEB" w:rsidR="000763A3" w:rsidRDefault="000763A3" w:rsidP="00712FCB">
      <w:pPr>
        <w:spacing w:after="0" w:line="240" w:lineRule="auto"/>
        <w:ind w:left="0" w:right="0" w:firstLine="0"/>
      </w:pPr>
      <w:r>
        <w:t xml:space="preserve">„(3) </w:t>
      </w:r>
      <w:r>
        <w:rPr>
          <w:rStyle w:val="normaltextrun"/>
          <w:shd w:val="clear" w:color="auto" w:fill="FFFFFF"/>
        </w:rPr>
        <w:t xml:space="preserve">Riiklikku järelevalvet </w:t>
      </w:r>
      <w:r w:rsidR="00E87412">
        <w:rPr>
          <w:rStyle w:val="normaltextrun"/>
          <w:shd w:val="clear" w:color="auto" w:fill="FFFFFF"/>
        </w:rPr>
        <w:t>koolieelse lasteasutuse</w:t>
      </w:r>
      <w:r w:rsidR="00D65F7B">
        <w:rPr>
          <w:rStyle w:val="normaltextrun"/>
          <w:shd w:val="clear" w:color="auto" w:fill="FFFFFF"/>
        </w:rPr>
        <w:t xml:space="preserve"> </w:t>
      </w:r>
      <w:r>
        <w:rPr>
          <w:rStyle w:val="normaltextrun"/>
          <w:shd w:val="clear" w:color="auto" w:fill="FFFFFF"/>
        </w:rPr>
        <w:t xml:space="preserve">seaduse </w:t>
      </w:r>
      <w:r w:rsidR="00E87412">
        <w:rPr>
          <w:rStyle w:val="normaltextrun"/>
          <w:shd w:val="clear" w:color="auto" w:fill="FFFFFF"/>
        </w:rPr>
        <w:t>§ 16</w:t>
      </w:r>
      <w:r w:rsidR="00E87412">
        <w:rPr>
          <w:rStyle w:val="normaltextrun"/>
          <w:shd w:val="clear" w:color="auto" w:fill="FFFFFF"/>
          <w:vertAlign w:val="superscript"/>
        </w:rPr>
        <w:t>2</w:t>
      </w:r>
      <w:r w:rsidR="00E87412">
        <w:rPr>
          <w:rStyle w:val="normaltextrun"/>
          <w:shd w:val="clear" w:color="auto" w:fill="FFFFFF"/>
        </w:rPr>
        <w:t xml:space="preserve"> ja selle </w:t>
      </w:r>
      <w:r>
        <w:rPr>
          <w:rStyle w:val="normaltextrun"/>
          <w:shd w:val="clear" w:color="auto" w:fill="FFFFFF"/>
        </w:rPr>
        <w:t xml:space="preserve">alusel kehtestatud </w:t>
      </w:r>
      <w:commentRangeStart w:id="240"/>
      <w:r w:rsidR="00D65F7B">
        <w:rPr>
          <w:rStyle w:val="normaltextrun"/>
          <w:shd w:val="clear" w:color="auto" w:fill="FFFFFF"/>
        </w:rPr>
        <w:t>elu</w:t>
      </w:r>
      <w:r>
        <w:rPr>
          <w:rStyle w:val="normaltextrun"/>
          <w:shd w:val="clear" w:color="auto" w:fill="FFFFFF"/>
        </w:rPr>
        <w:t xml:space="preserve">keskkonna </w:t>
      </w:r>
      <w:commentRangeEnd w:id="240"/>
      <w:r w:rsidR="00BC5F5C">
        <w:rPr>
          <w:rStyle w:val="Kommentaariviide"/>
        </w:rPr>
        <w:commentReference w:id="240"/>
      </w:r>
      <w:r>
        <w:rPr>
          <w:rStyle w:val="normaltextrun"/>
          <w:shd w:val="clear" w:color="auto" w:fill="FFFFFF"/>
        </w:rPr>
        <w:t xml:space="preserve">nõuete </w:t>
      </w:r>
      <w:r w:rsidR="00E87412">
        <w:rPr>
          <w:rStyle w:val="normaltextrun"/>
          <w:shd w:val="clear" w:color="auto" w:fill="FFFFFF"/>
        </w:rPr>
        <w:t>ning põhikooli-ja gümnaasiumiseaduse §</w:t>
      </w:r>
      <w:r w:rsidR="00C60EB5">
        <w:rPr>
          <w:rStyle w:val="normaltextrun"/>
          <w:shd w:val="clear" w:color="auto" w:fill="FFFFFF"/>
        </w:rPr>
        <w:t>-de</w:t>
      </w:r>
      <w:r w:rsidR="00E87412">
        <w:rPr>
          <w:rStyle w:val="normaltextrun"/>
          <w:shd w:val="clear" w:color="auto" w:fill="FFFFFF"/>
        </w:rPr>
        <w:t xml:space="preserve"> 19</w:t>
      </w:r>
      <w:r w:rsidR="00F00717">
        <w:rPr>
          <w:rStyle w:val="normaltextrun"/>
          <w:shd w:val="clear" w:color="auto" w:fill="FFFFFF"/>
        </w:rPr>
        <w:t xml:space="preserve"> ja 39</w:t>
      </w:r>
      <w:r w:rsidR="00E87412">
        <w:rPr>
          <w:rStyle w:val="normaltextrun"/>
          <w:shd w:val="clear" w:color="auto" w:fill="FFFFFF"/>
        </w:rPr>
        <w:t xml:space="preserve"> </w:t>
      </w:r>
      <w:r w:rsidR="00F00717">
        <w:rPr>
          <w:rStyle w:val="normaltextrun"/>
          <w:shd w:val="clear" w:color="auto" w:fill="FFFFFF"/>
        </w:rPr>
        <w:t>ning</w:t>
      </w:r>
      <w:r w:rsidR="00E87412">
        <w:rPr>
          <w:rStyle w:val="normaltextrun"/>
          <w:shd w:val="clear" w:color="auto" w:fill="FFFFFF"/>
        </w:rPr>
        <w:t xml:space="preserve"> </w:t>
      </w:r>
      <w:r w:rsidR="00F00717">
        <w:rPr>
          <w:rStyle w:val="normaltextrun"/>
          <w:shd w:val="clear" w:color="auto" w:fill="FFFFFF"/>
        </w:rPr>
        <w:t>nende</w:t>
      </w:r>
      <w:r w:rsidR="00E87412">
        <w:rPr>
          <w:rStyle w:val="normaltextrun"/>
          <w:shd w:val="clear" w:color="auto" w:fill="FFFFFF"/>
        </w:rPr>
        <w:t xml:space="preserve"> alusel kehtestatud õppe</w:t>
      </w:r>
      <w:r w:rsidR="00C60EB5">
        <w:rPr>
          <w:rStyle w:val="normaltextrun"/>
          <w:shd w:val="clear" w:color="auto" w:fill="FFFFFF"/>
        </w:rPr>
        <w:t xml:space="preserve">- ja </w:t>
      </w:r>
      <w:commentRangeStart w:id="241"/>
      <w:r w:rsidR="00C60EB5">
        <w:rPr>
          <w:rStyle w:val="normaltextrun"/>
          <w:shd w:val="clear" w:color="auto" w:fill="FFFFFF"/>
        </w:rPr>
        <w:t>elu</w:t>
      </w:r>
      <w:r w:rsidR="00E87412">
        <w:rPr>
          <w:rStyle w:val="normaltextrun"/>
          <w:shd w:val="clear" w:color="auto" w:fill="FFFFFF"/>
        </w:rPr>
        <w:t>keskkonna</w:t>
      </w:r>
      <w:commentRangeEnd w:id="241"/>
      <w:r w:rsidR="00BC5F5C">
        <w:rPr>
          <w:rStyle w:val="Kommentaariviide"/>
        </w:rPr>
        <w:commentReference w:id="241"/>
      </w:r>
      <w:r w:rsidR="00E87412">
        <w:rPr>
          <w:rStyle w:val="normaltextrun"/>
          <w:shd w:val="clear" w:color="auto" w:fill="FFFFFF"/>
        </w:rPr>
        <w:t xml:space="preserve"> nõuete </w:t>
      </w:r>
      <w:r w:rsidR="00F6157A">
        <w:rPr>
          <w:rStyle w:val="normaltextrun"/>
          <w:shd w:val="clear" w:color="auto" w:fill="FFFFFF"/>
        </w:rPr>
        <w:t xml:space="preserve">täitmise </w:t>
      </w:r>
      <w:r>
        <w:rPr>
          <w:rStyle w:val="normaltextrun"/>
          <w:shd w:val="clear" w:color="auto" w:fill="FFFFFF"/>
        </w:rPr>
        <w:t>üle teostab Terviseamet korrakaitseseaduses sätestatud tingimustel ja korras</w:t>
      </w:r>
      <w:r>
        <w:t>.</w:t>
      </w:r>
      <w:r w:rsidR="00D65F7B">
        <w:t>“.</w:t>
      </w:r>
    </w:p>
    <w:p w14:paraId="70EC48CF" w14:textId="77777777" w:rsidR="00E67777" w:rsidRDefault="00E23A95" w:rsidP="00712FCB">
      <w:pPr>
        <w:spacing w:after="0" w:line="240" w:lineRule="auto"/>
        <w:ind w:left="0" w:right="0" w:firstLine="0"/>
        <w:jc w:val="left"/>
      </w:pPr>
      <w:r>
        <w:rPr>
          <w:b/>
        </w:rPr>
        <w:t xml:space="preserve"> </w:t>
      </w:r>
    </w:p>
    <w:p w14:paraId="74517FBA" w14:textId="390B0969" w:rsidR="00E67777" w:rsidRPr="00D11B12" w:rsidRDefault="7F39355D" w:rsidP="00712FCB">
      <w:pPr>
        <w:pStyle w:val="Pealkiri2"/>
        <w:spacing w:after="0" w:line="240" w:lineRule="auto"/>
        <w:ind w:left="0" w:right="0" w:firstLine="0"/>
      </w:pPr>
      <w:r w:rsidRPr="00D11B12">
        <w:t>§ 4</w:t>
      </w:r>
      <w:r w:rsidR="00F5412D">
        <w:t>3</w:t>
      </w:r>
      <w:r w:rsidRPr="00D11B12">
        <w:t xml:space="preserve">. Euroopa Liidu kodaniku seaduse muutmine </w:t>
      </w:r>
    </w:p>
    <w:p w14:paraId="213EE5A7" w14:textId="77777777" w:rsidR="00E67777" w:rsidRPr="00D11B12" w:rsidRDefault="00E23A95" w:rsidP="00712FCB">
      <w:pPr>
        <w:spacing w:after="0" w:line="240" w:lineRule="auto"/>
        <w:ind w:left="0" w:right="0" w:firstLine="0"/>
        <w:jc w:val="left"/>
      </w:pPr>
      <w:r w:rsidRPr="00D11B12">
        <w:rPr>
          <w:b/>
        </w:rPr>
        <w:t xml:space="preserve"> </w:t>
      </w:r>
    </w:p>
    <w:p w14:paraId="596588F6" w14:textId="77777777" w:rsidR="00E67777" w:rsidRPr="00D11B12" w:rsidRDefault="7F39355D" w:rsidP="00712FCB">
      <w:pPr>
        <w:spacing w:after="0" w:line="240" w:lineRule="auto"/>
        <w:ind w:left="0" w:right="0" w:firstLine="0"/>
      </w:pPr>
      <w:bookmarkStart w:id="242" w:name="_Hlk147740791"/>
      <w:r w:rsidRPr="00D11B12">
        <w:t xml:space="preserve">Euroopa Liidu kodaniku seaduses tehakse järgmised muudatused: </w:t>
      </w:r>
      <w:bookmarkEnd w:id="242"/>
    </w:p>
    <w:p w14:paraId="5F7E921F" w14:textId="77777777" w:rsidR="00E67777" w:rsidRPr="00D11B12" w:rsidRDefault="00E23A95" w:rsidP="00712FCB">
      <w:pPr>
        <w:spacing w:after="0" w:line="240" w:lineRule="auto"/>
        <w:ind w:left="0" w:right="0" w:firstLine="0"/>
        <w:jc w:val="left"/>
      </w:pPr>
      <w:r w:rsidRPr="00D11B12">
        <w:t xml:space="preserve"> </w:t>
      </w:r>
    </w:p>
    <w:p w14:paraId="6D4CD703" w14:textId="0907AFB3" w:rsidR="00AD29B7" w:rsidRDefault="7F39355D" w:rsidP="00712FCB">
      <w:pPr>
        <w:spacing w:after="0" w:line="240" w:lineRule="auto"/>
        <w:ind w:left="0" w:right="0" w:firstLine="0"/>
        <w:rPr>
          <w:color w:val="auto"/>
        </w:rPr>
      </w:pPr>
      <w:r w:rsidRPr="00D11B12">
        <w:rPr>
          <w:b/>
          <w:bCs/>
          <w:color w:val="auto"/>
        </w:rPr>
        <w:t>1)</w:t>
      </w:r>
      <w:r w:rsidRPr="00D11B12">
        <w:rPr>
          <w:color w:val="auto"/>
        </w:rPr>
        <w:t xml:space="preserve"> paragrahvi 8 lõikes 1, § 11 lõikes 1,</w:t>
      </w:r>
      <w:r w:rsidR="00D11B12">
        <w:rPr>
          <w:color w:val="auto"/>
        </w:rPr>
        <w:t xml:space="preserve"> </w:t>
      </w:r>
      <w:r w:rsidRPr="00D11B12">
        <w:rPr>
          <w:color w:val="auto"/>
        </w:rPr>
        <w:t>§ 16 lõikes 1, § 26 lõike 1 punktis 4, § 31 lõike 1 punktis 2, § 34 lõike 1 punktis 2, § 52</w:t>
      </w:r>
      <w:r w:rsidRPr="00D11B12">
        <w:rPr>
          <w:color w:val="auto"/>
          <w:vertAlign w:val="superscript"/>
        </w:rPr>
        <w:t>3</w:t>
      </w:r>
      <w:r w:rsidRPr="00D11B12">
        <w:rPr>
          <w:color w:val="auto"/>
        </w:rPr>
        <w:t xml:space="preserve"> lõike 1 punktis 3, § 52</w:t>
      </w:r>
      <w:r w:rsidRPr="00D11B12">
        <w:rPr>
          <w:color w:val="auto"/>
          <w:vertAlign w:val="superscript"/>
        </w:rPr>
        <w:t>4</w:t>
      </w:r>
      <w:r w:rsidRPr="00D11B12">
        <w:rPr>
          <w:color w:val="auto"/>
        </w:rPr>
        <w:t xml:space="preserve"> lõikes 1, § 52</w:t>
      </w:r>
      <w:r w:rsidRPr="00D11B12">
        <w:rPr>
          <w:color w:val="auto"/>
          <w:vertAlign w:val="superscript"/>
        </w:rPr>
        <w:t>5</w:t>
      </w:r>
      <w:r w:rsidRPr="00D11B12">
        <w:rPr>
          <w:color w:val="auto"/>
        </w:rPr>
        <w:t xml:space="preserve"> lõikes 1 ja § 52</w:t>
      </w:r>
      <w:r w:rsidRPr="00D11B12">
        <w:rPr>
          <w:color w:val="auto"/>
          <w:vertAlign w:val="superscript"/>
        </w:rPr>
        <w:t>10</w:t>
      </w:r>
      <w:r w:rsidRPr="00D11B12">
        <w:rPr>
          <w:color w:val="auto"/>
        </w:rPr>
        <w:t xml:space="preserve"> lõikes 1 asendatakse sõna „rahvatervist“ sõnadega „rahvastiku tervist“;</w:t>
      </w:r>
      <w:r w:rsidRPr="7F39355D">
        <w:rPr>
          <w:color w:val="auto"/>
        </w:rPr>
        <w:t xml:space="preserve"> </w:t>
      </w:r>
    </w:p>
    <w:p w14:paraId="0F91612D" w14:textId="0DB4E7EE" w:rsidR="00D11B12" w:rsidRDefault="00D11B12" w:rsidP="00712FCB">
      <w:pPr>
        <w:spacing w:after="0" w:line="240" w:lineRule="auto"/>
        <w:ind w:left="0" w:right="0" w:firstLine="0"/>
        <w:rPr>
          <w:color w:val="auto"/>
        </w:rPr>
      </w:pPr>
    </w:p>
    <w:p w14:paraId="70323E72" w14:textId="47F094DC" w:rsidR="00D11B12" w:rsidRPr="009C6B9D" w:rsidRDefault="00D11B12" w:rsidP="00712FCB">
      <w:pPr>
        <w:spacing w:after="0" w:line="240" w:lineRule="auto"/>
        <w:ind w:left="0" w:right="0" w:firstLine="0"/>
        <w:rPr>
          <w:color w:val="auto"/>
        </w:rPr>
      </w:pPr>
      <w:r w:rsidRPr="00D11B12">
        <w:rPr>
          <w:b/>
          <w:color w:val="auto"/>
        </w:rPr>
        <w:t>2)</w:t>
      </w:r>
      <w:r>
        <w:rPr>
          <w:color w:val="auto"/>
        </w:rPr>
        <w:t xml:space="preserve"> </w:t>
      </w:r>
      <w:r w:rsidRPr="00D11B12">
        <w:rPr>
          <w:color w:val="auto"/>
        </w:rPr>
        <w:t>paragrahvi</w:t>
      </w:r>
      <w:r w:rsidR="0098343E">
        <w:rPr>
          <w:color w:val="auto"/>
        </w:rPr>
        <w:t xml:space="preserve"> </w:t>
      </w:r>
      <w:r w:rsidR="0098343E">
        <w:rPr>
          <w:color w:val="auto"/>
          <w:kern w:val="0"/>
          <w14:ligatures w14:val="none"/>
        </w:rPr>
        <w:t>10</w:t>
      </w:r>
      <w:r w:rsidR="0098343E">
        <w:rPr>
          <w:color w:val="auto"/>
          <w:kern w:val="0"/>
          <w:vertAlign w:val="superscript"/>
          <w14:ligatures w14:val="none"/>
        </w:rPr>
        <w:t>1</w:t>
      </w:r>
      <w:r w:rsidR="0098343E">
        <w:rPr>
          <w:color w:val="auto"/>
          <w:kern w:val="0"/>
          <w14:ligatures w14:val="none"/>
        </w:rPr>
        <w:t xml:space="preserve"> lõike 2 punktis 4 ja §</w:t>
      </w:r>
      <w:r w:rsidRPr="00D11B12">
        <w:rPr>
          <w:color w:val="auto"/>
        </w:rPr>
        <w:t xml:space="preserve"> 11</w:t>
      </w:r>
      <w:r w:rsidRPr="00D11B12">
        <w:rPr>
          <w:color w:val="auto"/>
          <w:vertAlign w:val="superscript"/>
        </w:rPr>
        <w:t>1</w:t>
      </w:r>
      <w:r w:rsidRPr="00D11B12">
        <w:rPr>
          <w:color w:val="auto"/>
        </w:rPr>
        <w:t xml:space="preserve"> lõike 2 punktis 4</w:t>
      </w:r>
      <w:r>
        <w:rPr>
          <w:color w:val="auto"/>
        </w:rPr>
        <w:t xml:space="preserve"> asendatakse</w:t>
      </w:r>
      <w:r w:rsidRPr="00D11B12">
        <w:rPr>
          <w:color w:val="auto"/>
        </w:rPr>
        <w:t xml:space="preserve"> sõna</w:t>
      </w:r>
      <w:r>
        <w:rPr>
          <w:color w:val="auto"/>
        </w:rPr>
        <w:t>d</w:t>
      </w:r>
      <w:r w:rsidRPr="00D11B12">
        <w:rPr>
          <w:color w:val="auto"/>
        </w:rPr>
        <w:t xml:space="preserve"> „rahva</w:t>
      </w:r>
      <w:r>
        <w:rPr>
          <w:color w:val="auto"/>
        </w:rPr>
        <w:t xml:space="preserve"> </w:t>
      </w:r>
      <w:r w:rsidRPr="00D11B12">
        <w:rPr>
          <w:color w:val="auto"/>
        </w:rPr>
        <w:t>tervis</w:t>
      </w:r>
      <w:r>
        <w:rPr>
          <w:color w:val="auto"/>
        </w:rPr>
        <w:t>ele</w:t>
      </w:r>
      <w:r w:rsidRPr="00D11B12">
        <w:rPr>
          <w:color w:val="auto"/>
        </w:rPr>
        <w:t>“ sõnadega „rahvastiku tervis</w:t>
      </w:r>
      <w:r>
        <w:rPr>
          <w:color w:val="auto"/>
        </w:rPr>
        <w:t>ele</w:t>
      </w:r>
      <w:r w:rsidRPr="00D11B12">
        <w:rPr>
          <w:color w:val="auto"/>
        </w:rPr>
        <w:t>“;</w:t>
      </w:r>
    </w:p>
    <w:p w14:paraId="37E1896C" w14:textId="77777777" w:rsidR="00AD29B7" w:rsidRPr="009C6B9D" w:rsidRDefault="00AD29B7" w:rsidP="00712FCB">
      <w:pPr>
        <w:spacing w:after="0" w:line="240" w:lineRule="auto"/>
        <w:ind w:left="0" w:right="0" w:firstLine="0"/>
        <w:jc w:val="left"/>
        <w:rPr>
          <w:color w:val="auto"/>
        </w:rPr>
      </w:pPr>
      <w:r w:rsidRPr="009C6B9D">
        <w:rPr>
          <w:color w:val="auto"/>
        </w:rPr>
        <w:t xml:space="preserve"> </w:t>
      </w:r>
    </w:p>
    <w:p w14:paraId="6261CD79" w14:textId="37846ABD" w:rsidR="00AD29B7" w:rsidRPr="009C6B9D" w:rsidRDefault="00D11B12" w:rsidP="00712FCB">
      <w:pPr>
        <w:spacing w:after="0" w:line="240" w:lineRule="auto"/>
        <w:ind w:left="0" w:right="0" w:firstLine="0"/>
        <w:rPr>
          <w:color w:val="auto"/>
        </w:rPr>
      </w:pPr>
      <w:r>
        <w:rPr>
          <w:b/>
          <w:bCs/>
          <w:color w:val="auto"/>
        </w:rPr>
        <w:t>3</w:t>
      </w:r>
      <w:r w:rsidR="7F39355D" w:rsidRPr="7F39355D">
        <w:rPr>
          <w:b/>
          <w:bCs/>
          <w:color w:val="auto"/>
        </w:rPr>
        <w:t>)</w:t>
      </w:r>
      <w:r w:rsidR="7F39355D" w:rsidRPr="7F39355D">
        <w:rPr>
          <w:color w:val="auto"/>
        </w:rPr>
        <w:t xml:space="preserve"> paragrahvi 52</w:t>
      </w:r>
      <w:r w:rsidR="7F39355D" w:rsidRPr="7F39355D">
        <w:rPr>
          <w:color w:val="auto"/>
          <w:vertAlign w:val="superscript"/>
        </w:rPr>
        <w:t>7</w:t>
      </w:r>
      <w:r w:rsidR="7F39355D" w:rsidRPr="7F39355D">
        <w:rPr>
          <w:color w:val="auto"/>
        </w:rPr>
        <w:t xml:space="preserve"> pealkirjas asendatakse sõna „rahvatervise“ sõnadega „rahvastiku tervise“;</w:t>
      </w:r>
    </w:p>
    <w:p w14:paraId="5D14819B" w14:textId="77777777" w:rsidR="00AD29B7" w:rsidRPr="009C6B9D" w:rsidRDefault="00AD29B7" w:rsidP="00712FCB">
      <w:pPr>
        <w:spacing w:after="0" w:line="240" w:lineRule="auto"/>
        <w:ind w:left="0" w:right="0" w:firstLine="0"/>
        <w:rPr>
          <w:color w:val="auto"/>
        </w:rPr>
      </w:pPr>
    </w:p>
    <w:p w14:paraId="76BD11AA" w14:textId="76018628" w:rsidR="00AD29B7" w:rsidRPr="009C6B9D" w:rsidRDefault="00D11B12" w:rsidP="00712FCB">
      <w:pPr>
        <w:spacing w:after="0" w:line="240" w:lineRule="auto"/>
        <w:ind w:left="0" w:right="0" w:firstLine="0"/>
        <w:rPr>
          <w:color w:val="auto"/>
        </w:rPr>
      </w:pPr>
      <w:r>
        <w:rPr>
          <w:b/>
          <w:bCs/>
          <w:color w:val="auto"/>
        </w:rPr>
        <w:lastRenderedPageBreak/>
        <w:t>4</w:t>
      </w:r>
      <w:r w:rsidR="7F39355D" w:rsidRPr="7F39355D">
        <w:rPr>
          <w:b/>
          <w:bCs/>
          <w:color w:val="auto"/>
        </w:rPr>
        <w:t>)</w:t>
      </w:r>
      <w:r w:rsidR="7F39355D" w:rsidRPr="7F39355D">
        <w:rPr>
          <w:color w:val="auto"/>
        </w:rPr>
        <w:t xml:space="preserve"> paragrahvi 52</w:t>
      </w:r>
      <w:r w:rsidR="7F39355D" w:rsidRPr="7F39355D">
        <w:rPr>
          <w:color w:val="auto"/>
          <w:vertAlign w:val="superscript"/>
        </w:rPr>
        <w:t>7</w:t>
      </w:r>
      <w:r w:rsidR="7F39355D" w:rsidRPr="7F39355D">
        <w:rPr>
          <w:color w:val="auto"/>
        </w:rPr>
        <w:t xml:space="preserve"> lõike 1 esimeses lauses asendatakse tekstiosa „teavitama Maailma Terviseorganisatsiooni kui rahvatervise rahvusvahelise tähtsusega hädaolukorrast, võib rahvatervise kaitseks“ tekstiosaga „Maailma Terviseorganisatsioonile teatama kui rahvastiku tervist ohustavast rahvusvahelise tähtsusega hädaolukorrast, võib rahvastiku tervise kaitseks“;</w:t>
      </w:r>
    </w:p>
    <w:p w14:paraId="4E5B9859" w14:textId="77777777" w:rsidR="00AD29B7" w:rsidRPr="009C6B9D" w:rsidRDefault="00AD29B7" w:rsidP="00712FCB">
      <w:pPr>
        <w:spacing w:after="0" w:line="240" w:lineRule="auto"/>
        <w:ind w:left="0" w:right="0" w:firstLine="0"/>
        <w:rPr>
          <w:color w:val="auto"/>
        </w:rPr>
      </w:pPr>
    </w:p>
    <w:p w14:paraId="2AF07642" w14:textId="6E046F62" w:rsidR="00AD29B7" w:rsidRPr="009C6B9D" w:rsidRDefault="00D11B12" w:rsidP="00712FCB">
      <w:pPr>
        <w:spacing w:after="0" w:line="240" w:lineRule="auto"/>
        <w:ind w:left="0" w:right="0" w:firstLine="0"/>
        <w:rPr>
          <w:color w:val="auto"/>
        </w:rPr>
      </w:pPr>
      <w:r>
        <w:rPr>
          <w:b/>
          <w:bCs/>
          <w:color w:val="auto"/>
        </w:rPr>
        <w:t>5</w:t>
      </w:r>
      <w:r w:rsidR="7F39355D" w:rsidRPr="7F39355D">
        <w:rPr>
          <w:b/>
          <w:bCs/>
          <w:color w:val="auto"/>
        </w:rPr>
        <w:t>)</w:t>
      </w:r>
      <w:r w:rsidR="7F39355D" w:rsidRPr="7F39355D">
        <w:rPr>
          <w:color w:val="auto"/>
        </w:rPr>
        <w:t xml:space="preserve"> paragrahvi 52</w:t>
      </w:r>
      <w:r w:rsidR="7F39355D" w:rsidRPr="7F39355D">
        <w:rPr>
          <w:color w:val="auto"/>
          <w:vertAlign w:val="superscript"/>
        </w:rPr>
        <w:t>7</w:t>
      </w:r>
      <w:r w:rsidR="7F39355D" w:rsidRPr="7F39355D">
        <w:rPr>
          <w:color w:val="auto"/>
        </w:rPr>
        <w:t xml:space="preserve"> lõikes 2 asendatakse tekstiosa „teavitama Maailma Terviseorganisatsiooni kui rahvatervise rahvusvahelise tähtsusega hädaolukorrast“ tekstiosaga „Maailma Terviseorganisatsioonile teatama kui rahvastiku tervist ohustavast rahvusvahelise tähtsusega hädaolukorrast“. </w:t>
      </w:r>
    </w:p>
    <w:p w14:paraId="3EE349D4" w14:textId="77777777" w:rsidR="00AD29B7" w:rsidRDefault="00AD29B7" w:rsidP="00712FCB">
      <w:pPr>
        <w:spacing w:after="0" w:line="240" w:lineRule="auto"/>
        <w:ind w:left="0" w:right="0" w:firstLine="0"/>
        <w:rPr>
          <w:b/>
        </w:rPr>
      </w:pPr>
    </w:p>
    <w:p w14:paraId="753BC391" w14:textId="4DCA078B" w:rsidR="0008557C" w:rsidRDefault="7F39355D" w:rsidP="00712FCB">
      <w:pPr>
        <w:pStyle w:val="Pealkiri2"/>
        <w:spacing w:after="0" w:line="240" w:lineRule="auto"/>
        <w:ind w:left="0" w:right="0" w:firstLine="0"/>
      </w:pPr>
      <w:r w:rsidRPr="00BF3BC5">
        <w:rPr>
          <w:highlight w:val="yellow"/>
        </w:rPr>
        <w:t>§ 4</w:t>
      </w:r>
      <w:r w:rsidR="00F5412D" w:rsidRPr="00BF3BC5">
        <w:rPr>
          <w:highlight w:val="yellow"/>
        </w:rPr>
        <w:t>4</w:t>
      </w:r>
      <w:r w:rsidRPr="00BF3BC5">
        <w:rPr>
          <w:highlight w:val="yellow"/>
        </w:rPr>
        <w:t>. Kemikaaliseaduse muutmine</w:t>
      </w:r>
    </w:p>
    <w:p w14:paraId="18D3413C" w14:textId="77777777" w:rsidR="002438E2" w:rsidRDefault="002438E2" w:rsidP="00712FCB">
      <w:pPr>
        <w:spacing w:after="0" w:line="240" w:lineRule="auto"/>
        <w:ind w:left="0" w:right="0" w:firstLine="0"/>
      </w:pPr>
    </w:p>
    <w:p w14:paraId="13FDF325" w14:textId="609F1D2B" w:rsidR="002438E2" w:rsidRDefault="7F39355D" w:rsidP="00712FCB">
      <w:pPr>
        <w:spacing w:after="0" w:line="240" w:lineRule="auto"/>
        <w:ind w:left="0" w:right="0" w:firstLine="0"/>
      </w:pPr>
      <w:r>
        <w:t>Kemikaaliseaduses tehakse järgmised muudatused:</w:t>
      </w:r>
    </w:p>
    <w:p w14:paraId="4E1AFBA3" w14:textId="03552B71" w:rsidR="004E4B46" w:rsidRDefault="004E4B46" w:rsidP="00712FCB">
      <w:pPr>
        <w:spacing w:after="0" w:line="240" w:lineRule="auto"/>
        <w:ind w:left="0" w:right="0" w:firstLine="0"/>
      </w:pPr>
    </w:p>
    <w:p w14:paraId="34245FDF" w14:textId="1D33A9DE" w:rsidR="00101688" w:rsidRPr="00743B60" w:rsidRDefault="7F39355D" w:rsidP="00712FCB">
      <w:pPr>
        <w:spacing w:after="0" w:line="240" w:lineRule="auto"/>
        <w:ind w:left="0" w:right="0" w:firstLine="0"/>
      </w:pPr>
      <w:r w:rsidRPr="7F39355D">
        <w:rPr>
          <w:b/>
          <w:bCs/>
        </w:rPr>
        <w:t xml:space="preserve">1) </w:t>
      </w:r>
      <w:r>
        <w:t>paragrahvi 6 lõige 1 muudetakse ja sõnastatakse järgmiselt:</w:t>
      </w:r>
    </w:p>
    <w:p w14:paraId="7718D641" w14:textId="77777777" w:rsidR="00101688" w:rsidRDefault="00101688" w:rsidP="00712FCB">
      <w:pPr>
        <w:spacing w:after="0" w:line="240" w:lineRule="auto"/>
        <w:ind w:left="0" w:right="0" w:firstLine="0"/>
        <w:rPr>
          <w:b/>
          <w:bCs/>
        </w:rPr>
      </w:pPr>
    </w:p>
    <w:p w14:paraId="7A6743E5" w14:textId="79561ED9" w:rsidR="002D2856" w:rsidRDefault="7F39355D" w:rsidP="00712FCB">
      <w:pPr>
        <w:spacing w:after="0" w:line="240" w:lineRule="auto"/>
        <w:ind w:left="0" w:right="0" w:firstLine="0"/>
      </w:pPr>
      <w:r>
        <w:t xml:space="preserve">„(1) Uuringuid tegevate laborite hea laboritava nõuetele vastavuse hindamise ja tõendamise asutus on Terviseamet (edaspidi </w:t>
      </w:r>
      <w:r w:rsidRPr="55D65A52">
        <w:rPr>
          <w:i/>
          <w:iCs/>
        </w:rPr>
        <w:t>hea laboritava kontrollasutus</w:t>
      </w:r>
      <w:r>
        <w:t>).“;</w:t>
      </w:r>
    </w:p>
    <w:p w14:paraId="3B9B1162" w14:textId="33DC70AD" w:rsidR="00FD4BBD" w:rsidRDefault="00FD4BBD" w:rsidP="00712FCB">
      <w:pPr>
        <w:spacing w:after="0" w:line="240" w:lineRule="auto"/>
        <w:ind w:left="0" w:right="0" w:firstLine="0"/>
      </w:pPr>
    </w:p>
    <w:p w14:paraId="3F4DD0C6" w14:textId="77EA73A6" w:rsidR="00FD4BBD" w:rsidRDefault="7F39355D" w:rsidP="00712FCB">
      <w:pPr>
        <w:pStyle w:val="Loendilik"/>
        <w:spacing w:after="0" w:line="240" w:lineRule="auto"/>
        <w:ind w:left="0" w:right="0" w:firstLine="0"/>
      </w:pPr>
      <w:r w:rsidRPr="7F39355D">
        <w:rPr>
          <w:b/>
          <w:bCs/>
        </w:rPr>
        <w:t>2)</w:t>
      </w:r>
      <w:r>
        <w:t xml:space="preserve"> paragrahvi 6 lõikest 2 jäetakse välja tekstiosa „Sotsiaalministeeriumi kaudu“;</w:t>
      </w:r>
    </w:p>
    <w:p w14:paraId="2D9FCA68" w14:textId="77777777" w:rsidR="00F16E7D" w:rsidRDefault="00F16E7D" w:rsidP="00712FCB">
      <w:pPr>
        <w:spacing w:after="0" w:line="240" w:lineRule="auto"/>
        <w:ind w:left="0" w:right="0" w:firstLine="0"/>
      </w:pPr>
    </w:p>
    <w:p w14:paraId="30400335" w14:textId="78639B37" w:rsidR="00F16E7D" w:rsidRDefault="7F39355D" w:rsidP="00712FCB">
      <w:pPr>
        <w:spacing w:after="0" w:line="240" w:lineRule="auto"/>
        <w:ind w:left="0" w:right="0" w:firstLine="0"/>
      </w:pPr>
      <w:r w:rsidRPr="7F39355D">
        <w:rPr>
          <w:b/>
          <w:bCs/>
        </w:rPr>
        <w:t>3)</w:t>
      </w:r>
      <w:r>
        <w:t xml:space="preserve"> paragrahvi 6 lõige 3 tunnistatakse kehtetuks;</w:t>
      </w:r>
    </w:p>
    <w:p w14:paraId="750ADDC3" w14:textId="77777777" w:rsidR="00D07F17" w:rsidRDefault="00D07F17" w:rsidP="00712FCB">
      <w:pPr>
        <w:spacing w:after="0" w:line="240" w:lineRule="auto"/>
        <w:ind w:left="0" w:right="0" w:firstLine="0"/>
      </w:pPr>
    </w:p>
    <w:p w14:paraId="2CC003E3" w14:textId="77777777" w:rsidR="00D07F17" w:rsidRDefault="00D07F17" w:rsidP="00712FCB">
      <w:pPr>
        <w:spacing w:after="0" w:line="240" w:lineRule="auto"/>
        <w:ind w:left="0" w:right="0" w:firstLine="0"/>
      </w:pPr>
      <w:r w:rsidRPr="00D07F17">
        <w:rPr>
          <w:b/>
          <w:bCs/>
        </w:rPr>
        <w:t>4)</w:t>
      </w:r>
      <w:r>
        <w:t xml:space="preserve"> paragrahvi 6 täiendatakse lõigetega 4 ja 5 järgmises sõnastuses: </w:t>
      </w:r>
    </w:p>
    <w:p w14:paraId="5D61E019" w14:textId="77777777" w:rsidR="00D07F17" w:rsidRDefault="00D07F17" w:rsidP="00712FCB">
      <w:pPr>
        <w:spacing w:after="0" w:line="240" w:lineRule="auto"/>
        <w:ind w:left="0" w:right="0" w:firstLine="0"/>
      </w:pPr>
    </w:p>
    <w:p w14:paraId="0EDF079C" w14:textId="5D7B38EF" w:rsidR="00D07F17" w:rsidRDefault="00DA282A" w:rsidP="00712FCB">
      <w:pPr>
        <w:spacing w:after="0" w:line="240" w:lineRule="auto"/>
        <w:ind w:left="0" w:right="0" w:firstLine="0"/>
      </w:pPr>
      <w:ins w:id="243" w:author="Merike Koppel JM" w:date="2024-03-26T12:10:00Z">
        <w:r>
          <w:t>„</w:t>
        </w:r>
      </w:ins>
      <w:r w:rsidR="00D07F17">
        <w:t xml:space="preserve">(4) Terviseameti tasu uuringut tegeva labori hea laboritava nõuetele vastavuse hindamise ja tõendamise </w:t>
      </w:r>
      <w:del w:id="244" w:author="Merike Koppel JM" w:date="2024-03-22T11:47:00Z">
        <w:r w:rsidR="00D07F17" w:rsidDel="003235B4">
          <w:delText xml:space="preserve">kohta </w:delText>
        </w:r>
      </w:del>
      <w:ins w:id="245" w:author="Merike Koppel JM" w:date="2024-03-22T11:47:00Z">
        <w:r w:rsidR="003235B4">
          <w:t xml:space="preserve">eest </w:t>
        </w:r>
      </w:ins>
      <w:r w:rsidR="00D07F17">
        <w:t>ei tohi olla suurem kui 15</w:t>
      </w:r>
      <w:r w:rsidR="00BC7756">
        <w:t xml:space="preserve"> </w:t>
      </w:r>
      <w:r w:rsidR="00D07F17">
        <w:t>000 eurot.</w:t>
      </w:r>
    </w:p>
    <w:p w14:paraId="1D33AE10" w14:textId="77777777" w:rsidR="00D07F17" w:rsidRDefault="00D07F17" w:rsidP="00712FCB">
      <w:pPr>
        <w:spacing w:after="0" w:line="240" w:lineRule="auto"/>
        <w:ind w:left="0" w:right="0" w:firstLine="0"/>
      </w:pPr>
    </w:p>
    <w:p w14:paraId="7D11496F" w14:textId="5F9EB6E9" w:rsidR="00D07F17" w:rsidRDefault="00D07F17" w:rsidP="00712FCB">
      <w:pPr>
        <w:spacing w:after="0" w:line="240" w:lineRule="auto"/>
        <w:ind w:left="0" w:right="0" w:firstLine="0"/>
      </w:pPr>
      <w:r>
        <w:t>(5) Terviseameti tasuliste teenuste osutamise korra ja hinnakirja kehtestab valdkonna eest vastutav minister määrusega, võttes aluseks teenuse osutamiseks vajalikud tööjõu-, materjali-, transpordi-, majutus- ja üldkulud</w:t>
      </w:r>
      <w:commentRangeStart w:id="246"/>
      <w:r>
        <w:t>.</w:t>
      </w:r>
      <w:ins w:id="247" w:author="Merike Koppel JM" w:date="2024-03-26T12:10:00Z">
        <w:r w:rsidR="00DA282A">
          <w:t>“;</w:t>
        </w:r>
      </w:ins>
      <w:commentRangeEnd w:id="246"/>
      <w:r w:rsidR="00702AE0">
        <w:rPr>
          <w:rStyle w:val="Kommentaariviide"/>
        </w:rPr>
        <w:commentReference w:id="246"/>
      </w:r>
    </w:p>
    <w:p w14:paraId="2AE04EE9" w14:textId="77777777" w:rsidR="009807B9" w:rsidRDefault="009807B9" w:rsidP="00712FCB">
      <w:pPr>
        <w:spacing w:after="0" w:line="240" w:lineRule="auto"/>
        <w:ind w:left="0" w:right="0" w:firstLine="0"/>
      </w:pPr>
    </w:p>
    <w:p w14:paraId="7B054802" w14:textId="38233059" w:rsidR="003C79E0" w:rsidRDefault="00D07F17" w:rsidP="00712FCB">
      <w:pPr>
        <w:spacing w:after="0" w:line="240" w:lineRule="auto"/>
        <w:ind w:left="0" w:right="0" w:firstLine="0"/>
      </w:pPr>
      <w:r>
        <w:rPr>
          <w:b/>
          <w:bCs/>
        </w:rPr>
        <w:t>5</w:t>
      </w:r>
      <w:r w:rsidR="7F39355D" w:rsidRPr="7F39355D">
        <w:rPr>
          <w:b/>
          <w:bCs/>
        </w:rPr>
        <w:t>)</w:t>
      </w:r>
      <w:r w:rsidR="7F39355D">
        <w:t xml:space="preserve"> paragrahvi 7 lõike 2 punktist 1 jäetakse välja tekstiosa „ning esitab Sotsiaalministeeriumile“;</w:t>
      </w:r>
    </w:p>
    <w:p w14:paraId="22AD9D49" w14:textId="77777777" w:rsidR="000D7850" w:rsidRDefault="000D7850" w:rsidP="00712FCB">
      <w:pPr>
        <w:spacing w:after="0" w:line="240" w:lineRule="auto"/>
        <w:ind w:left="0" w:right="0" w:firstLine="0"/>
      </w:pPr>
    </w:p>
    <w:p w14:paraId="2C1DD4A0" w14:textId="435581D6" w:rsidR="000D7850" w:rsidRDefault="00D07F17" w:rsidP="00712FCB">
      <w:pPr>
        <w:spacing w:after="0" w:line="240" w:lineRule="auto"/>
        <w:ind w:left="0" w:right="0" w:firstLine="0"/>
      </w:pPr>
      <w:r>
        <w:rPr>
          <w:b/>
          <w:bCs/>
        </w:rPr>
        <w:t>6</w:t>
      </w:r>
      <w:r w:rsidR="7F39355D" w:rsidRPr="7F39355D">
        <w:rPr>
          <w:b/>
          <w:bCs/>
        </w:rPr>
        <w:t>)</w:t>
      </w:r>
      <w:r w:rsidR="7F39355D">
        <w:t xml:space="preserve"> paragrahvi 7 lõike 2 punktid 5 ja 7 tunnistatakse kehtetuks;</w:t>
      </w:r>
    </w:p>
    <w:p w14:paraId="52B384BF" w14:textId="2A5B6B52" w:rsidR="0B7DF66F" w:rsidRDefault="0B7DF66F" w:rsidP="00712FCB">
      <w:pPr>
        <w:spacing w:after="0" w:line="240" w:lineRule="auto"/>
        <w:ind w:left="0" w:right="0" w:firstLine="0"/>
      </w:pPr>
    </w:p>
    <w:p w14:paraId="491D3344" w14:textId="0478A121" w:rsidR="00384316" w:rsidRDefault="00D07F17" w:rsidP="00712FCB">
      <w:pPr>
        <w:spacing w:after="0" w:line="240" w:lineRule="auto"/>
        <w:ind w:left="0" w:right="0" w:firstLine="0"/>
      </w:pPr>
      <w:r>
        <w:rPr>
          <w:b/>
          <w:bCs/>
        </w:rPr>
        <w:t>7</w:t>
      </w:r>
      <w:r w:rsidR="7F39355D" w:rsidRPr="7F39355D">
        <w:rPr>
          <w:b/>
          <w:bCs/>
        </w:rPr>
        <w:t>)</w:t>
      </w:r>
      <w:r w:rsidR="7F39355D">
        <w:t xml:space="preserve"> paragrahvi 7 lõiget 2 täiendatakse punktidega 10 ja 11 järgmises sõnastuses:</w:t>
      </w:r>
    </w:p>
    <w:p w14:paraId="1CFCFF7A" w14:textId="77777777" w:rsidR="00384316" w:rsidRDefault="00384316" w:rsidP="00712FCB">
      <w:pPr>
        <w:spacing w:after="0" w:line="240" w:lineRule="auto"/>
        <w:ind w:left="0" w:right="0" w:firstLine="0"/>
      </w:pPr>
    </w:p>
    <w:p w14:paraId="77A09643" w14:textId="4EF1B340" w:rsidR="00A664EB" w:rsidRDefault="7F39355D" w:rsidP="00712FCB">
      <w:pPr>
        <w:spacing w:after="0" w:line="240" w:lineRule="auto"/>
        <w:ind w:left="0" w:right="0" w:firstLine="0"/>
      </w:pPr>
      <w:r>
        <w:t>„10) annab huvitatud isikutele teavet hea laboritava nõuete kohta;</w:t>
      </w:r>
    </w:p>
    <w:p w14:paraId="5C243ABF" w14:textId="4263C486" w:rsidR="00724584" w:rsidRDefault="7F39355D" w:rsidP="00712FCB">
      <w:pPr>
        <w:spacing w:after="0" w:line="240" w:lineRule="auto"/>
        <w:ind w:left="0" w:right="0" w:firstLine="0"/>
      </w:pPr>
      <w:r>
        <w:t xml:space="preserve">11) esindab Eesti Vabariiki rahvusvahelistes institutsioonides ja organisatsioonides, mille töö </w:t>
      </w:r>
      <w:commentRangeStart w:id="248"/>
      <w:del w:id="249" w:author="Merike Koppel JM" w:date="2024-03-27T10:11:00Z">
        <w:r w:rsidDel="00240EEB">
          <w:delText xml:space="preserve">käsitleb </w:delText>
        </w:r>
      </w:del>
      <w:ins w:id="250" w:author="Merike Koppel JM" w:date="2024-03-27T10:11:00Z">
        <w:r w:rsidR="00240EEB">
          <w:t xml:space="preserve">on seotud </w:t>
        </w:r>
      </w:ins>
      <w:commentRangeEnd w:id="248"/>
      <w:ins w:id="251" w:author="Merike Koppel JM" w:date="2024-03-27T10:15:00Z">
        <w:r w:rsidR="006971F6">
          <w:rPr>
            <w:rStyle w:val="Kommentaariviide"/>
          </w:rPr>
          <w:commentReference w:id="248"/>
        </w:r>
      </w:ins>
      <w:r>
        <w:t>hea laboritava nõu</w:t>
      </w:r>
      <w:del w:id="252" w:author="Merike Koppel JM" w:date="2024-03-27T10:11:00Z">
        <w:r w:rsidDel="00240EEB">
          <w:delText>deid</w:delText>
        </w:r>
      </w:del>
      <w:ins w:id="253" w:author="Merike Koppel JM" w:date="2024-03-27T10:11:00Z">
        <w:r w:rsidR="00240EEB">
          <w:t>ete</w:t>
        </w:r>
      </w:ins>
      <w:r>
        <w:t xml:space="preserve"> ja neile vastavuse kontrolli</w:t>
      </w:r>
      <w:ins w:id="254" w:author="Merike Koppel JM" w:date="2024-03-27T10:11:00Z">
        <w:r w:rsidR="00240EEB">
          <w:t>ga</w:t>
        </w:r>
      </w:ins>
      <w:r>
        <w:t>.“.</w:t>
      </w:r>
    </w:p>
    <w:p w14:paraId="29CA3960" w14:textId="77777777" w:rsidR="00FB21CA" w:rsidRPr="006B789E" w:rsidRDefault="00FB21CA" w:rsidP="00712FCB">
      <w:pPr>
        <w:spacing w:after="0" w:line="240" w:lineRule="auto"/>
        <w:ind w:left="0" w:right="0" w:firstLine="0"/>
      </w:pPr>
    </w:p>
    <w:p w14:paraId="6A860BC9" w14:textId="586CE025" w:rsidR="00E67777" w:rsidRPr="00D11B12" w:rsidRDefault="7F39355D" w:rsidP="00712FCB">
      <w:pPr>
        <w:pStyle w:val="Pealkiri2"/>
        <w:spacing w:after="0" w:line="240" w:lineRule="auto"/>
        <w:ind w:left="0" w:right="0" w:firstLine="0"/>
      </w:pPr>
      <w:r w:rsidRPr="00D11B12">
        <w:t>§ 4</w:t>
      </w:r>
      <w:r w:rsidR="00F5412D">
        <w:t>5</w:t>
      </w:r>
      <w:r w:rsidRPr="00D11B12">
        <w:t xml:space="preserve">. Koolieelse lasteasutuse seaduse muutmine </w:t>
      </w:r>
    </w:p>
    <w:p w14:paraId="451D2A7E" w14:textId="77777777" w:rsidR="00E67777" w:rsidRPr="00370E1A" w:rsidRDefault="00E23A95" w:rsidP="00712FCB">
      <w:pPr>
        <w:spacing w:after="0" w:line="240" w:lineRule="auto"/>
        <w:ind w:left="0" w:right="0" w:firstLine="0"/>
        <w:jc w:val="left"/>
      </w:pPr>
      <w:r w:rsidRPr="00370E1A">
        <w:rPr>
          <w:b/>
        </w:rPr>
        <w:t xml:space="preserve"> </w:t>
      </w:r>
    </w:p>
    <w:p w14:paraId="0234E63B" w14:textId="77777777" w:rsidR="00E67777" w:rsidRPr="00716466" w:rsidRDefault="7F39355D" w:rsidP="00712FCB">
      <w:pPr>
        <w:spacing w:after="0" w:line="240" w:lineRule="auto"/>
        <w:ind w:left="0" w:right="0" w:firstLine="0"/>
      </w:pPr>
      <w:r w:rsidRPr="00716466">
        <w:t xml:space="preserve">Koolieelse lasteasutuse seaduses tehakse järgmised muudatused: </w:t>
      </w:r>
    </w:p>
    <w:p w14:paraId="59A56ADA" w14:textId="77777777" w:rsidR="00E67777" w:rsidRPr="00D11B12" w:rsidRDefault="00E23A95" w:rsidP="00712FCB">
      <w:pPr>
        <w:spacing w:after="0" w:line="240" w:lineRule="auto"/>
        <w:ind w:left="0" w:right="0" w:firstLine="0"/>
        <w:jc w:val="left"/>
      </w:pPr>
      <w:r w:rsidRPr="00316CA9">
        <w:t xml:space="preserve"> </w:t>
      </w:r>
    </w:p>
    <w:p w14:paraId="24D5ECAB" w14:textId="4CD0B301" w:rsidR="00E67777" w:rsidRPr="00D11B12" w:rsidRDefault="7F39355D" w:rsidP="00712FCB">
      <w:pPr>
        <w:spacing w:after="0" w:line="240" w:lineRule="auto"/>
        <w:ind w:left="0" w:right="0" w:firstLine="0"/>
      </w:pPr>
      <w:bookmarkStart w:id="255" w:name="_Hlk142651026"/>
      <w:r w:rsidRPr="00D11B12">
        <w:rPr>
          <w:b/>
          <w:bCs/>
        </w:rPr>
        <w:t>1)</w:t>
      </w:r>
      <w:r w:rsidRPr="00D11B12">
        <w:t xml:space="preserve"> paragrahvi 11 lõike 2 punkt 2 muudetakse ja sõnastatakse järgmiselt: </w:t>
      </w:r>
    </w:p>
    <w:p w14:paraId="03ACE597" w14:textId="77777777" w:rsidR="00E67777" w:rsidRPr="00D11B12" w:rsidRDefault="00E23A95" w:rsidP="00712FCB">
      <w:pPr>
        <w:spacing w:after="0" w:line="240" w:lineRule="auto"/>
        <w:ind w:left="0" w:right="0" w:firstLine="0"/>
        <w:jc w:val="left"/>
      </w:pPr>
      <w:r w:rsidRPr="00D11B12">
        <w:t xml:space="preserve"> </w:t>
      </w:r>
    </w:p>
    <w:p w14:paraId="67666C9F" w14:textId="46D2FC1B" w:rsidR="00E67777" w:rsidRPr="00D11B12" w:rsidRDefault="7F39355D" w:rsidP="00712FCB">
      <w:pPr>
        <w:spacing w:after="0" w:line="240" w:lineRule="auto"/>
        <w:ind w:left="0" w:right="0" w:firstLine="0"/>
      </w:pPr>
      <w:r w:rsidRPr="00D11B12">
        <w:lastRenderedPageBreak/>
        <w:t xml:space="preserve">„2) </w:t>
      </w:r>
      <w:commentRangeStart w:id="256"/>
      <w:r w:rsidRPr="00D11B12">
        <w:t>elukeskkond</w:t>
      </w:r>
      <w:commentRangeEnd w:id="256"/>
      <w:r w:rsidR="001B099B">
        <w:rPr>
          <w:rStyle w:val="Kommentaariviide"/>
        </w:rPr>
        <w:commentReference w:id="256"/>
      </w:r>
      <w:r w:rsidRPr="00D11B12">
        <w:rPr>
          <w:sz w:val="16"/>
          <w:szCs w:val="16"/>
        </w:rPr>
        <w:t>,</w:t>
      </w:r>
      <w:r w:rsidRPr="00D11B12">
        <w:t xml:space="preserve"> mis vastab </w:t>
      </w:r>
      <w:r w:rsidR="00D11B12">
        <w:t>käesoleva seaduse § 16</w:t>
      </w:r>
      <w:r w:rsidR="00D11B12" w:rsidRPr="00D11B12">
        <w:rPr>
          <w:vertAlign w:val="superscript"/>
        </w:rPr>
        <w:t>2</w:t>
      </w:r>
      <w:r w:rsidR="00D11B12">
        <w:t xml:space="preserve"> lõike 2 alusel </w:t>
      </w:r>
      <w:r w:rsidRPr="00D11B12">
        <w:t xml:space="preserve">kehtestatud nõuetele ja õigusaktidega kehtestatud tuleohutusnõuetele;“; </w:t>
      </w:r>
    </w:p>
    <w:p w14:paraId="06AC920D" w14:textId="77777777" w:rsidR="00E67777" w:rsidRPr="00370E1A" w:rsidRDefault="00E23A95" w:rsidP="00712FCB">
      <w:pPr>
        <w:spacing w:after="0" w:line="240" w:lineRule="auto"/>
        <w:ind w:left="0" w:right="0" w:firstLine="0"/>
        <w:jc w:val="left"/>
      </w:pPr>
      <w:r w:rsidRPr="00370E1A">
        <w:t xml:space="preserve"> </w:t>
      </w:r>
    </w:p>
    <w:p w14:paraId="5962801D" w14:textId="16AAAE7D" w:rsidR="00E67777" w:rsidRDefault="7F39355D" w:rsidP="00712FCB">
      <w:pPr>
        <w:spacing w:after="0" w:line="240" w:lineRule="auto"/>
        <w:ind w:left="0" w:right="0" w:firstLine="0"/>
      </w:pPr>
      <w:r w:rsidRPr="00716466">
        <w:rPr>
          <w:b/>
          <w:bCs/>
        </w:rPr>
        <w:t>2)</w:t>
      </w:r>
      <w:r w:rsidRPr="00716466">
        <w:t xml:space="preserve"> seadust täiendatakse §-ga 16</w:t>
      </w:r>
      <w:r w:rsidRPr="00716466">
        <w:rPr>
          <w:vertAlign w:val="superscript"/>
        </w:rPr>
        <w:t>2</w:t>
      </w:r>
      <w:r w:rsidRPr="00716466">
        <w:t xml:space="preserve"> järgmises sõnastuses:</w:t>
      </w:r>
      <w:r>
        <w:t xml:space="preserve"> </w:t>
      </w:r>
    </w:p>
    <w:bookmarkEnd w:id="255"/>
    <w:p w14:paraId="18E31A85" w14:textId="77777777" w:rsidR="00E67777" w:rsidRDefault="00E23A95" w:rsidP="00712FCB">
      <w:pPr>
        <w:spacing w:after="0" w:line="240" w:lineRule="auto"/>
        <w:ind w:left="0" w:right="0" w:firstLine="0"/>
        <w:jc w:val="left"/>
      </w:pPr>
      <w:r>
        <w:t xml:space="preserve"> </w:t>
      </w:r>
    </w:p>
    <w:p w14:paraId="2148653D" w14:textId="77777777" w:rsidR="00E67777" w:rsidRDefault="7F39355D" w:rsidP="00712FCB">
      <w:pPr>
        <w:pStyle w:val="Pealkiri2"/>
        <w:spacing w:after="0" w:line="240" w:lineRule="auto"/>
        <w:ind w:left="0" w:right="0" w:firstLine="0"/>
      </w:pPr>
      <w:r>
        <w:rPr>
          <w:b w:val="0"/>
        </w:rPr>
        <w:t>„</w:t>
      </w:r>
      <w:r>
        <w:t>§ 16</w:t>
      </w:r>
      <w:r w:rsidRPr="7F39355D">
        <w:rPr>
          <w:vertAlign w:val="superscript"/>
        </w:rPr>
        <w:t>2</w:t>
      </w:r>
      <w:r>
        <w:t xml:space="preserve">. </w:t>
      </w:r>
      <w:commentRangeStart w:id="257"/>
      <w:r>
        <w:t>Elukeskkonna</w:t>
      </w:r>
      <w:commentRangeEnd w:id="257"/>
      <w:r w:rsidR="001B099B">
        <w:rPr>
          <w:rStyle w:val="Kommentaariviide"/>
          <w:b w:val="0"/>
        </w:rPr>
        <w:commentReference w:id="257"/>
      </w:r>
      <w:r>
        <w:t xml:space="preserve"> nõuded </w:t>
      </w:r>
    </w:p>
    <w:p w14:paraId="74C6F25A" w14:textId="77777777" w:rsidR="00E67777" w:rsidRDefault="00E23A95" w:rsidP="00712FCB">
      <w:pPr>
        <w:spacing w:after="0" w:line="240" w:lineRule="auto"/>
        <w:ind w:left="0" w:right="0" w:firstLine="0"/>
        <w:jc w:val="left"/>
      </w:pPr>
      <w:r>
        <w:t xml:space="preserve"> </w:t>
      </w:r>
    </w:p>
    <w:p w14:paraId="229D96B5" w14:textId="59223080" w:rsidR="00E67777" w:rsidRDefault="7F39355D" w:rsidP="00712FCB">
      <w:pPr>
        <w:spacing w:after="0" w:line="240" w:lineRule="auto"/>
        <w:ind w:left="0" w:right="0" w:firstLine="0"/>
      </w:pPr>
      <w:r>
        <w:t xml:space="preserve">(1) </w:t>
      </w:r>
      <w:commentRangeStart w:id="258"/>
      <w:r>
        <w:t xml:space="preserve">Lasteasutuse elukeskkond </w:t>
      </w:r>
      <w:commentRangeEnd w:id="258"/>
      <w:r w:rsidR="001B099B">
        <w:rPr>
          <w:rStyle w:val="Kommentaariviide"/>
        </w:rPr>
        <w:commentReference w:id="258"/>
      </w:r>
      <w:r>
        <w:t xml:space="preserve">rahvatervishoiu seaduse tähenduses peab olema neis viibivate inimeste tervisele ohutu ja tervist toetav. </w:t>
      </w:r>
    </w:p>
    <w:p w14:paraId="3C0A1CDA" w14:textId="77777777" w:rsidR="00E67777" w:rsidRDefault="00E23A95" w:rsidP="00712FCB">
      <w:pPr>
        <w:spacing w:after="0" w:line="240" w:lineRule="auto"/>
        <w:ind w:left="0" w:right="0" w:firstLine="0"/>
        <w:jc w:val="left"/>
      </w:pPr>
      <w:r>
        <w:t xml:space="preserve"> </w:t>
      </w:r>
    </w:p>
    <w:p w14:paraId="3CA07E46" w14:textId="6A7E8AA4" w:rsidR="00E67777" w:rsidRDefault="7F39355D" w:rsidP="00712FCB">
      <w:pPr>
        <w:spacing w:after="0" w:line="240" w:lineRule="auto"/>
        <w:ind w:left="0" w:right="0" w:firstLine="0"/>
      </w:pPr>
      <w:r>
        <w:t xml:space="preserve">(2) Täpsemad nõuded lasteasutuse </w:t>
      </w:r>
      <w:commentRangeStart w:id="259"/>
      <w:r>
        <w:t>elukeskkonnale</w:t>
      </w:r>
      <w:commentRangeEnd w:id="259"/>
      <w:r w:rsidR="001D3BBE">
        <w:rPr>
          <w:rStyle w:val="Kommentaariviide"/>
        </w:rPr>
        <w:commentReference w:id="259"/>
      </w:r>
      <w:r>
        <w:t xml:space="preserve"> ning terviseriskide ohjamisele ja riskitegurite vähendamisele selles </w:t>
      </w:r>
      <w:commentRangeStart w:id="260"/>
      <w:r>
        <w:t>elukeskkonnas</w:t>
      </w:r>
      <w:commentRangeEnd w:id="260"/>
      <w:r w:rsidR="001D3BBE">
        <w:rPr>
          <w:rStyle w:val="Kommentaariviide"/>
        </w:rPr>
        <w:commentReference w:id="260"/>
      </w:r>
      <w:r>
        <w:t xml:space="preserve"> kehtestab Vabariigi Valitsus määrusega.“; </w:t>
      </w:r>
    </w:p>
    <w:p w14:paraId="77B42A28" w14:textId="77777777" w:rsidR="00E67777" w:rsidRDefault="00E23A95" w:rsidP="00712FCB">
      <w:pPr>
        <w:spacing w:after="0" w:line="240" w:lineRule="auto"/>
        <w:ind w:left="0" w:right="0" w:firstLine="0"/>
        <w:jc w:val="left"/>
      </w:pPr>
      <w:r>
        <w:t xml:space="preserve"> </w:t>
      </w:r>
    </w:p>
    <w:p w14:paraId="0B17C0DD" w14:textId="2C78B13D" w:rsidR="00E67777" w:rsidRDefault="7F39355D" w:rsidP="00712FCB">
      <w:pPr>
        <w:spacing w:after="0" w:line="240" w:lineRule="auto"/>
        <w:ind w:left="0" w:right="0" w:firstLine="0"/>
      </w:pPr>
      <w:r w:rsidRPr="7F39355D">
        <w:rPr>
          <w:b/>
          <w:bCs/>
        </w:rPr>
        <w:t>3)</w:t>
      </w:r>
      <w:r>
        <w:t xml:space="preserve"> paragrahvi 23 lõike 1 punkt 1 muudetakse ja sõnastatakse järgmiselt: </w:t>
      </w:r>
    </w:p>
    <w:p w14:paraId="439F3034" w14:textId="77777777" w:rsidR="00E67777" w:rsidRDefault="00E23A95" w:rsidP="00712FCB">
      <w:pPr>
        <w:spacing w:after="0" w:line="240" w:lineRule="auto"/>
        <w:ind w:left="0" w:right="0" w:firstLine="0"/>
        <w:jc w:val="left"/>
      </w:pPr>
      <w:r>
        <w:t xml:space="preserve"> </w:t>
      </w:r>
    </w:p>
    <w:p w14:paraId="595953EA" w14:textId="77777777" w:rsidR="00E67777" w:rsidRDefault="7F39355D" w:rsidP="00712FCB">
      <w:pPr>
        <w:spacing w:after="0" w:line="240" w:lineRule="auto"/>
        <w:ind w:left="0" w:right="0" w:firstLine="0"/>
      </w:pPr>
      <w:r>
        <w:t xml:space="preserve">„1) jälgib laste tervist ning informeerib lapse tervisehäirest vanemaid ja lapse arsti;“; </w:t>
      </w:r>
    </w:p>
    <w:p w14:paraId="2C3D5CA5" w14:textId="77777777" w:rsidR="00E67777" w:rsidRDefault="00E23A95" w:rsidP="00712FCB">
      <w:pPr>
        <w:spacing w:after="0" w:line="240" w:lineRule="auto"/>
        <w:ind w:left="0" w:right="0" w:firstLine="0"/>
        <w:jc w:val="left"/>
      </w:pPr>
      <w:r>
        <w:t xml:space="preserve"> </w:t>
      </w:r>
    </w:p>
    <w:p w14:paraId="420BA448" w14:textId="7FF96055" w:rsidR="00E67777" w:rsidRDefault="7F39355D" w:rsidP="00712FCB">
      <w:pPr>
        <w:spacing w:after="0" w:line="240" w:lineRule="auto"/>
        <w:ind w:left="0" w:right="0" w:firstLine="0"/>
      </w:pPr>
      <w:r w:rsidRPr="7F39355D">
        <w:rPr>
          <w:b/>
          <w:bCs/>
        </w:rPr>
        <w:t>4)</w:t>
      </w:r>
      <w:r>
        <w:t xml:space="preserve"> paragrahvi 23 lõike 1 punktid 2 ja 3 tunnistatakse kehtetuks; </w:t>
      </w:r>
    </w:p>
    <w:p w14:paraId="542568D6" w14:textId="3A33CEB5" w:rsidR="00E87412" w:rsidRDefault="00E87412" w:rsidP="00712FCB">
      <w:pPr>
        <w:spacing w:after="0" w:line="240" w:lineRule="auto"/>
        <w:ind w:left="0" w:right="0" w:firstLine="0"/>
        <w:jc w:val="left"/>
      </w:pPr>
    </w:p>
    <w:p w14:paraId="50003F4C" w14:textId="1399B628" w:rsidR="00E87412" w:rsidRDefault="00E87412" w:rsidP="00712FCB">
      <w:pPr>
        <w:spacing w:after="0" w:line="240" w:lineRule="auto"/>
        <w:ind w:left="0" w:right="0" w:firstLine="0"/>
        <w:jc w:val="left"/>
      </w:pPr>
      <w:r w:rsidRPr="00C60EB5">
        <w:rPr>
          <w:b/>
        </w:rPr>
        <w:t>5</w:t>
      </w:r>
      <w:r>
        <w:t xml:space="preserve">) paragrahvi 30 sissejuhatav lauseosa muudetakse ja sõnastatakse järgmiselt: </w:t>
      </w:r>
    </w:p>
    <w:p w14:paraId="03ABE96F" w14:textId="118F93D7" w:rsidR="00E87412" w:rsidRDefault="00E87412" w:rsidP="00712FCB">
      <w:pPr>
        <w:spacing w:after="0" w:line="240" w:lineRule="auto"/>
        <w:ind w:left="0" w:right="0" w:firstLine="0"/>
        <w:jc w:val="left"/>
      </w:pPr>
    </w:p>
    <w:p w14:paraId="708DBDFB" w14:textId="0571BAA9" w:rsidR="00E87412" w:rsidRDefault="00933DBF" w:rsidP="00712FCB">
      <w:pPr>
        <w:spacing w:after="0" w:line="240" w:lineRule="auto"/>
        <w:ind w:left="0" w:right="0" w:firstLine="0"/>
        <w:jc w:val="left"/>
      </w:pPr>
      <w:r>
        <w:t>„</w:t>
      </w:r>
      <w:r w:rsidR="00E87412">
        <w:t>Haldusjärelevalve läbiviijal on lisaks Vabariigi Valitsuse seaduse §-s 75</w:t>
      </w:r>
      <w:r w:rsidR="00E87412" w:rsidRPr="00C60EB5">
        <w:rPr>
          <w:vertAlign w:val="superscript"/>
        </w:rPr>
        <w:t>2</w:t>
      </w:r>
      <w:r w:rsidR="00E87412">
        <w:t xml:space="preserve"> sätestatud haldusjärelevalve meetmetele õigus:“;</w:t>
      </w:r>
    </w:p>
    <w:p w14:paraId="24CD2A44" w14:textId="15AB2E1E" w:rsidR="00E67777" w:rsidRPr="007A021C" w:rsidRDefault="00E67777" w:rsidP="00712FCB">
      <w:pPr>
        <w:spacing w:after="0" w:line="240" w:lineRule="auto"/>
        <w:ind w:left="0" w:right="0" w:firstLine="0"/>
      </w:pPr>
    </w:p>
    <w:p w14:paraId="2A6149A7" w14:textId="2FDC07AD" w:rsidR="00E67777" w:rsidRPr="00C439FE" w:rsidRDefault="00E87412" w:rsidP="00712FCB">
      <w:pPr>
        <w:spacing w:after="0" w:line="240" w:lineRule="auto"/>
        <w:ind w:left="0" w:right="0" w:firstLine="0"/>
        <w:rPr>
          <w:color w:val="auto"/>
        </w:rPr>
      </w:pPr>
      <w:r w:rsidRPr="00511E84">
        <w:rPr>
          <w:b/>
          <w:bCs/>
          <w:color w:val="auto"/>
        </w:rPr>
        <w:t>6</w:t>
      </w:r>
      <w:r w:rsidR="7F39355D" w:rsidRPr="00511E84">
        <w:rPr>
          <w:b/>
          <w:bCs/>
          <w:color w:val="auto"/>
        </w:rPr>
        <w:t>)</w:t>
      </w:r>
      <w:r w:rsidR="7F39355D" w:rsidRPr="00511E84">
        <w:rPr>
          <w:color w:val="auto"/>
        </w:rPr>
        <w:t xml:space="preserve"> </w:t>
      </w:r>
      <w:r w:rsidR="00DD157A" w:rsidRPr="00511E84">
        <w:rPr>
          <w:color w:val="auto"/>
        </w:rPr>
        <w:t>seaduse 6.</w:t>
      </w:r>
      <w:r w:rsidR="00C0630D" w:rsidRPr="00511E84">
        <w:rPr>
          <w:color w:val="auto"/>
        </w:rPr>
        <w:t xml:space="preserve"> </w:t>
      </w:r>
      <w:r w:rsidR="00DD157A" w:rsidRPr="00511E84">
        <w:rPr>
          <w:color w:val="auto"/>
        </w:rPr>
        <w:t>peatükki täiendatakse</w:t>
      </w:r>
      <w:r w:rsidR="7F39355D" w:rsidRPr="00511E84">
        <w:rPr>
          <w:color w:val="auto"/>
        </w:rPr>
        <w:t xml:space="preserve"> §-ga 32</w:t>
      </w:r>
      <w:r w:rsidR="7F39355D" w:rsidRPr="00511E84">
        <w:rPr>
          <w:color w:val="auto"/>
          <w:vertAlign w:val="superscript"/>
        </w:rPr>
        <w:t>2</w:t>
      </w:r>
      <w:r w:rsidR="7F39355D" w:rsidRPr="00511E84">
        <w:rPr>
          <w:color w:val="auto"/>
        </w:rPr>
        <w:t xml:space="preserve"> järgmises sõnastuses:</w:t>
      </w:r>
      <w:r w:rsidR="7F39355D" w:rsidRPr="00C439FE">
        <w:rPr>
          <w:color w:val="auto"/>
        </w:rPr>
        <w:t xml:space="preserve"> </w:t>
      </w:r>
    </w:p>
    <w:p w14:paraId="44DE8547" w14:textId="77777777" w:rsidR="00E67777" w:rsidRPr="00C439FE" w:rsidRDefault="00E23A95" w:rsidP="00712FCB">
      <w:pPr>
        <w:spacing w:after="0" w:line="240" w:lineRule="auto"/>
        <w:ind w:left="0" w:right="0" w:firstLine="0"/>
        <w:jc w:val="left"/>
        <w:rPr>
          <w:color w:val="auto"/>
        </w:rPr>
      </w:pPr>
      <w:r w:rsidRPr="00C439FE">
        <w:rPr>
          <w:b/>
          <w:color w:val="auto"/>
        </w:rPr>
        <w:t xml:space="preserve"> </w:t>
      </w:r>
    </w:p>
    <w:p w14:paraId="3EE2CBDF" w14:textId="401E3DE8" w:rsidR="00E67777" w:rsidRPr="00C439FE" w:rsidRDefault="7F39355D" w:rsidP="00712FCB">
      <w:pPr>
        <w:pStyle w:val="Pealkiri2"/>
        <w:spacing w:after="0" w:line="240" w:lineRule="auto"/>
        <w:ind w:left="0" w:right="0" w:firstLine="0"/>
        <w:rPr>
          <w:color w:val="auto"/>
        </w:rPr>
      </w:pPr>
      <w:r w:rsidRPr="00C439FE">
        <w:rPr>
          <w:b w:val="0"/>
          <w:color w:val="auto"/>
        </w:rPr>
        <w:t>„</w:t>
      </w:r>
      <w:r w:rsidRPr="00C439FE">
        <w:rPr>
          <w:color w:val="auto"/>
        </w:rPr>
        <w:t>§ 32</w:t>
      </w:r>
      <w:r w:rsidRPr="00C439FE">
        <w:rPr>
          <w:color w:val="auto"/>
          <w:vertAlign w:val="superscript"/>
        </w:rPr>
        <w:t>2</w:t>
      </w:r>
      <w:r w:rsidRPr="00C439FE">
        <w:rPr>
          <w:color w:val="auto"/>
        </w:rPr>
        <w:t xml:space="preserve">. </w:t>
      </w:r>
      <w:r w:rsidR="00DD157A" w:rsidRPr="00C439FE">
        <w:rPr>
          <w:color w:val="auto"/>
        </w:rPr>
        <w:t xml:space="preserve">Haldusjärelevalve </w:t>
      </w:r>
      <w:commentRangeStart w:id="261"/>
      <w:r w:rsidR="00DD157A" w:rsidRPr="00C439FE">
        <w:rPr>
          <w:color w:val="auto"/>
        </w:rPr>
        <w:t>elukeskkonna</w:t>
      </w:r>
      <w:commentRangeEnd w:id="261"/>
      <w:r w:rsidR="00D06B49">
        <w:rPr>
          <w:rStyle w:val="Kommentaariviide"/>
          <w:b w:val="0"/>
        </w:rPr>
        <w:commentReference w:id="261"/>
      </w:r>
      <w:r w:rsidR="00DD157A" w:rsidRPr="00C439FE">
        <w:rPr>
          <w:color w:val="auto"/>
        </w:rPr>
        <w:t xml:space="preserve"> nõuete </w:t>
      </w:r>
      <w:r w:rsidR="007A021C" w:rsidRPr="00C439FE">
        <w:rPr>
          <w:color w:val="auto"/>
        </w:rPr>
        <w:t xml:space="preserve">täitmise </w:t>
      </w:r>
      <w:r w:rsidR="00DD157A" w:rsidRPr="00C439FE">
        <w:rPr>
          <w:color w:val="auto"/>
        </w:rPr>
        <w:t>üle</w:t>
      </w:r>
    </w:p>
    <w:p w14:paraId="2089D209" w14:textId="77777777" w:rsidR="00E67777" w:rsidRPr="00C439FE" w:rsidRDefault="00E23A95" w:rsidP="00712FCB">
      <w:pPr>
        <w:spacing w:after="0" w:line="240" w:lineRule="auto"/>
        <w:ind w:left="0" w:right="0" w:firstLine="0"/>
        <w:jc w:val="left"/>
        <w:rPr>
          <w:color w:val="auto"/>
        </w:rPr>
      </w:pPr>
      <w:r w:rsidRPr="00C439FE">
        <w:rPr>
          <w:b/>
          <w:color w:val="auto"/>
        </w:rPr>
        <w:t xml:space="preserve"> </w:t>
      </w:r>
    </w:p>
    <w:p w14:paraId="2B404635" w14:textId="1E1EF59F" w:rsidR="00716466" w:rsidRPr="00C439FE" w:rsidRDefault="0072593D" w:rsidP="00712FCB">
      <w:pPr>
        <w:spacing w:after="0" w:line="240" w:lineRule="auto"/>
        <w:ind w:left="0" w:right="0" w:firstLine="0"/>
        <w:rPr>
          <w:color w:val="auto"/>
        </w:rPr>
      </w:pPr>
      <w:commentRangeStart w:id="262"/>
      <w:r w:rsidRPr="0072593D">
        <w:rPr>
          <w:color w:val="auto"/>
        </w:rPr>
        <w:t>Haldusjärelevalvet käesoleva seaduse §-s 16</w:t>
      </w:r>
      <w:r w:rsidRPr="00CA28FF">
        <w:rPr>
          <w:color w:val="auto"/>
          <w:vertAlign w:val="superscript"/>
        </w:rPr>
        <w:t>2</w:t>
      </w:r>
      <w:r w:rsidRPr="0072593D">
        <w:rPr>
          <w:color w:val="auto"/>
        </w:rPr>
        <w:t xml:space="preserve"> ja selle alusel kehtestatud nõuete täitmise üle teostab vastavalt oma pädevusele Terviseamet</w:t>
      </w:r>
      <w:commentRangeEnd w:id="262"/>
      <w:r w:rsidR="001D3BBE">
        <w:rPr>
          <w:rStyle w:val="Kommentaariviide"/>
        </w:rPr>
        <w:commentReference w:id="262"/>
      </w:r>
      <w:r w:rsidRPr="0072593D">
        <w:rPr>
          <w:color w:val="auto"/>
        </w:rPr>
        <w:t>.</w:t>
      </w:r>
      <w:del w:id="263" w:author="Merike Koppel JM" w:date="2024-03-22T12:20:00Z">
        <w:r w:rsidRPr="0072593D" w:rsidDel="001D3BBE">
          <w:rPr>
            <w:color w:val="auto"/>
          </w:rPr>
          <w:delText xml:space="preserve"> </w:delText>
        </w:r>
      </w:del>
      <w:r w:rsidRPr="0072593D">
        <w:rPr>
          <w:color w:val="auto"/>
        </w:rPr>
        <w:t>“.</w:t>
      </w:r>
    </w:p>
    <w:p w14:paraId="57CAF251" w14:textId="6DA66832" w:rsidR="00E67777" w:rsidRDefault="00E67777" w:rsidP="00712FCB">
      <w:pPr>
        <w:spacing w:after="0" w:line="240" w:lineRule="auto"/>
        <w:ind w:left="0" w:right="0" w:firstLine="0"/>
        <w:jc w:val="left"/>
      </w:pPr>
    </w:p>
    <w:p w14:paraId="7BA089E8" w14:textId="593CF5FD" w:rsidR="00E67777" w:rsidRDefault="7F39355D" w:rsidP="00712FCB">
      <w:pPr>
        <w:spacing w:after="0" w:line="240" w:lineRule="auto"/>
        <w:ind w:left="0" w:right="0" w:firstLine="0"/>
      </w:pPr>
      <w:r w:rsidRPr="7F39355D">
        <w:rPr>
          <w:b/>
          <w:bCs/>
        </w:rPr>
        <w:t>§ 4</w:t>
      </w:r>
      <w:r w:rsidR="00F5412D">
        <w:rPr>
          <w:b/>
          <w:bCs/>
        </w:rPr>
        <w:t>6</w:t>
      </w:r>
      <w:r w:rsidRPr="7F39355D">
        <w:rPr>
          <w:b/>
          <w:bCs/>
        </w:rPr>
        <w:t xml:space="preserve">. Liiklusseaduse muutmine </w:t>
      </w:r>
    </w:p>
    <w:p w14:paraId="26D4A9AD" w14:textId="77777777" w:rsidR="00E67777" w:rsidRDefault="00E23A95" w:rsidP="00712FCB">
      <w:pPr>
        <w:spacing w:after="0" w:line="240" w:lineRule="auto"/>
        <w:ind w:left="0" w:right="0" w:firstLine="0"/>
        <w:jc w:val="left"/>
      </w:pPr>
      <w:r>
        <w:rPr>
          <w:b/>
        </w:rPr>
        <w:t xml:space="preserve"> </w:t>
      </w:r>
    </w:p>
    <w:p w14:paraId="48E51219" w14:textId="77777777" w:rsidR="00E67777" w:rsidRDefault="7F39355D" w:rsidP="00712FCB">
      <w:pPr>
        <w:spacing w:after="0" w:line="240" w:lineRule="auto"/>
        <w:ind w:left="0" w:right="0" w:firstLine="0"/>
      </w:pPr>
      <w:r>
        <w:t xml:space="preserve">Liiklusseaduse § 12 lõikes 1 asendatakse sõna „rahvatervise“ sõnaga „rahvatervishoiu“. </w:t>
      </w:r>
    </w:p>
    <w:p w14:paraId="28639C8F" w14:textId="77777777" w:rsidR="00E67777" w:rsidRDefault="00E23A95" w:rsidP="00712FCB">
      <w:pPr>
        <w:spacing w:after="0" w:line="240" w:lineRule="auto"/>
        <w:ind w:left="0" w:right="0" w:firstLine="0"/>
        <w:jc w:val="left"/>
      </w:pPr>
      <w:r>
        <w:rPr>
          <w:b/>
        </w:rPr>
        <w:t xml:space="preserve"> </w:t>
      </w:r>
    </w:p>
    <w:p w14:paraId="4398CB52" w14:textId="25170790" w:rsidR="00E67777" w:rsidRDefault="7F39355D" w:rsidP="00712FCB">
      <w:pPr>
        <w:pStyle w:val="Pealkiri2"/>
        <w:spacing w:after="0" w:line="240" w:lineRule="auto"/>
        <w:ind w:left="0" w:right="0" w:firstLine="0"/>
      </w:pPr>
      <w:r>
        <w:t>§ 4</w:t>
      </w:r>
      <w:r w:rsidR="0072600B">
        <w:t>7</w:t>
      </w:r>
      <w:r>
        <w:t xml:space="preserve">. Loomakaitseseaduse muutmine </w:t>
      </w:r>
    </w:p>
    <w:p w14:paraId="7AD2ECDF" w14:textId="77777777" w:rsidR="00E67777" w:rsidRDefault="00E23A95" w:rsidP="00712FCB">
      <w:pPr>
        <w:spacing w:after="0" w:line="240" w:lineRule="auto"/>
        <w:ind w:left="0" w:right="0" w:firstLine="0"/>
        <w:jc w:val="left"/>
      </w:pPr>
      <w:r>
        <w:rPr>
          <w:b/>
        </w:rPr>
        <w:t xml:space="preserve"> </w:t>
      </w:r>
    </w:p>
    <w:p w14:paraId="59ACFA20" w14:textId="6451005B" w:rsidR="00E67777" w:rsidRDefault="7F39355D" w:rsidP="00712FCB">
      <w:pPr>
        <w:spacing w:after="0" w:line="240" w:lineRule="auto"/>
        <w:ind w:left="0" w:right="0" w:firstLine="0"/>
      </w:pPr>
      <w:r>
        <w:t>Loomakaitseseaduse § 36 lõikes 9 asendatakse sõna „rahvatervise“ sõnadega „rahvastiku tervise“.</w:t>
      </w:r>
    </w:p>
    <w:p w14:paraId="77758215" w14:textId="77777777" w:rsidR="00E67777" w:rsidRDefault="00E23A95" w:rsidP="00712FCB">
      <w:pPr>
        <w:spacing w:after="0" w:line="240" w:lineRule="auto"/>
        <w:ind w:left="0" w:right="0" w:firstLine="0"/>
        <w:jc w:val="left"/>
      </w:pPr>
      <w:r>
        <w:rPr>
          <w:b/>
        </w:rPr>
        <w:t xml:space="preserve"> </w:t>
      </w:r>
    </w:p>
    <w:p w14:paraId="7DDF8C11" w14:textId="0FC107E3" w:rsidR="00E67777" w:rsidRDefault="7F39355D" w:rsidP="00712FCB">
      <w:pPr>
        <w:pStyle w:val="Pealkiri2"/>
        <w:spacing w:after="0" w:line="240" w:lineRule="auto"/>
        <w:ind w:left="0" w:right="0" w:firstLine="0"/>
      </w:pPr>
      <w:r>
        <w:t>§ 4</w:t>
      </w:r>
      <w:r w:rsidR="0072600B">
        <w:t>8</w:t>
      </w:r>
      <w:r>
        <w:t xml:space="preserve">. Majandustegevuse seadustiku üldosa seaduse muutmine </w:t>
      </w:r>
    </w:p>
    <w:p w14:paraId="1B6A7917" w14:textId="77777777" w:rsidR="00E67777" w:rsidRDefault="00E23A95" w:rsidP="00712FCB">
      <w:pPr>
        <w:spacing w:after="0" w:line="240" w:lineRule="auto"/>
        <w:ind w:left="0" w:right="0" w:firstLine="0"/>
        <w:jc w:val="left"/>
      </w:pPr>
      <w:r>
        <w:rPr>
          <w:b/>
        </w:rPr>
        <w:t xml:space="preserve"> </w:t>
      </w:r>
    </w:p>
    <w:p w14:paraId="643B41C0" w14:textId="77777777" w:rsidR="00E67777" w:rsidRDefault="7F39355D" w:rsidP="00712FCB">
      <w:pPr>
        <w:spacing w:after="0" w:line="240" w:lineRule="auto"/>
        <w:ind w:left="0" w:right="0" w:firstLine="0"/>
      </w:pPr>
      <w:r>
        <w:t xml:space="preserve">Majandustegevuse seadustiku üldosa seaduse § 22 lõikes 6 asendatakse sõna „rahvatervise“ sõnadega „rahvastiku tervise“. </w:t>
      </w:r>
    </w:p>
    <w:p w14:paraId="6E73657C" w14:textId="7C339B01" w:rsidR="00E67777" w:rsidRDefault="00E23A95" w:rsidP="00712FCB">
      <w:pPr>
        <w:spacing w:after="0" w:line="240" w:lineRule="auto"/>
        <w:ind w:left="0" w:right="0" w:firstLine="0"/>
        <w:jc w:val="left"/>
      </w:pPr>
      <w:r>
        <w:rPr>
          <w:b/>
        </w:rPr>
        <w:t xml:space="preserve"> </w:t>
      </w:r>
    </w:p>
    <w:p w14:paraId="24DF4571" w14:textId="6DEE82E7" w:rsidR="00E67777" w:rsidRDefault="7F39355D" w:rsidP="00712FCB">
      <w:pPr>
        <w:spacing w:after="0" w:line="240" w:lineRule="auto"/>
        <w:ind w:left="0" w:right="0" w:firstLine="0"/>
      </w:pPr>
      <w:r w:rsidRPr="7F39355D">
        <w:rPr>
          <w:b/>
          <w:bCs/>
        </w:rPr>
        <w:t>§ 4</w:t>
      </w:r>
      <w:r w:rsidR="0072600B">
        <w:rPr>
          <w:b/>
          <w:bCs/>
        </w:rPr>
        <w:t>9</w:t>
      </w:r>
      <w:r w:rsidRPr="7F39355D">
        <w:rPr>
          <w:b/>
          <w:bCs/>
        </w:rPr>
        <w:t xml:space="preserve">. Meretöö seaduse muutmine </w:t>
      </w:r>
    </w:p>
    <w:p w14:paraId="6ACB5E01" w14:textId="77777777" w:rsidR="00E67777" w:rsidRDefault="00E23A95" w:rsidP="00712FCB">
      <w:pPr>
        <w:spacing w:after="0" w:line="240" w:lineRule="auto"/>
        <w:ind w:left="0" w:right="0" w:firstLine="0"/>
        <w:jc w:val="left"/>
      </w:pPr>
      <w:r>
        <w:rPr>
          <w:b/>
        </w:rPr>
        <w:t xml:space="preserve"> </w:t>
      </w:r>
    </w:p>
    <w:p w14:paraId="59247769" w14:textId="771963D2" w:rsidR="00E67777" w:rsidRDefault="7F39355D" w:rsidP="00712FCB">
      <w:pPr>
        <w:spacing w:after="0" w:line="240" w:lineRule="auto"/>
        <w:ind w:left="0" w:right="0" w:firstLine="0"/>
      </w:pPr>
      <w:r>
        <w:t>Meretöö seaduse § 73 lõikes 2 asendatakse sõna „rahvatervise“ sõnaga „rahvatervishoiu“.</w:t>
      </w:r>
    </w:p>
    <w:p w14:paraId="167B3D2B" w14:textId="77777777" w:rsidR="00E67777" w:rsidRDefault="00E23A95" w:rsidP="00712FCB">
      <w:pPr>
        <w:spacing w:after="0" w:line="240" w:lineRule="auto"/>
        <w:ind w:left="0" w:right="0" w:firstLine="0"/>
        <w:jc w:val="left"/>
      </w:pPr>
      <w:r>
        <w:rPr>
          <w:b/>
        </w:rPr>
        <w:t xml:space="preserve"> </w:t>
      </w:r>
    </w:p>
    <w:p w14:paraId="09718B0B" w14:textId="709273E5" w:rsidR="00E67777" w:rsidRDefault="7F39355D" w:rsidP="00712FCB">
      <w:pPr>
        <w:spacing w:after="0" w:line="240" w:lineRule="auto"/>
        <w:ind w:left="0" w:right="0" w:firstLine="0"/>
      </w:pPr>
      <w:r w:rsidRPr="7F39355D">
        <w:rPr>
          <w:b/>
          <w:bCs/>
        </w:rPr>
        <w:lastRenderedPageBreak/>
        <w:t xml:space="preserve">§ </w:t>
      </w:r>
      <w:r w:rsidR="0072600B">
        <w:rPr>
          <w:b/>
          <w:bCs/>
        </w:rPr>
        <w:t>50</w:t>
      </w:r>
      <w:r w:rsidRPr="7F39355D">
        <w:rPr>
          <w:b/>
          <w:bCs/>
        </w:rPr>
        <w:t xml:space="preserve">. Mõõteseaduse muutmine </w:t>
      </w:r>
    </w:p>
    <w:p w14:paraId="2D91C94B" w14:textId="77777777" w:rsidR="00E67777" w:rsidRDefault="00E23A95" w:rsidP="00712FCB">
      <w:pPr>
        <w:spacing w:after="0" w:line="240" w:lineRule="auto"/>
        <w:ind w:left="0" w:right="0" w:firstLine="0"/>
        <w:jc w:val="left"/>
      </w:pPr>
      <w:r>
        <w:rPr>
          <w:b/>
        </w:rPr>
        <w:t xml:space="preserve"> </w:t>
      </w:r>
    </w:p>
    <w:p w14:paraId="278B5173" w14:textId="77777777" w:rsidR="00E67777" w:rsidRDefault="7F39355D" w:rsidP="00712FCB">
      <w:pPr>
        <w:spacing w:after="0" w:line="240" w:lineRule="auto"/>
        <w:ind w:left="0" w:right="0" w:firstLine="0"/>
      </w:pPr>
      <w:r>
        <w:t xml:space="preserve">Mõõteseaduse § 3 lõikes 1 asendatakse sõna „rahvatervise“ sõnaga „rahvatervishoiu“. </w:t>
      </w:r>
    </w:p>
    <w:p w14:paraId="0861120E" w14:textId="77777777" w:rsidR="00E67777" w:rsidRDefault="00E23A95" w:rsidP="00712FCB">
      <w:pPr>
        <w:spacing w:after="0" w:line="240" w:lineRule="auto"/>
        <w:ind w:left="0" w:right="0" w:firstLine="0"/>
        <w:jc w:val="left"/>
      </w:pPr>
      <w:r>
        <w:rPr>
          <w:b/>
        </w:rPr>
        <w:t xml:space="preserve"> </w:t>
      </w:r>
    </w:p>
    <w:p w14:paraId="61235FCE" w14:textId="6E37C4E5" w:rsidR="00E67777" w:rsidRDefault="7F39355D" w:rsidP="00712FCB">
      <w:pPr>
        <w:pStyle w:val="Pealkiri2"/>
        <w:spacing w:after="0" w:line="240" w:lineRule="auto"/>
        <w:ind w:left="0" w:right="0" w:firstLine="0"/>
      </w:pPr>
      <w:r>
        <w:t>§ 5</w:t>
      </w:r>
      <w:r w:rsidR="0008125C">
        <w:t>1</w:t>
      </w:r>
      <w:r>
        <w:t xml:space="preserve">. Nakkushaiguste ennetamise ja tõrje seaduse muutmine </w:t>
      </w:r>
    </w:p>
    <w:p w14:paraId="3723503E" w14:textId="77777777" w:rsidR="00E67777" w:rsidRDefault="00E23A95" w:rsidP="00712FCB">
      <w:pPr>
        <w:spacing w:after="0" w:line="240" w:lineRule="auto"/>
        <w:ind w:left="0" w:right="0" w:firstLine="0"/>
        <w:jc w:val="left"/>
      </w:pPr>
      <w:r>
        <w:rPr>
          <w:b/>
        </w:rPr>
        <w:t xml:space="preserve"> </w:t>
      </w:r>
    </w:p>
    <w:p w14:paraId="1B942F70" w14:textId="77777777" w:rsidR="00E67777" w:rsidRDefault="7F39355D" w:rsidP="00712FCB">
      <w:pPr>
        <w:spacing w:after="0" w:line="240" w:lineRule="auto"/>
        <w:ind w:left="0" w:right="0" w:firstLine="0"/>
      </w:pPr>
      <w:r>
        <w:t xml:space="preserve">Nakkushaiguste ennetamise ja tõrje seaduses tehakse järgmised muudatused: </w:t>
      </w:r>
    </w:p>
    <w:p w14:paraId="40345D64" w14:textId="77777777" w:rsidR="00E67777" w:rsidRDefault="00E23A95" w:rsidP="00712FCB">
      <w:pPr>
        <w:spacing w:after="0" w:line="240" w:lineRule="auto"/>
        <w:ind w:left="0" w:right="0" w:firstLine="0"/>
        <w:jc w:val="left"/>
      </w:pPr>
      <w:r>
        <w:t xml:space="preserve"> </w:t>
      </w:r>
    </w:p>
    <w:p w14:paraId="33B278F8" w14:textId="6A1FE3AB" w:rsidR="00E67777" w:rsidRDefault="7F39355D" w:rsidP="00712FCB">
      <w:pPr>
        <w:spacing w:after="0" w:line="240" w:lineRule="auto"/>
        <w:ind w:left="0" w:right="0" w:firstLine="0"/>
      </w:pPr>
      <w:r w:rsidRPr="7F39355D">
        <w:rPr>
          <w:b/>
          <w:bCs/>
        </w:rPr>
        <w:t>1)</w:t>
      </w:r>
      <w:r>
        <w:t xml:space="preserve"> paragrahvi 17 lõikest 1 jäetakse välja tekstiosa „täidab rahvatervise seaduses sätestatud ülesandeid ning“; </w:t>
      </w:r>
    </w:p>
    <w:p w14:paraId="17CCE92D" w14:textId="77777777" w:rsidR="00E67777" w:rsidRDefault="00E23A95" w:rsidP="00712FCB">
      <w:pPr>
        <w:spacing w:after="0" w:line="240" w:lineRule="auto"/>
        <w:ind w:left="0" w:right="0" w:firstLine="0"/>
        <w:jc w:val="left"/>
      </w:pPr>
      <w:r>
        <w:t xml:space="preserve"> </w:t>
      </w:r>
    </w:p>
    <w:p w14:paraId="2FAD70E6" w14:textId="77777777" w:rsidR="00157B84" w:rsidRDefault="7F39355D" w:rsidP="00712FCB">
      <w:pPr>
        <w:spacing w:after="0" w:line="240" w:lineRule="auto"/>
        <w:ind w:left="0" w:right="0" w:firstLine="0"/>
      </w:pPr>
      <w:r w:rsidRPr="7F39355D">
        <w:rPr>
          <w:b/>
          <w:bCs/>
        </w:rPr>
        <w:t>2)</w:t>
      </w:r>
      <w:r>
        <w:t xml:space="preserve"> paragrahvi 21 lõikes 8 asendatakse sõna „rahvatervist“ sõnadega „rahvastiku tervist“.</w:t>
      </w:r>
    </w:p>
    <w:p w14:paraId="300659D6" w14:textId="77777777" w:rsidR="00157B84" w:rsidRDefault="00157B84" w:rsidP="00712FCB">
      <w:pPr>
        <w:spacing w:after="0" w:line="240" w:lineRule="auto"/>
        <w:ind w:left="0" w:right="0" w:firstLine="0"/>
      </w:pPr>
    </w:p>
    <w:p w14:paraId="0B12FEB7" w14:textId="24176DB2" w:rsidR="00157B84" w:rsidRPr="00157B84" w:rsidRDefault="00157B84" w:rsidP="00712FCB">
      <w:pPr>
        <w:spacing w:after="0" w:line="240" w:lineRule="auto"/>
        <w:ind w:left="0" w:right="0" w:firstLine="0"/>
        <w:rPr>
          <w:rFonts w:eastAsiaTheme="minorHAnsi"/>
          <w:b/>
          <w:bCs/>
          <w:color w:val="auto"/>
          <w:kern w:val="0"/>
          <w:szCs w:val="24"/>
          <w:lang w:eastAsia="en-US"/>
          <w14:ligatures w14:val="none"/>
        </w:rPr>
      </w:pPr>
      <w:r w:rsidRPr="00BF3BC5">
        <w:rPr>
          <w:rFonts w:eastAsiaTheme="minorHAnsi"/>
          <w:b/>
          <w:bCs/>
          <w:color w:val="auto"/>
          <w:kern w:val="0"/>
          <w:szCs w:val="24"/>
          <w:highlight w:val="yellow"/>
          <w:lang w:eastAsia="en-US"/>
          <w14:ligatures w14:val="none"/>
        </w:rPr>
        <w:t>§ 5</w:t>
      </w:r>
      <w:r w:rsidR="006A1D83" w:rsidRPr="00BF3BC5">
        <w:rPr>
          <w:rFonts w:eastAsiaTheme="minorHAnsi"/>
          <w:b/>
          <w:bCs/>
          <w:color w:val="auto"/>
          <w:kern w:val="0"/>
          <w:szCs w:val="24"/>
          <w:highlight w:val="yellow"/>
          <w:lang w:eastAsia="en-US"/>
          <w14:ligatures w14:val="none"/>
        </w:rPr>
        <w:t>2</w:t>
      </w:r>
      <w:r w:rsidRPr="00BF3BC5">
        <w:rPr>
          <w:rFonts w:eastAsiaTheme="minorHAnsi"/>
          <w:b/>
          <w:bCs/>
          <w:color w:val="auto"/>
          <w:kern w:val="0"/>
          <w:szCs w:val="24"/>
          <w:highlight w:val="yellow"/>
          <w:lang w:eastAsia="en-US"/>
          <w14:ligatures w14:val="none"/>
        </w:rPr>
        <w:t>. Narkootiliste ja psühhotroopsete ainete ning nende lähteainete seaduse muutmine</w:t>
      </w:r>
      <w:r w:rsidRPr="00157B84">
        <w:rPr>
          <w:rFonts w:eastAsiaTheme="minorHAnsi"/>
          <w:b/>
          <w:bCs/>
          <w:color w:val="auto"/>
          <w:kern w:val="0"/>
          <w:szCs w:val="24"/>
          <w:lang w:eastAsia="en-US"/>
          <w14:ligatures w14:val="none"/>
        </w:rPr>
        <w:t xml:space="preserve"> </w:t>
      </w:r>
    </w:p>
    <w:p w14:paraId="5A8BF1DB"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72C27850" w14:textId="436D7E1D"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Narkootiliste ja psühhotroopsete ainete ning nende lähteainete seaduses tehakse järgmised muudatused: </w:t>
      </w:r>
    </w:p>
    <w:p w14:paraId="79CB73C2" w14:textId="77777777" w:rsidR="00482C61" w:rsidRDefault="00482C61" w:rsidP="00712FCB">
      <w:pPr>
        <w:spacing w:after="0" w:line="240" w:lineRule="auto"/>
        <w:ind w:left="0" w:right="0" w:firstLine="0"/>
        <w:rPr>
          <w:rFonts w:eastAsiaTheme="minorHAnsi"/>
          <w:b/>
          <w:bCs/>
          <w:color w:val="auto"/>
          <w:kern w:val="0"/>
          <w:szCs w:val="24"/>
          <w:lang w:eastAsia="en-US"/>
          <w14:ligatures w14:val="none"/>
        </w:rPr>
      </w:pPr>
    </w:p>
    <w:p w14:paraId="298E79FE" w14:textId="45CA37CC"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b/>
          <w:bCs/>
          <w:color w:val="auto"/>
          <w:kern w:val="0"/>
          <w:szCs w:val="24"/>
          <w:lang w:eastAsia="en-US"/>
          <w14:ligatures w14:val="none"/>
        </w:rPr>
        <w:t>1)</w:t>
      </w:r>
      <w:r w:rsidRPr="00157B84">
        <w:rPr>
          <w:rFonts w:eastAsiaTheme="minorHAnsi"/>
          <w:color w:val="auto"/>
          <w:kern w:val="0"/>
          <w:szCs w:val="24"/>
          <w:lang w:eastAsia="en-US"/>
          <w14:ligatures w14:val="none"/>
        </w:rPr>
        <w:t xml:space="preserve"> seaduses asendatakse läbivalt sõnad „kohalik omavalitsus“ sõnadega „kohaliku omavalitsuse üksus“ vastavas käändes; </w:t>
      </w:r>
    </w:p>
    <w:p w14:paraId="58DF840B" w14:textId="77777777" w:rsidR="00482C61" w:rsidRDefault="00482C61" w:rsidP="00712FCB">
      <w:pPr>
        <w:spacing w:after="0" w:line="240" w:lineRule="auto"/>
        <w:ind w:left="0" w:right="0" w:firstLine="0"/>
        <w:rPr>
          <w:rFonts w:eastAsiaTheme="minorHAnsi"/>
          <w:b/>
          <w:bCs/>
          <w:color w:val="auto"/>
          <w:kern w:val="0"/>
          <w:szCs w:val="24"/>
          <w:lang w:eastAsia="en-US"/>
          <w14:ligatures w14:val="none"/>
        </w:rPr>
      </w:pPr>
    </w:p>
    <w:p w14:paraId="59EAD286" w14:textId="0D24D3D7"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b/>
          <w:bCs/>
          <w:color w:val="auto"/>
          <w:kern w:val="0"/>
          <w:szCs w:val="24"/>
          <w:lang w:eastAsia="en-US"/>
          <w14:ligatures w14:val="none"/>
        </w:rPr>
        <w:t>2)</w:t>
      </w:r>
      <w:r w:rsidRPr="00157B84">
        <w:rPr>
          <w:rFonts w:eastAsiaTheme="minorHAnsi"/>
          <w:color w:val="auto"/>
          <w:kern w:val="0"/>
          <w:szCs w:val="24"/>
          <w:lang w:eastAsia="en-US"/>
          <w14:ligatures w14:val="none"/>
        </w:rPr>
        <w:t xml:space="preserve"> paragrahvi 2 punkt 1</w:t>
      </w:r>
      <w:r w:rsidRPr="00157B84">
        <w:rPr>
          <w:rFonts w:eastAsiaTheme="minorHAnsi"/>
          <w:color w:val="auto"/>
          <w:kern w:val="0"/>
          <w:szCs w:val="24"/>
          <w:vertAlign w:val="superscript"/>
          <w:lang w:eastAsia="en-US"/>
          <w14:ligatures w14:val="none"/>
        </w:rPr>
        <w:t>1</w:t>
      </w:r>
      <w:r w:rsidRPr="00157B84">
        <w:rPr>
          <w:rFonts w:eastAsiaTheme="minorHAnsi"/>
          <w:color w:val="auto"/>
          <w:kern w:val="0"/>
          <w:szCs w:val="24"/>
          <w:lang w:eastAsia="en-US"/>
          <w14:ligatures w14:val="none"/>
        </w:rPr>
        <w:t xml:space="preserve"> muudetakse ja sõnastatakse järgmiselt:</w:t>
      </w:r>
    </w:p>
    <w:p w14:paraId="61656612"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209B42F0" w14:textId="095E546A"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„1</w:t>
      </w:r>
      <w:r w:rsidRPr="00157B84">
        <w:rPr>
          <w:rFonts w:eastAsiaTheme="minorHAnsi"/>
          <w:color w:val="auto"/>
          <w:kern w:val="0"/>
          <w:szCs w:val="24"/>
          <w:vertAlign w:val="superscript"/>
          <w:lang w:eastAsia="en-US"/>
          <w14:ligatures w14:val="none"/>
        </w:rPr>
        <w:t>1</w:t>
      </w:r>
      <w:r w:rsidRPr="00157B84">
        <w:rPr>
          <w:rFonts w:eastAsiaTheme="minorHAnsi"/>
          <w:color w:val="auto"/>
          <w:kern w:val="0"/>
          <w:szCs w:val="24"/>
          <w:lang w:eastAsia="en-US"/>
          <w14:ligatures w14:val="none"/>
        </w:rPr>
        <w:t xml:space="preserve">) uus </w:t>
      </w:r>
      <w:proofErr w:type="spellStart"/>
      <w:r w:rsidRPr="00157B84">
        <w:rPr>
          <w:rFonts w:eastAsiaTheme="minorHAnsi"/>
          <w:color w:val="auto"/>
          <w:kern w:val="0"/>
          <w:szCs w:val="24"/>
          <w:lang w:eastAsia="en-US"/>
          <w14:ligatures w14:val="none"/>
        </w:rPr>
        <w:t>psühhoaktiivne</w:t>
      </w:r>
      <w:proofErr w:type="spellEnd"/>
      <w:r w:rsidRPr="00157B84">
        <w:rPr>
          <w:rFonts w:eastAsiaTheme="minorHAnsi"/>
          <w:color w:val="auto"/>
          <w:kern w:val="0"/>
          <w:szCs w:val="24"/>
          <w:lang w:eastAsia="en-US"/>
          <w14:ligatures w14:val="none"/>
        </w:rPr>
        <w:t xml:space="preserve"> aine </w:t>
      </w:r>
      <w:r w:rsidR="00FB6145">
        <w:rPr>
          <w:rFonts w:eastAsiaTheme="minorHAnsi"/>
          <w:color w:val="auto"/>
          <w:kern w:val="0"/>
          <w:szCs w:val="24"/>
          <w:lang w:eastAsia="en-US"/>
          <w14:ligatures w14:val="none"/>
        </w:rPr>
        <w:t>–</w:t>
      </w:r>
      <w:r w:rsidRPr="00157B84">
        <w:rPr>
          <w:rFonts w:eastAsiaTheme="minorHAnsi"/>
          <w:color w:val="auto"/>
          <w:kern w:val="0"/>
          <w:szCs w:val="24"/>
          <w:lang w:eastAsia="en-US"/>
          <w14:ligatures w14:val="none"/>
        </w:rPr>
        <w:t xml:space="preserve"> </w:t>
      </w:r>
      <w:proofErr w:type="spellStart"/>
      <w:r w:rsidRPr="00157B84">
        <w:rPr>
          <w:rFonts w:eastAsiaTheme="minorHAnsi"/>
          <w:color w:val="auto"/>
          <w:kern w:val="0"/>
          <w:szCs w:val="24"/>
          <w:lang w:eastAsia="en-US"/>
          <w14:ligatures w14:val="none"/>
        </w:rPr>
        <w:t>psühhoaktiivset</w:t>
      </w:r>
      <w:proofErr w:type="spellEnd"/>
      <w:r w:rsidRPr="00157B84">
        <w:rPr>
          <w:rFonts w:eastAsiaTheme="minorHAnsi"/>
          <w:color w:val="auto"/>
          <w:kern w:val="0"/>
          <w:szCs w:val="24"/>
          <w:lang w:eastAsia="en-US"/>
          <w14:ligatures w14:val="none"/>
        </w:rPr>
        <w:t xml:space="preserve"> toimet avaldav aine, mis ei ole kantud käesoleva seaduse § 3</w:t>
      </w:r>
      <w:r w:rsidRPr="00157B84">
        <w:rPr>
          <w:rFonts w:eastAsiaTheme="minorHAnsi"/>
          <w:color w:val="auto"/>
          <w:kern w:val="0"/>
          <w:szCs w:val="24"/>
          <w:vertAlign w:val="superscript"/>
          <w:lang w:eastAsia="en-US"/>
          <w14:ligatures w14:val="none"/>
        </w:rPr>
        <w:t>1</w:t>
      </w:r>
      <w:r w:rsidRPr="00157B84">
        <w:rPr>
          <w:rFonts w:eastAsiaTheme="minorHAnsi"/>
          <w:color w:val="auto"/>
          <w:kern w:val="0"/>
          <w:szCs w:val="24"/>
          <w:lang w:eastAsia="en-US"/>
          <w14:ligatures w14:val="none"/>
        </w:rPr>
        <w:t xml:space="preserve"> lõike 1 alusel kehtestatud nimekirja või ei kuulu nimekirjas loetletud ainete rühma, kuid </w:t>
      </w:r>
      <w:commentRangeStart w:id="264"/>
      <w:r w:rsidRPr="00157B84">
        <w:rPr>
          <w:rFonts w:eastAsiaTheme="minorHAnsi"/>
          <w:color w:val="auto"/>
          <w:kern w:val="0"/>
          <w:szCs w:val="24"/>
          <w:lang w:eastAsia="en-US"/>
          <w14:ligatures w14:val="none"/>
        </w:rPr>
        <w:t xml:space="preserve">võib </w:t>
      </w:r>
      <w:del w:id="265" w:author="Merike Koppel JM" w:date="2024-03-26T11:45:00Z">
        <w:r w:rsidRPr="00157B84" w:rsidDel="0097020E">
          <w:rPr>
            <w:rFonts w:eastAsiaTheme="minorHAnsi"/>
            <w:color w:val="auto"/>
            <w:kern w:val="0"/>
            <w:szCs w:val="24"/>
            <w:lang w:eastAsia="en-US"/>
            <w14:ligatures w14:val="none"/>
          </w:rPr>
          <w:delText>avald</w:delText>
        </w:r>
      </w:del>
      <w:ins w:id="266" w:author="Merike Koppel JM" w:date="2024-03-26T11:45:00Z">
        <w:r w:rsidR="0097020E">
          <w:rPr>
            <w:rFonts w:eastAsiaTheme="minorHAnsi"/>
            <w:color w:val="auto"/>
            <w:kern w:val="0"/>
            <w:szCs w:val="24"/>
            <w:lang w:eastAsia="en-US"/>
            <w14:ligatures w14:val="none"/>
          </w:rPr>
          <w:t>tekit</w:t>
        </w:r>
      </w:ins>
      <w:r w:rsidRPr="00157B84">
        <w:rPr>
          <w:rFonts w:eastAsiaTheme="minorHAnsi"/>
          <w:color w:val="auto"/>
          <w:kern w:val="0"/>
          <w:szCs w:val="24"/>
          <w:lang w:eastAsia="en-US"/>
          <w14:ligatures w14:val="none"/>
        </w:rPr>
        <w:t>ada sarnaseid sotsiaalseid riske või terviseriske</w:t>
      </w:r>
      <w:commentRangeEnd w:id="264"/>
      <w:r w:rsidR="00290FE6">
        <w:rPr>
          <w:rStyle w:val="Kommentaariviide"/>
        </w:rPr>
        <w:commentReference w:id="264"/>
      </w:r>
      <w:r w:rsidRPr="00157B84">
        <w:rPr>
          <w:rFonts w:eastAsiaTheme="minorHAnsi"/>
          <w:color w:val="auto"/>
          <w:kern w:val="0"/>
          <w:szCs w:val="24"/>
          <w:lang w:eastAsia="en-US"/>
          <w14:ligatures w14:val="none"/>
        </w:rPr>
        <w:t>;“;</w:t>
      </w:r>
    </w:p>
    <w:p w14:paraId="3211B7C2" w14:textId="77777777" w:rsidR="00482C61" w:rsidRDefault="00482C61" w:rsidP="00712FCB">
      <w:pPr>
        <w:spacing w:after="0" w:line="240" w:lineRule="auto"/>
        <w:ind w:left="0" w:right="0" w:firstLine="0"/>
        <w:rPr>
          <w:rFonts w:eastAsiaTheme="minorHAnsi"/>
          <w:b/>
          <w:bCs/>
          <w:color w:val="auto"/>
          <w:kern w:val="0"/>
          <w:szCs w:val="24"/>
          <w:lang w:eastAsia="en-US"/>
          <w14:ligatures w14:val="none"/>
        </w:rPr>
      </w:pPr>
    </w:p>
    <w:p w14:paraId="7F63A602" w14:textId="0A09B92D"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b/>
          <w:bCs/>
          <w:color w:val="auto"/>
          <w:kern w:val="0"/>
          <w:szCs w:val="24"/>
          <w:lang w:eastAsia="en-US"/>
          <w14:ligatures w14:val="none"/>
        </w:rPr>
        <w:t>3)</w:t>
      </w:r>
      <w:r w:rsidRPr="00157B84">
        <w:rPr>
          <w:rFonts w:eastAsiaTheme="minorHAnsi"/>
          <w:color w:val="auto"/>
          <w:kern w:val="0"/>
          <w:szCs w:val="24"/>
          <w:lang w:eastAsia="en-US"/>
          <w14:ligatures w14:val="none"/>
        </w:rPr>
        <w:t xml:space="preserve"> seadust täiendatakse §-ga 4</w:t>
      </w:r>
      <w:r w:rsidRPr="00157B84">
        <w:rPr>
          <w:rFonts w:eastAsiaTheme="minorHAnsi"/>
          <w:color w:val="auto"/>
          <w:kern w:val="0"/>
          <w:szCs w:val="24"/>
          <w:vertAlign w:val="superscript"/>
          <w:lang w:eastAsia="en-US"/>
          <w14:ligatures w14:val="none"/>
        </w:rPr>
        <w:t>2</w:t>
      </w:r>
      <w:r w:rsidRPr="00157B84">
        <w:rPr>
          <w:rFonts w:eastAsiaTheme="minorHAnsi"/>
          <w:color w:val="auto"/>
          <w:kern w:val="0"/>
          <w:szCs w:val="24"/>
          <w:lang w:eastAsia="en-US"/>
          <w14:ligatures w14:val="none"/>
        </w:rPr>
        <w:t xml:space="preserve"> järgmises sõnastuses:</w:t>
      </w:r>
    </w:p>
    <w:p w14:paraId="1E70CAD6" w14:textId="77777777" w:rsidR="00482C61" w:rsidRDefault="00482C61" w:rsidP="00712FCB">
      <w:pPr>
        <w:spacing w:after="0" w:line="240" w:lineRule="auto"/>
        <w:ind w:left="0" w:right="0" w:firstLine="0"/>
        <w:rPr>
          <w:rFonts w:eastAsiaTheme="minorHAnsi"/>
          <w:b/>
          <w:color w:val="auto"/>
          <w:kern w:val="0"/>
          <w:szCs w:val="24"/>
          <w:lang w:eastAsia="en-US"/>
          <w14:ligatures w14:val="none"/>
        </w:rPr>
      </w:pPr>
    </w:p>
    <w:p w14:paraId="2CE49D1A" w14:textId="6CC36118" w:rsidR="00157B84" w:rsidRPr="00157B84" w:rsidRDefault="00157B84" w:rsidP="00712FCB">
      <w:pPr>
        <w:spacing w:after="0" w:line="240" w:lineRule="auto"/>
        <w:ind w:left="0" w:right="0" w:firstLine="0"/>
        <w:rPr>
          <w:rFonts w:eastAsiaTheme="minorHAnsi"/>
          <w:b/>
          <w:color w:val="auto"/>
          <w:kern w:val="0"/>
          <w:szCs w:val="24"/>
          <w:lang w:eastAsia="en-US"/>
          <w14:ligatures w14:val="none"/>
        </w:rPr>
      </w:pPr>
      <w:r w:rsidRPr="00482C61">
        <w:rPr>
          <w:rFonts w:eastAsiaTheme="minorHAnsi"/>
          <w:bCs/>
          <w:color w:val="auto"/>
          <w:kern w:val="0"/>
          <w:szCs w:val="24"/>
          <w:lang w:eastAsia="en-US"/>
          <w14:ligatures w14:val="none"/>
        </w:rPr>
        <w:t>„</w:t>
      </w:r>
      <w:bookmarkStart w:id="267" w:name="_Hlk158363999"/>
      <w:r w:rsidRPr="00157B84">
        <w:rPr>
          <w:rFonts w:eastAsiaTheme="minorHAnsi"/>
          <w:b/>
          <w:color w:val="auto"/>
          <w:kern w:val="0"/>
          <w:szCs w:val="24"/>
          <w:lang w:eastAsia="en-US"/>
          <w14:ligatures w14:val="none"/>
        </w:rPr>
        <w:t>§</w:t>
      </w:r>
      <w:bookmarkEnd w:id="267"/>
      <w:r w:rsidRPr="00157B84">
        <w:rPr>
          <w:rFonts w:eastAsiaTheme="minorHAnsi"/>
          <w:b/>
          <w:color w:val="auto"/>
          <w:kern w:val="0"/>
          <w:szCs w:val="24"/>
          <w:lang w:eastAsia="en-US"/>
          <w14:ligatures w14:val="none"/>
        </w:rPr>
        <w:t xml:space="preserve"> 4</w:t>
      </w:r>
      <w:r w:rsidRPr="00157B84">
        <w:rPr>
          <w:rFonts w:eastAsiaTheme="minorHAnsi"/>
          <w:b/>
          <w:color w:val="auto"/>
          <w:kern w:val="0"/>
          <w:szCs w:val="24"/>
          <w:vertAlign w:val="superscript"/>
          <w:lang w:eastAsia="en-US"/>
          <w14:ligatures w14:val="none"/>
        </w:rPr>
        <w:t>2</w:t>
      </w:r>
      <w:r w:rsidRPr="00157B84">
        <w:rPr>
          <w:rFonts w:eastAsiaTheme="minorHAnsi"/>
          <w:b/>
          <w:color w:val="auto"/>
          <w:kern w:val="0"/>
          <w:szCs w:val="24"/>
          <w:lang w:eastAsia="en-US"/>
          <w14:ligatures w14:val="none"/>
        </w:rPr>
        <w:t xml:space="preserve">. Uue </w:t>
      </w:r>
      <w:proofErr w:type="spellStart"/>
      <w:r w:rsidRPr="00157B84">
        <w:rPr>
          <w:rFonts w:eastAsiaTheme="minorHAnsi"/>
          <w:b/>
          <w:color w:val="auto"/>
          <w:kern w:val="0"/>
          <w:szCs w:val="24"/>
          <w:lang w:eastAsia="en-US"/>
          <w14:ligatures w14:val="none"/>
        </w:rPr>
        <w:t>psühhoaktiivse</w:t>
      </w:r>
      <w:proofErr w:type="spellEnd"/>
      <w:r w:rsidRPr="00157B84">
        <w:rPr>
          <w:rFonts w:eastAsiaTheme="minorHAnsi"/>
          <w:b/>
          <w:color w:val="auto"/>
          <w:kern w:val="0"/>
          <w:szCs w:val="24"/>
          <w:lang w:eastAsia="en-US"/>
          <w14:ligatures w14:val="none"/>
        </w:rPr>
        <w:t xml:space="preserve"> aine käitlemise tingimused </w:t>
      </w:r>
    </w:p>
    <w:p w14:paraId="00BD673A"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596BCA62" w14:textId="11138DC2"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(1) Kui riiklik ekspertiisiasutus on identifitseerinud aine uue </w:t>
      </w:r>
      <w:proofErr w:type="spellStart"/>
      <w:r w:rsidRPr="00157B84">
        <w:rPr>
          <w:rFonts w:eastAsiaTheme="minorHAnsi"/>
          <w:color w:val="auto"/>
          <w:kern w:val="0"/>
          <w:szCs w:val="24"/>
          <w:lang w:eastAsia="en-US"/>
          <w14:ligatures w14:val="none"/>
        </w:rPr>
        <w:t>psühhoaktiivse</w:t>
      </w:r>
      <w:proofErr w:type="spellEnd"/>
      <w:r w:rsidRPr="00157B84">
        <w:rPr>
          <w:rFonts w:eastAsiaTheme="minorHAnsi"/>
          <w:color w:val="auto"/>
          <w:kern w:val="0"/>
          <w:szCs w:val="24"/>
          <w:lang w:eastAsia="en-US"/>
          <w14:ligatures w14:val="none"/>
        </w:rPr>
        <w:t xml:space="preserve"> ainena ning andnud hinnangu selle aine käesoleva seaduse § 3</w:t>
      </w:r>
      <w:r w:rsidRPr="00157B84">
        <w:rPr>
          <w:rFonts w:eastAsiaTheme="minorHAnsi"/>
          <w:color w:val="auto"/>
          <w:kern w:val="0"/>
          <w:szCs w:val="24"/>
          <w:vertAlign w:val="superscript"/>
          <w:lang w:eastAsia="en-US"/>
          <w14:ligatures w14:val="none"/>
        </w:rPr>
        <w:t>1</w:t>
      </w:r>
      <w:r w:rsidRPr="00157B84">
        <w:rPr>
          <w:rFonts w:eastAsiaTheme="minorHAnsi"/>
          <w:color w:val="auto"/>
          <w:kern w:val="0"/>
          <w:szCs w:val="24"/>
          <w:lang w:eastAsia="en-US"/>
          <w14:ligatures w14:val="none"/>
        </w:rPr>
        <w:t xml:space="preserve"> lõike 1 alusel kehtestatud vastavasse narkootiliste ja psühhotroopsete ainete nimekirja kuuluvuse kohta, kohalduvad sellele ainele käesoleva seaduse §-s 3 narkootilistele</w:t>
      </w:r>
      <w:r w:rsidR="00933DBF">
        <w:rPr>
          <w:rFonts w:eastAsiaTheme="minorHAnsi"/>
          <w:color w:val="auto"/>
          <w:kern w:val="0"/>
          <w:szCs w:val="24"/>
          <w:lang w:eastAsia="en-US"/>
          <w14:ligatures w14:val="none"/>
        </w:rPr>
        <w:t xml:space="preserve"> ja</w:t>
      </w:r>
      <w:r w:rsidRPr="00157B84">
        <w:rPr>
          <w:rFonts w:eastAsiaTheme="minorHAnsi"/>
          <w:color w:val="auto"/>
          <w:kern w:val="0"/>
          <w:szCs w:val="24"/>
          <w:lang w:eastAsia="en-US"/>
          <w14:ligatures w14:val="none"/>
        </w:rPr>
        <w:t xml:space="preserve"> psühhotroopsetele ainetele </w:t>
      </w:r>
      <w:commentRangeStart w:id="268"/>
      <w:r w:rsidRPr="00157B84">
        <w:rPr>
          <w:rFonts w:eastAsiaTheme="minorHAnsi"/>
          <w:color w:val="auto"/>
          <w:kern w:val="0"/>
          <w:szCs w:val="24"/>
          <w:lang w:eastAsia="en-US"/>
          <w14:ligatures w14:val="none"/>
        </w:rPr>
        <w:t xml:space="preserve">kehtivad </w:t>
      </w:r>
      <w:commentRangeEnd w:id="268"/>
      <w:r w:rsidR="00AE2084">
        <w:rPr>
          <w:rStyle w:val="Kommentaariviide"/>
        </w:rPr>
        <w:commentReference w:id="268"/>
      </w:r>
      <w:r w:rsidRPr="00157B84">
        <w:rPr>
          <w:rFonts w:eastAsiaTheme="minorHAnsi"/>
          <w:color w:val="auto"/>
          <w:kern w:val="0"/>
          <w:szCs w:val="24"/>
          <w:lang w:eastAsia="en-US"/>
          <w14:ligatures w14:val="none"/>
        </w:rPr>
        <w:t>käitlemise tingimused, arvestades narkootiliste ja psühhotroopsete ainete nimekirjale kohaldatavaid käitlemise erisusi.</w:t>
      </w:r>
    </w:p>
    <w:p w14:paraId="6254B5F6"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173FE693" w14:textId="2488B160"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(2) </w:t>
      </w:r>
      <w:ins w:id="269" w:author="Merike Koppel JM" w:date="2024-03-27T10:22:00Z">
        <w:r w:rsidR="006971F6">
          <w:rPr>
            <w:rFonts w:eastAsiaTheme="minorHAnsi"/>
            <w:color w:val="auto"/>
            <w:kern w:val="0"/>
            <w:szCs w:val="24"/>
            <w:lang w:eastAsia="en-US"/>
            <w14:ligatures w14:val="none"/>
          </w:rPr>
          <w:t>Politsei- ja Piirivalveamet teavitab avalikkus</w:t>
        </w:r>
      </w:ins>
      <w:ins w:id="270" w:author="Merike Koppel JM" w:date="2024-03-27T10:23:00Z">
        <w:r w:rsidR="006971F6">
          <w:rPr>
            <w:rFonts w:eastAsiaTheme="minorHAnsi"/>
            <w:color w:val="auto"/>
            <w:kern w:val="0"/>
            <w:szCs w:val="24"/>
            <w:lang w:eastAsia="en-US"/>
            <w14:ligatures w14:val="none"/>
          </w:rPr>
          <w:t>t u</w:t>
        </w:r>
      </w:ins>
      <w:del w:id="271" w:author="Merike Koppel JM" w:date="2024-03-27T10:22:00Z">
        <w:r w:rsidRPr="00157B84" w:rsidDel="006971F6">
          <w:rPr>
            <w:rFonts w:eastAsiaTheme="minorHAnsi"/>
            <w:color w:val="auto"/>
            <w:kern w:val="0"/>
            <w:szCs w:val="24"/>
            <w:lang w:eastAsia="en-US"/>
            <w14:ligatures w14:val="none"/>
          </w:rPr>
          <w:delText>U</w:delText>
        </w:r>
      </w:del>
      <w:r w:rsidRPr="00157B84">
        <w:rPr>
          <w:rFonts w:eastAsiaTheme="minorHAnsi"/>
          <w:color w:val="auto"/>
          <w:kern w:val="0"/>
          <w:szCs w:val="24"/>
          <w:lang w:eastAsia="en-US"/>
          <w14:ligatures w14:val="none"/>
        </w:rPr>
        <w:t xml:space="preserve">ue </w:t>
      </w:r>
      <w:proofErr w:type="spellStart"/>
      <w:r w:rsidRPr="00157B84">
        <w:rPr>
          <w:rFonts w:eastAsiaTheme="minorHAnsi"/>
          <w:color w:val="auto"/>
          <w:kern w:val="0"/>
          <w:szCs w:val="24"/>
          <w:lang w:eastAsia="en-US"/>
          <w14:ligatures w14:val="none"/>
        </w:rPr>
        <w:t>psühhoaktiivse</w:t>
      </w:r>
      <w:proofErr w:type="spellEnd"/>
      <w:r w:rsidRPr="00157B84">
        <w:rPr>
          <w:rFonts w:eastAsiaTheme="minorHAnsi"/>
          <w:color w:val="auto"/>
          <w:kern w:val="0"/>
          <w:szCs w:val="24"/>
          <w:lang w:eastAsia="en-US"/>
          <w14:ligatures w14:val="none"/>
        </w:rPr>
        <w:t xml:space="preserve"> ainena identifitseeritud ainest </w:t>
      </w:r>
      <w:del w:id="272" w:author="Merike Koppel JM" w:date="2024-03-27T10:23:00Z">
        <w:r w:rsidRPr="00157B84" w:rsidDel="006971F6">
          <w:rPr>
            <w:rFonts w:eastAsiaTheme="minorHAnsi"/>
            <w:color w:val="auto"/>
            <w:kern w:val="0"/>
            <w:szCs w:val="24"/>
            <w:lang w:eastAsia="en-US"/>
            <w14:ligatures w14:val="none"/>
          </w:rPr>
          <w:delText xml:space="preserve">teavitab Politsei- ja Piirivalveamet avalikkust </w:delText>
        </w:r>
      </w:del>
      <w:r w:rsidRPr="00157B84">
        <w:rPr>
          <w:rFonts w:eastAsiaTheme="minorHAnsi"/>
          <w:color w:val="auto"/>
          <w:kern w:val="0"/>
          <w:szCs w:val="24"/>
          <w:lang w:eastAsia="en-US"/>
          <w14:ligatures w14:val="none"/>
        </w:rPr>
        <w:t>oma veebilehel.</w:t>
      </w:r>
    </w:p>
    <w:p w14:paraId="2865846D"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097D4822" w14:textId="59960876"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(3) Uuele </w:t>
      </w:r>
      <w:proofErr w:type="spellStart"/>
      <w:r w:rsidRPr="00157B84">
        <w:rPr>
          <w:rFonts w:eastAsiaTheme="minorHAnsi"/>
          <w:color w:val="auto"/>
          <w:kern w:val="0"/>
          <w:szCs w:val="24"/>
          <w:lang w:eastAsia="en-US"/>
          <w14:ligatures w14:val="none"/>
        </w:rPr>
        <w:t>psühhoaktiivsele</w:t>
      </w:r>
      <w:proofErr w:type="spellEnd"/>
      <w:r w:rsidRPr="00157B84">
        <w:rPr>
          <w:rFonts w:eastAsiaTheme="minorHAnsi"/>
          <w:color w:val="auto"/>
          <w:kern w:val="0"/>
          <w:szCs w:val="24"/>
          <w:lang w:eastAsia="en-US"/>
          <w14:ligatures w14:val="none"/>
        </w:rPr>
        <w:t xml:space="preserve"> ainele käesoleva paragrahvi lõike 1 alusel </w:t>
      </w:r>
      <w:commentRangeStart w:id="273"/>
      <w:r w:rsidRPr="00157B84">
        <w:rPr>
          <w:rFonts w:eastAsiaTheme="minorHAnsi"/>
          <w:color w:val="auto"/>
          <w:kern w:val="0"/>
          <w:szCs w:val="24"/>
          <w:lang w:eastAsia="en-US"/>
          <w14:ligatures w14:val="none"/>
        </w:rPr>
        <w:t>kohalduvad tingimused kehtivad</w:t>
      </w:r>
      <w:commentRangeEnd w:id="273"/>
      <w:r w:rsidR="00AE2084">
        <w:rPr>
          <w:rStyle w:val="Kommentaariviide"/>
        </w:rPr>
        <w:commentReference w:id="273"/>
      </w:r>
      <w:r w:rsidRPr="00157B84">
        <w:rPr>
          <w:rFonts w:eastAsiaTheme="minorHAnsi"/>
          <w:color w:val="auto"/>
          <w:kern w:val="0"/>
          <w:szCs w:val="24"/>
          <w:lang w:eastAsia="en-US"/>
          <w14:ligatures w14:val="none"/>
        </w:rPr>
        <w:t xml:space="preserve"> kuni selle narkootiliste ja psühhotroopsete ainete nimekirja kandmiseni, kuid mitte kauem kui üks aasta uue </w:t>
      </w:r>
      <w:proofErr w:type="spellStart"/>
      <w:r w:rsidRPr="00157B84">
        <w:rPr>
          <w:rFonts w:eastAsiaTheme="minorHAnsi"/>
          <w:color w:val="auto"/>
          <w:kern w:val="0"/>
          <w:szCs w:val="24"/>
          <w:lang w:eastAsia="en-US"/>
          <w14:ligatures w14:val="none"/>
        </w:rPr>
        <w:t>psühhoaktiivse</w:t>
      </w:r>
      <w:proofErr w:type="spellEnd"/>
      <w:r w:rsidRPr="00157B84">
        <w:rPr>
          <w:rFonts w:eastAsiaTheme="minorHAnsi"/>
          <w:color w:val="auto"/>
          <w:kern w:val="0"/>
          <w:szCs w:val="24"/>
          <w:lang w:eastAsia="en-US"/>
          <w14:ligatures w14:val="none"/>
        </w:rPr>
        <w:t xml:space="preserve"> aine identifitseerimise kuupäevast arvates.</w:t>
      </w:r>
    </w:p>
    <w:p w14:paraId="126B272D"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2644F2B5" w14:textId="2356C19A"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(4) Kui uut </w:t>
      </w:r>
      <w:proofErr w:type="spellStart"/>
      <w:r w:rsidRPr="00157B84">
        <w:rPr>
          <w:rFonts w:eastAsiaTheme="minorHAnsi"/>
          <w:color w:val="auto"/>
          <w:kern w:val="0"/>
          <w:szCs w:val="24"/>
          <w:lang w:eastAsia="en-US"/>
          <w14:ligatures w14:val="none"/>
        </w:rPr>
        <w:t>psühhoaktiivset</w:t>
      </w:r>
      <w:proofErr w:type="spellEnd"/>
      <w:r w:rsidRPr="00157B84">
        <w:rPr>
          <w:rFonts w:eastAsiaTheme="minorHAnsi"/>
          <w:color w:val="auto"/>
          <w:kern w:val="0"/>
          <w:szCs w:val="24"/>
          <w:lang w:eastAsia="en-US"/>
          <w14:ligatures w14:val="none"/>
        </w:rPr>
        <w:t xml:space="preserve"> ainet ei ole ühe aasta jooksul narkootiliste ja psühhotroopsete ainete nimekirja kantud, tagastatakse </w:t>
      </w:r>
      <w:r w:rsidR="00933DBF">
        <w:rPr>
          <w:rFonts w:eastAsiaTheme="minorHAnsi"/>
          <w:color w:val="auto"/>
          <w:kern w:val="0"/>
          <w:szCs w:val="24"/>
          <w:lang w:eastAsia="en-US"/>
          <w14:ligatures w14:val="none"/>
        </w:rPr>
        <w:t xml:space="preserve">aine </w:t>
      </w:r>
      <w:r w:rsidRPr="00157B84">
        <w:rPr>
          <w:rFonts w:eastAsiaTheme="minorHAnsi"/>
          <w:color w:val="auto"/>
          <w:kern w:val="0"/>
          <w:szCs w:val="24"/>
          <w:lang w:eastAsia="en-US"/>
          <w14:ligatures w14:val="none"/>
        </w:rPr>
        <w:t>selleks õigustatud isikule.</w:t>
      </w:r>
    </w:p>
    <w:p w14:paraId="7FFD502A"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3E1FBFA1" w14:textId="0A83EBC9"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(5) </w:t>
      </w:r>
      <w:del w:id="274" w:author="Merike Koppel JM" w:date="2024-03-27T10:22:00Z">
        <w:r w:rsidRPr="00157B84" w:rsidDel="006971F6">
          <w:rPr>
            <w:rFonts w:eastAsiaTheme="minorHAnsi"/>
            <w:color w:val="auto"/>
            <w:kern w:val="0"/>
            <w:szCs w:val="24"/>
            <w:lang w:eastAsia="en-US"/>
            <w14:ligatures w14:val="none"/>
          </w:rPr>
          <w:delText>Uut psühhoaktiivset ainet hoiab r</w:delText>
        </w:r>
      </w:del>
      <w:ins w:id="275" w:author="Merike Koppel JM" w:date="2024-03-27T10:22:00Z">
        <w:r w:rsidR="006971F6">
          <w:rPr>
            <w:rFonts w:eastAsiaTheme="minorHAnsi"/>
            <w:color w:val="auto"/>
            <w:kern w:val="0"/>
            <w:szCs w:val="24"/>
            <w:lang w:eastAsia="en-US"/>
            <w14:ligatures w14:val="none"/>
          </w:rPr>
          <w:t>R</w:t>
        </w:r>
      </w:ins>
      <w:r w:rsidRPr="00157B84">
        <w:rPr>
          <w:rFonts w:eastAsiaTheme="minorHAnsi"/>
          <w:color w:val="auto"/>
          <w:kern w:val="0"/>
          <w:szCs w:val="24"/>
          <w:lang w:eastAsia="en-US"/>
          <w14:ligatures w14:val="none"/>
        </w:rPr>
        <w:t>iiklik ekspertiisiasutus</w:t>
      </w:r>
      <w:ins w:id="276" w:author="Merike Koppel JM" w:date="2024-03-27T10:22:00Z">
        <w:r w:rsidR="006971F6">
          <w:rPr>
            <w:rFonts w:eastAsiaTheme="minorHAnsi"/>
            <w:color w:val="auto"/>
            <w:kern w:val="0"/>
            <w:szCs w:val="24"/>
            <w:lang w:eastAsia="en-US"/>
            <w14:ligatures w14:val="none"/>
          </w:rPr>
          <w:t xml:space="preserve"> hoiab uut </w:t>
        </w:r>
        <w:proofErr w:type="spellStart"/>
        <w:r w:rsidR="006971F6">
          <w:rPr>
            <w:rFonts w:eastAsiaTheme="minorHAnsi"/>
            <w:color w:val="auto"/>
            <w:kern w:val="0"/>
            <w:szCs w:val="24"/>
            <w:lang w:eastAsia="en-US"/>
            <w14:ligatures w14:val="none"/>
          </w:rPr>
          <w:t>psühhoaktiivset</w:t>
        </w:r>
        <w:proofErr w:type="spellEnd"/>
        <w:r w:rsidR="006971F6">
          <w:rPr>
            <w:rFonts w:eastAsiaTheme="minorHAnsi"/>
            <w:color w:val="auto"/>
            <w:kern w:val="0"/>
            <w:szCs w:val="24"/>
            <w:lang w:eastAsia="en-US"/>
            <w14:ligatures w14:val="none"/>
          </w:rPr>
          <w:t xml:space="preserve"> ainet</w:t>
        </w:r>
      </w:ins>
      <w:r w:rsidRPr="00157B84">
        <w:rPr>
          <w:rFonts w:eastAsiaTheme="minorHAnsi"/>
          <w:color w:val="auto"/>
          <w:kern w:val="0"/>
          <w:szCs w:val="24"/>
          <w:lang w:eastAsia="en-US"/>
          <w14:ligatures w14:val="none"/>
        </w:rPr>
        <w:t xml:space="preserve"> </w:t>
      </w:r>
      <w:ins w:id="277" w:author="Merike Koppel JM" w:date="2024-03-27T10:22:00Z">
        <w:r w:rsidR="006971F6">
          <w:rPr>
            <w:rFonts w:eastAsiaTheme="minorHAnsi"/>
            <w:color w:val="auto"/>
            <w:kern w:val="0"/>
            <w:szCs w:val="24"/>
            <w:lang w:eastAsia="en-US"/>
            <w14:ligatures w14:val="none"/>
          </w:rPr>
          <w:t>sell</w:t>
        </w:r>
      </w:ins>
      <w:del w:id="278" w:author="Merike Koppel JM" w:date="2024-03-27T10:22:00Z">
        <w:r w:rsidRPr="00157B84" w:rsidDel="006971F6">
          <w:rPr>
            <w:rFonts w:eastAsiaTheme="minorHAnsi"/>
            <w:color w:val="auto"/>
            <w:kern w:val="0"/>
            <w:szCs w:val="24"/>
            <w:lang w:eastAsia="en-US"/>
            <w14:ligatures w14:val="none"/>
          </w:rPr>
          <w:delText>ain</w:delText>
        </w:r>
      </w:del>
      <w:r w:rsidRPr="00157B84">
        <w:rPr>
          <w:rFonts w:eastAsiaTheme="minorHAnsi"/>
          <w:color w:val="auto"/>
          <w:kern w:val="0"/>
          <w:szCs w:val="24"/>
          <w:lang w:eastAsia="en-US"/>
          <w14:ligatures w14:val="none"/>
        </w:rPr>
        <w:t>e säilimist tagaval viisil.</w:t>
      </w:r>
    </w:p>
    <w:p w14:paraId="7F9596DA"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63074DF7" w14:textId="5FC80306"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(6) Uus </w:t>
      </w:r>
      <w:proofErr w:type="spellStart"/>
      <w:r w:rsidRPr="00157B84">
        <w:rPr>
          <w:rFonts w:eastAsiaTheme="minorHAnsi"/>
          <w:color w:val="auto"/>
          <w:kern w:val="0"/>
          <w:szCs w:val="24"/>
          <w:lang w:eastAsia="en-US"/>
          <w14:ligatures w14:val="none"/>
        </w:rPr>
        <w:t>psühhoaktiivne</w:t>
      </w:r>
      <w:proofErr w:type="spellEnd"/>
      <w:r w:rsidRPr="00157B84">
        <w:rPr>
          <w:rFonts w:eastAsiaTheme="minorHAnsi"/>
          <w:color w:val="auto"/>
          <w:kern w:val="0"/>
          <w:szCs w:val="24"/>
          <w:lang w:eastAsia="en-US"/>
          <w14:ligatures w14:val="none"/>
        </w:rPr>
        <w:t xml:space="preserve"> aine hävitatakse</w:t>
      </w:r>
      <w:r w:rsidR="00746C78">
        <w:rPr>
          <w:rFonts w:eastAsiaTheme="minorHAnsi"/>
          <w:color w:val="auto"/>
          <w:kern w:val="0"/>
          <w:szCs w:val="24"/>
          <w:lang w:eastAsia="en-US"/>
          <w14:ligatures w14:val="none"/>
        </w:rPr>
        <w:t>,</w:t>
      </w:r>
      <w:r w:rsidRPr="00157B84">
        <w:rPr>
          <w:rFonts w:eastAsiaTheme="minorHAnsi"/>
          <w:color w:val="auto"/>
          <w:kern w:val="0"/>
          <w:szCs w:val="24"/>
          <w:lang w:eastAsia="en-US"/>
          <w14:ligatures w14:val="none"/>
        </w:rPr>
        <w:t xml:space="preserve"> kui </w:t>
      </w:r>
      <w:commentRangeStart w:id="279"/>
      <w:r w:rsidRPr="00157B84">
        <w:rPr>
          <w:rFonts w:eastAsiaTheme="minorHAnsi"/>
          <w:color w:val="auto"/>
          <w:kern w:val="0"/>
          <w:szCs w:val="24"/>
          <w:lang w:eastAsia="en-US"/>
          <w14:ligatures w14:val="none"/>
        </w:rPr>
        <w:t>aine</w:t>
      </w:r>
      <w:commentRangeEnd w:id="279"/>
      <w:r w:rsidR="006971F6">
        <w:rPr>
          <w:rStyle w:val="Kommentaariviide"/>
        </w:rPr>
        <w:commentReference w:id="279"/>
      </w:r>
      <w:r w:rsidRPr="00157B84">
        <w:rPr>
          <w:rFonts w:eastAsiaTheme="minorHAnsi"/>
          <w:color w:val="auto"/>
          <w:kern w:val="0"/>
          <w:szCs w:val="24"/>
          <w:lang w:eastAsia="en-US"/>
          <w14:ligatures w14:val="none"/>
        </w:rPr>
        <w:t xml:space="preserve"> lisatakse narkootiliste ja psühhotroopsete ainete nimekirja. </w:t>
      </w:r>
      <w:r w:rsidR="00933DBF">
        <w:rPr>
          <w:rFonts w:eastAsiaTheme="minorHAnsi"/>
          <w:color w:val="auto"/>
          <w:kern w:val="0"/>
          <w:szCs w:val="24"/>
          <w:lang w:eastAsia="en-US"/>
          <w14:ligatures w14:val="none"/>
        </w:rPr>
        <w:t>U</w:t>
      </w:r>
      <w:r w:rsidRPr="00157B84">
        <w:rPr>
          <w:rFonts w:eastAsiaTheme="minorHAnsi"/>
          <w:color w:val="auto"/>
          <w:kern w:val="0"/>
          <w:szCs w:val="24"/>
          <w:lang w:eastAsia="en-US"/>
          <w14:ligatures w14:val="none"/>
        </w:rPr>
        <w:t xml:space="preserve">us </w:t>
      </w:r>
      <w:proofErr w:type="spellStart"/>
      <w:r w:rsidRPr="00157B84">
        <w:rPr>
          <w:rFonts w:eastAsiaTheme="minorHAnsi"/>
          <w:color w:val="auto"/>
          <w:kern w:val="0"/>
          <w:szCs w:val="24"/>
          <w:lang w:eastAsia="en-US"/>
          <w14:ligatures w14:val="none"/>
        </w:rPr>
        <w:t>psühhoaktiivne</w:t>
      </w:r>
      <w:proofErr w:type="spellEnd"/>
      <w:r w:rsidRPr="00157B84">
        <w:rPr>
          <w:rFonts w:eastAsiaTheme="minorHAnsi"/>
          <w:color w:val="auto"/>
          <w:kern w:val="0"/>
          <w:szCs w:val="24"/>
          <w:lang w:eastAsia="en-US"/>
          <w14:ligatures w14:val="none"/>
        </w:rPr>
        <w:t xml:space="preserve"> aine</w:t>
      </w:r>
      <w:r w:rsidR="00933DBF">
        <w:rPr>
          <w:rFonts w:eastAsiaTheme="minorHAnsi"/>
          <w:color w:val="auto"/>
          <w:kern w:val="0"/>
          <w:szCs w:val="24"/>
          <w:lang w:eastAsia="en-US"/>
          <w14:ligatures w14:val="none"/>
        </w:rPr>
        <w:t xml:space="preserve"> hävitatakse ka juhul</w:t>
      </w:r>
      <w:r w:rsidR="00586F49">
        <w:rPr>
          <w:rFonts w:eastAsiaTheme="minorHAnsi"/>
          <w:color w:val="auto"/>
          <w:kern w:val="0"/>
          <w:szCs w:val="24"/>
          <w:lang w:eastAsia="en-US"/>
          <w14:ligatures w14:val="none"/>
        </w:rPr>
        <w:t>,</w:t>
      </w:r>
      <w:r w:rsidRPr="00157B84">
        <w:rPr>
          <w:rFonts w:eastAsiaTheme="minorHAnsi"/>
          <w:color w:val="auto"/>
          <w:kern w:val="0"/>
          <w:szCs w:val="24"/>
          <w:lang w:eastAsia="en-US"/>
          <w14:ligatures w14:val="none"/>
        </w:rPr>
        <w:t xml:space="preserve"> kui ühe aasta möödumisel aine identifitseerimise kuupäevast </w:t>
      </w:r>
      <w:r w:rsidR="00FB6145">
        <w:rPr>
          <w:rFonts w:eastAsiaTheme="minorHAnsi"/>
          <w:color w:val="auto"/>
          <w:kern w:val="0"/>
          <w:szCs w:val="24"/>
          <w:lang w:eastAsia="en-US"/>
          <w14:ligatures w14:val="none"/>
        </w:rPr>
        <w:t xml:space="preserve">arvates </w:t>
      </w:r>
      <w:r w:rsidRPr="00157B84">
        <w:rPr>
          <w:rFonts w:eastAsiaTheme="minorHAnsi"/>
          <w:color w:val="auto"/>
          <w:kern w:val="0"/>
          <w:szCs w:val="24"/>
          <w:lang w:eastAsia="en-US"/>
          <w14:ligatures w14:val="none"/>
        </w:rPr>
        <w:t>ei ole aine</w:t>
      </w:r>
      <w:ins w:id="280" w:author="Merike Koppel JM" w:date="2024-03-26T12:04:00Z">
        <w:r w:rsidR="004433C8">
          <w:rPr>
            <w:rFonts w:eastAsiaTheme="minorHAnsi"/>
            <w:color w:val="auto"/>
            <w:kern w:val="0"/>
            <w:szCs w:val="24"/>
            <w:lang w:eastAsia="en-US"/>
            <w14:ligatures w14:val="none"/>
          </w:rPr>
          <w:t>t</w:t>
        </w:r>
      </w:ins>
      <w:r w:rsidRPr="00157B84">
        <w:rPr>
          <w:rFonts w:eastAsiaTheme="minorHAnsi"/>
          <w:color w:val="auto"/>
          <w:kern w:val="0"/>
          <w:szCs w:val="24"/>
          <w:lang w:eastAsia="en-US"/>
          <w14:ligatures w14:val="none"/>
        </w:rPr>
        <w:t xml:space="preserve"> narkootiliste</w:t>
      </w:r>
      <w:r w:rsidR="00933DBF">
        <w:rPr>
          <w:rFonts w:eastAsiaTheme="minorHAnsi"/>
          <w:color w:val="auto"/>
          <w:kern w:val="0"/>
          <w:szCs w:val="24"/>
          <w:lang w:eastAsia="en-US"/>
          <w14:ligatures w14:val="none"/>
        </w:rPr>
        <w:t xml:space="preserve"> ja</w:t>
      </w:r>
      <w:r w:rsidRPr="00157B84">
        <w:rPr>
          <w:rFonts w:eastAsiaTheme="minorHAnsi"/>
          <w:color w:val="auto"/>
          <w:kern w:val="0"/>
          <w:szCs w:val="24"/>
          <w:lang w:eastAsia="en-US"/>
          <w14:ligatures w14:val="none"/>
        </w:rPr>
        <w:t xml:space="preserve"> psühhotroopsete ainete nimekirja kantud </w:t>
      </w:r>
      <w:r w:rsidR="00933DBF">
        <w:rPr>
          <w:rFonts w:eastAsiaTheme="minorHAnsi"/>
          <w:color w:val="auto"/>
          <w:kern w:val="0"/>
          <w:szCs w:val="24"/>
          <w:lang w:eastAsia="en-US"/>
          <w14:ligatures w14:val="none"/>
        </w:rPr>
        <w:t>ning</w:t>
      </w:r>
      <w:r w:rsidRPr="00157B84">
        <w:rPr>
          <w:rFonts w:eastAsiaTheme="minorHAnsi"/>
          <w:color w:val="auto"/>
          <w:kern w:val="0"/>
          <w:szCs w:val="24"/>
          <w:lang w:eastAsia="en-US"/>
          <w14:ligatures w14:val="none"/>
        </w:rPr>
        <w:t xml:space="preserve"> õigustatud isik ei ole selle </w:t>
      </w:r>
      <w:r w:rsidR="00933DBF">
        <w:rPr>
          <w:rFonts w:eastAsiaTheme="minorHAnsi"/>
          <w:color w:val="auto"/>
          <w:kern w:val="0"/>
          <w:szCs w:val="24"/>
          <w:lang w:eastAsia="en-US"/>
          <w14:ligatures w14:val="none"/>
        </w:rPr>
        <w:t>aja</w:t>
      </w:r>
      <w:r w:rsidRPr="00157B84">
        <w:rPr>
          <w:rFonts w:eastAsiaTheme="minorHAnsi"/>
          <w:color w:val="auto"/>
          <w:kern w:val="0"/>
          <w:szCs w:val="24"/>
          <w:lang w:eastAsia="en-US"/>
          <w14:ligatures w14:val="none"/>
        </w:rPr>
        <w:t xml:space="preserve"> jooksul nõudnud aine tagastamist või õigustatud isikut ei ole tuvastatud.</w:t>
      </w:r>
    </w:p>
    <w:p w14:paraId="49571397"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2A46EBB3" w14:textId="605E5E48"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(7) Käesoleva </w:t>
      </w:r>
      <w:commentRangeStart w:id="281"/>
      <w:r w:rsidRPr="00157B84">
        <w:rPr>
          <w:rFonts w:eastAsiaTheme="minorHAnsi"/>
          <w:color w:val="auto"/>
          <w:kern w:val="0"/>
          <w:szCs w:val="24"/>
          <w:lang w:eastAsia="en-US"/>
          <w14:ligatures w14:val="none"/>
        </w:rPr>
        <w:t>paragrahvi lõikes 1 sätestatu ei kohaldu</w:t>
      </w:r>
      <w:del w:id="282" w:author="Merike Koppel JM" w:date="2024-03-26T12:07:00Z">
        <w:r w:rsidRPr="00157B84" w:rsidDel="004433C8">
          <w:rPr>
            <w:rFonts w:eastAsiaTheme="minorHAnsi"/>
            <w:color w:val="auto"/>
            <w:kern w:val="0"/>
            <w:szCs w:val="24"/>
            <w:lang w:eastAsia="en-US"/>
            <w14:ligatures w14:val="none"/>
          </w:rPr>
          <w:delText xml:space="preserve"> juhul</w:delText>
        </w:r>
      </w:del>
      <w:commentRangeEnd w:id="281"/>
      <w:r w:rsidR="00AE2084">
        <w:rPr>
          <w:rStyle w:val="Kommentaariviide"/>
        </w:rPr>
        <w:commentReference w:id="281"/>
      </w:r>
      <w:r w:rsidRPr="00157B84">
        <w:rPr>
          <w:rFonts w:eastAsiaTheme="minorHAnsi"/>
          <w:color w:val="auto"/>
          <w:kern w:val="0"/>
          <w:szCs w:val="24"/>
          <w:lang w:eastAsia="en-US"/>
          <w14:ligatures w14:val="none"/>
        </w:rPr>
        <w:t xml:space="preserve">, kui uut </w:t>
      </w:r>
      <w:proofErr w:type="spellStart"/>
      <w:r w:rsidRPr="00157B84">
        <w:rPr>
          <w:rFonts w:eastAsiaTheme="minorHAnsi"/>
          <w:color w:val="auto"/>
          <w:kern w:val="0"/>
          <w:szCs w:val="24"/>
          <w:lang w:eastAsia="en-US"/>
          <w14:ligatures w14:val="none"/>
        </w:rPr>
        <w:t>psühhoaktiivset</w:t>
      </w:r>
      <w:proofErr w:type="spellEnd"/>
      <w:r w:rsidRPr="00157B84">
        <w:rPr>
          <w:rFonts w:eastAsiaTheme="minorHAnsi"/>
          <w:color w:val="auto"/>
          <w:kern w:val="0"/>
          <w:szCs w:val="24"/>
          <w:lang w:eastAsia="en-US"/>
          <w14:ligatures w14:val="none"/>
        </w:rPr>
        <w:t xml:space="preserve"> ainet käideldakse meditsiinilisel, tööstuslikul või teaduslikul eesmärgil ja </w:t>
      </w:r>
      <w:commentRangeStart w:id="283"/>
      <w:r w:rsidRPr="00157B84">
        <w:rPr>
          <w:rFonts w:eastAsiaTheme="minorHAnsi"/>
          <w:color w:val="auto"/>
          <w:kern w:val="0"/>
          <w:szCs w:val="24"/>
          <w:lang w:eastAsia="en-US"/>
          <w14:ligatures w14:val="none"/>
        </w:rPr>
        <w:t xml:space="preserve">isik </w:t>
      </w:r>
      <w:commentRangeEnd w:id="283"/>
      <w:r w:rsidR="00B860D2">
        <w:rPr>
          <w:rStyle w:val="Kommentaariviide"/>
        </w:rPr>
        <w:commentReference w:id="283"/>
      </w:r>
      <w:r w:rsidRPr="00157B84">
        <w:rPr>
          <w:rFonts w:eastAsiaTheme="minorHAnsi"/>
          <w:color w:val="auto"/>
          <w:kern w:val="0"/>
          <w:szCs w:val="24"/>
          <w:lang w:eastAsia="en-US"/>
          <w14:ligatures w14:val="none"/>
        </w:rPr>
        <w:t>esitab selle kohta tõendi.“;</w:t>
      </w:r>
    </w:p>
    <w:p w14:paraId="476351A3" w14:textId="77777777" w:rsidR="00482C61" w:rsidRDefault="00482C61" w:rsidP="00712FCB">
      <w:pPr>
        <w:spacing w:after="0" w:line="240" w:lineRule="auto"/>
        <w:ind w:left="0" w:right="0" w:firstLine="0"/>
        <w:rPr>
          <w:rFonts w:eastAsiaTheme="minorHAnsi"/>
          <w:b/>
          <w:bCs/>
          <w:color w:val="auto"/>
          <w:kern w:val="0"/>
          <w:szCs w:val="24"/>
          <w:lang w:eastAsia="en-US"/>
          <w14:ligatures w14:val="none"/>
        </w:rPr>
      </w:pPr>
    </w:p>
    <w:p w14:paraId="7DCD0C3D" w14:textId="5BC6B835"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b/>
          <w:bCs/>
          <w:color w:val="auto"/>
          <w:kern w:val="0"/>
          <w:szCs w:val="24"/>
          <w:lang w:eastAsia="en-US"/>
          <w14:ligatures w14:val="none"/>
        </w:rPr>
        <w:t>4)</w:t>
      </w:r>
      <w:r w:rsidRPr="00157B84">
        <w:rPr>
          <w:rFonts w:eastAsiaTheme="minorHAnsi"/>
          <w:color w:val="auto"/>
          <w:kern w:val="0"/>
          <w:szCs w:val="24"/>
          <w:lang w:eastAsia="en-US"/>
          <w14:ligatures w14:val="none"/>
        </w:rPr>
        <w:t xml:space="preserve"> paragrahvi 5 lõikest 2 jäetakse välja tekstiosa </w:t>
      </w:r>
      <w:r w:rsidR="00482C61" w:rsidRPr="00157B84">
        <w:rPr>
          <w:rFonts w:eastAsiaTheme="minorHAnsi"/>
          <w:color w:val="auto"/>
          <w:kern w:val="0"/>
          <w:szCs w:val="24"/>
          <w:lang w:eastAsia="en-US"/>
          <w14:ligatures w14:val="none"/>
        </w:rPr>
        <w:t>„</w:t>
      </w:r>
      <w:r w:rsidRPr="00157B84">
        <w:rPr>
          <w:rFonts w:eastAsiaTheme="minorHAnsi"/>
          <w:color w:val="auto"/>
          <w:kern w:val="0"/>
          <w:szCs w:val="24"/>
          <w:lang w:eastAsia="en-US"/>
          <w14:ligatures w14:val="none"/>
        </w:rPr>
        <w:t>ja annab Ravimiametile aru käesoleva seaduse § 4 lõike 15 alusel kehtestatud korras</w:t>
      </w:r>
      <w:r w:rsidR="00482C61">
        <w:rPr>
          <w:rFonts w:eastAsiaTheme="minorHAnsi"/>
          <w:color w:val="auto"/>
          <w:kern w:val="0"/>
          <w:szCs w:val="24"/>
          <w:lang w:eastAsia="en-US"/>
          <w14:ligatures w14:val="none"/>
        </w:rPr>
        <w:t>“</w:t>
      </w:r>
      <w:r w:rsidRPr="00157B84">
        <w:rPr>
          <w:rFonts w:eastAsiaTheme="minorHAnsi"/>
          <w:color w:val="auto"/>
          <w:kern w:val="0"/>
          <w:szCs w:val="24"/>
          <w:lang w:eastAsia="en-US"/>
          <w14:ligatures w14:val="none"/>
        </w:rPr>
        <w:t>;</w:t>
      </w:r>
      <w:r w:rsidRPr="00157B84" w:rsidDel="00C505F9">
        <w:rPr>
          <w:rFonts w:eastAsiaTheme="minorHAnsi"/>
          <w:color w:val="auto"/>
          <w:kern w:val="0"/>
          <w:szCs w:val="24"/>
          <w:lang w:eastAsia="en-US"/>
          <w14:ligatures w14:val="none"/>
        </w:rPr>
        <w:t xml:space="preserve"> </w:t>
      </w:r>
    </w:p>
    <w:p w14:paraId="1431664F" w14:textId="77777777" w:rsidR="00482C61" w:rsidRDefault="00482C61" w:rsidP="00712FCB">
      <w:pPr>
        <w:spacing w:after="0" w:line="240" w:lineRule="auto"/>
        <w:ind w:left="0" w:right="0" w:firstLine="0"/>
        <w:rPr>
          <w:rFonts w:eastAsiaTheme="minorHAnsi"/>
          <w:b/>
          <w:bCs/>
          <w:color w:val="auto"/>
          <w:kern w:val="0"/>
          <w:szCs w:val="24"/>
          <w:lang w:eastAsia="en-US"/>
          <w14:ligatures w14:val="none"/>
        </w:rPr>
      </w:pPr>
    </w:p>
    <w:p w14:paraId="5EB5F958" w14:textId="59C8C96B" w:rsidR="00636E17"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b/>
          <w:bCs/>
          <w:color w:val="auto"/>
          <w:kern w:val="0"/>
          <w:szCs w:val="24"/>
          <w:lang w:eastAsia="en-US"/>
          <w14:ligatures w14:val="none"/>
        </w:rPr>
        <w:t>5)</w:t>
      </w:r>
      <w:r w:rsidRPr="00157B84">
        <w:rPr>
          <w:rFonts w:eastAsiaTheme="minorHAnsi"/>
          <w:color w:val="auto"/>
          <w:kern w:val="0"/>
          <w:szCs w:val="24"/>
          <w:lang w:eastAsia="en-US"/>
          <w14:ligatures w14:val="none"/>
        </w:rPr>
        <w:t xml:space="preserve"> </w:t>
      </w:r>
      <w:r w:rsidR="00636E17" w:rsidRPr="00157B84">
        <w:rPr>
          <w:rFonts w:eastAsiaTheme="minorHAnsi"/>
          <w:color w:val="auto"/>
          <w:kern w:val="0"/>
          <w:szCs w:val="24"/>
          <w:lang w:eastAsia="en-US"/>
          <w14:ligatures w14:val="none"/>
        </w:rPr>
        <w:t>seadust täiendatakse §-ga 11</w:t>
      </w:r>
      <w:r w:rsidR="00636E17" w:rsidRPr="00157B84">
        <w:rPr>
          <w:rFonts w:eastAsiaTheme="minorHAnsi"/>
          <w:color w:val="auto"/>
          <w:kern w:val="0"/>
          <w:szCs w:val="24"/>
          <w:vertAlign w:val="superscript"/>
          <w:lang w:eastAsia="en-US"/>
          <w14:ligatures w14:val="none"/>
        </w:rPr>
        <w:t>2</w:t>
      </w:r>
      <w:r w:rsidR="00636E17" w:rsidRPr="00157B84">
        <w:rPr>
          <w:rFonts w:eastAsiaTheme="minorHAnsi"/>
          <w:color w:val="auto"/>
          <w:kern w:val="0"/>
          <w:szCs w:val="24"/>
          <w:lang w:eastAsia="en-US"/>
          <w14:ligatures w14:val="none"/>
        </w:rPr>
        <w:t xml:space="preserve"> järgmises sõnastuses:</w:t>
      </w:r>
    </w:p>
    <w:p w14:paraId="06E3EA30" w14:textId="454A6616" w:rsidR="00636E17" w:rsidRDefault="00636E17" w:rsidP="00712FCB">
      <w:pPr>
        <w:spacing w:after="0" w:line="240" w:lineRule="auto"/>
        <w:ind w:left="0" w:right="0" w:firstLine="0"/>
        <w:rPr>
          <w:rFonts w:eastAsiaTheme="minorHAnsi"/>
          <w:color w:val="auto"/>
          <w:kern w:val="0"/>
          <w:szCs w:val="24"/>
          <w:lang w:eastAsia="en-US"/>
          <w14:ligatures w14:val="none"/>
        </w:rPr>
      </w:pPr>
    </w:p>
    <w:p w14:paraId="4545D848" w14:textId="7A050014" w:rsidR="00636E17" w:rsidRPr="00E460E1" w:rsidRDefault="00636E17" w:rsidP="00712FCB">
      <w:pPr>
        <w:spacing w:after="0" w:line="240" w:lineRule="auto"/>
        <w:ind w:left="0" w:right="0" w:firstLine="0"/>
        <w:rPr>
          <w:b/>
          <w:bCs/>
        </w:rPr>
      </w:pPr>
      <w:r w:rsidRPr="00636E17">
        <w:rPr>
          <w:bCs/>
        </w:rPr>
        <w:t>„</w:t>
      </w:r>
      <w:r w:rsidRPr="00E460E1">
        <w:rPr>
          <w:b/>
          <w:bCs/>
        </w:rPr>
        <w:t>§</w:t>
      </w:r>
      <w:r>
        <w:rPr>
          <w:b/>
          <w:bCs/>
        </w:rPr>
        <w:t xml:space="preserve"> </w:t>
      </w:r>
      <w:commentRangeStart w:id="284"/>
      <w:r w:rsidRPr="00C32E69">
        <w:rPr>
          <w:b/>
          <w:rPrChange w:id="285" w:author="Merike Koppel JM" w:date="2024-03-22T12:44:00Z">
            <w:rPr>
              <w:bCs/>
            </w:rPr>
          </w:rPrChange>
        </w:rPr>
        <w:t>11</w:t>
      </w:r>
      <w:r w:rsidRPr="00C32E69">
        <w:rPr>
          <w:b/>
          <w:vertAlign w:val="superscript"/>
          <w:rPrChange w:id="286" w:author="Merike Koppel JM" w:date="2024-03-22T12:44:00Z">
            <w:rPr>
              <w:bCs/>
              <w:vertAlign w:val="superscript"/>
            </w:rPr>
          </w:rPrChange>
        </w:rPr>
        <w:t>2</w:t>
      </w:r>
      <w:commentRangeEnd w:id="284"/>
      <w:r w:rsidR="00702AE0">
        <w:rPr>
          <w:rStyle w:val="Kommentaariviide"/>
        </w:rPr>
        <w:commentReference w:id="284"/>
      </w:r>
      <w:r>
        <w:rPr>
          <w:b/>
          <w:bCs/>
        </w:rPr>
        <w:t>.</w:t>
      </w:r>
      <w:r w:rsidRPr="00E460E1">
        <w:rPr>
          <w:b/>
          <w:bCs/>
        </w:rPr>
        <w:t xml:space="preserve"> Uuringueetika komitee</w:t>
      </w:r>
    </w:p>
    <w:p w14:paraId="2387242A" w14:textId="77777777" w:rsidR="00636E17" w:rsidRPr="00E460E1" w:rsidRDefault="00636E17" w:rsidP="00712FCB">
      <w:pPr>
        <w:spacing w:after="0" w:line="240" w:lineRule="auto"/>
        <w:ind w:left="0" w:right="0" w:firstLine="0"/>
        <w:rPr>
          <w:szCs w:val="24"/>
        </w:rPr>
      </w:pPr>
    </w:p>
    <w:p w14:paraId="12832937" w14:textId="09600349" w:rsidR="00636E17" w:rsidRDefault="00636E17" w:rsidP="00712FCB">
      <w:pPr>
        <w:spacing w:after="0" w:line="240" w:lineRule="auto"/>
        <w:ind w:left="0" w:right="0" w:firstLine="0"/>
      </w:pPr>
      <w:r w:rsidRPr="00C8592A">
        <w:t xml:space="preserve">(1) </w:t>
      </w:r>
      <w:r>
        <w:t xml:space="preserve">Uuringueetika komitee hindab käesoleva seaduse §-s </w:t>
      </w:r>
      <w:r w:rsidRPr="00157B84">
        <w:rPr>
          <w:rFonts w:eastAsiaTheme="minorHAnsi"/>
          <w:color w:val="auto"/>
          <w:kern w:val="0"/>
          <w:szCs w:val="24"/>
          <w:lang w:eastAsia="en-US"/>
          <w14:ligatures w14:val="none"/>
        </w:rPr>
        <w:t>11</w:t>
      </w:r>
      <w:r>
        <w:rPr>
          <w:rFonts w:eastAsiaTheme="minorHAnsi"/>
          <w:color w:val="auto"/>
          <w:kern w:val="0"/>
          <w:szCs w:val="24"/>
          <w:vertAlign w:val="superscript"/>
          <w:lang w:eastAsia="en-US"/>
          <w14:ligatures w14:val="none"/>
        </w:rPr>
        <w:t>1</w:t>
      </w:r>
      <w:r>
        <w:t xml:space="preserve"> nimetatud andmekogust teadusuuringu või statistika vajadusteks isikuandmete väljastamise </w:t>
      </w:r>
      <w:r w:rsidRPr="00C8592A">
        <w:t>vajalikkust ja põhjendatust</w:t>
      </w:r>
      <w:r>
        <w:t>.</w:t>
      </w:r>
    </w:p>
    <w:p w14:paraId="4CD0E12C" w14:textId="77777777" w:rsidR="00636E17" w:rsidRDefault="00636E17" w:rsidP="00712FCB">
      <w:pPr>
        <w:spacing w:after="0" w:line="240" w:lineRule="auto"/>
        <w:ind w:left="0" w:right="0" w:firstLine="0"/>
      </w:pPr>
    </w:p>
    <w:p w14:paraId="045B25B0" w14:textId="04A15A5F" w:rsidR="00636E17" w:rsidRPr="00E460E1" w:rsidDel="008879C8" w:rsidRDefault="00636E17" w:rsidP="00712FCB">
      <w:pPr>
        <w:spacing w:after="0" w:line="240" w:lineRule="auto"/>
        <w:ind w:left="0" w:right="0"/>
      </w:pPr>
      <w:r w:rsidRPr="00E460E1" w:rsidDel="008879C8">
        <w:t xml:space="preserve">(2) Uuringueetika komitee töö eesmärk on isikute põhiõiguste ennetava kaitse tagamine, uuringutele rakendatavate hindamispõhimõtete ühtlustamine, et kindlustada </w:t>
      </w:r>
      <w:commentRangeStart w:id="287"/>
      <w:ins w:id="288" w:author="Merike Koppel JM" w:date="2024-03-22T12:45:00Z">
        <w:r w:rsidR="00C32E69">
          <w:t xml:space="preserve">uuritavate isikute </w:t>
        </w:r>
      </w:ins>
      <w:commentRangeEnd w:id="287"/>
      <w:ins w:id="289" w:author="Merike Koppel JM" w:date="2024-03-22T12:47:00Z">
        <w:r w:rsidR="00C32E69">
          <w:rPr>
            <w:rStyle w:val="Kommentaariviide"/>
          </w:rPr>
          <w:commentReference w:id="287"/>
        </w:r>
      </w:ins>
      <w:r w:rsidRPr="00E460E1" w:rsidDel="008879C8">
        <w:t>õiguste kaitsemeetmed ja uurijate kohustused neid kaitsemeetmeid järgida.</w:t>
      </w:r>
    </w:p>
    <w:p w14:paraId="37C1761A" w14:textId="77777777" w:rsidR="00636E17" w:rsidRPr="00E460E1" w:rsidRDefault="00636E17" w:rsidP="00712FCB">
      <w:pPr>
        <w:spacing w:after="0" w:line="240" w:lineRule="auto"/>
        <w:ind w:left="0" w:right="0"/>
      </w:pPr>
    </w:p>
    <w:p w14:paraId="13DCA0E2" w14:textId="77777777" w:rsidR="00636E17" w:rsidRPr="00511E84" w:rsidDel="008879C8" w:rsidRDefault="00636E17" w:rsidP="00712FCB">
      <w:pPr>
        <w:spacing w:after="0" w:line="240" w:lineRule="auto"/>
        <w:ind w:left="0" w:right="0" w:firstLine="0"/>
        <w:rPr>
          <w:color w:val="202020"/>
          <w:szCs w:val="24"/>
          <w:shd w:val="clear" w:color="auto" w:fill="FFFFFF"/>
        </w:rPr>
      </w:pPr>
      <w:r w:rsidRPr="00E460E1">
        <w:rPr>
          <w:szCs w:val="24"/>
        </w:rPr>
        <w:t xml:space="preserve">(3) </w:t>
      </w:r>
      <w:r w:rsidRPr="00511E84">
        <w:rPr>
          <w:color w:val="202020"/>
          <w:szCs w:val="24"/>
          <w:shd w:val="clear" w:color="auto" w:fill="FFFFFF"/>
        </w:rPr>
        <w:t xml:space="preserve">Uuringueetika komitee lähtub oma tegevuses valdkonnale kehtestatud eetikanormidest ja rahvusvahelistest konventsioonidest, samuti Euroopa Parlamendi ja nõukogu määrusest (EL) 2016/679 füüsiliste isikute kaitse kohta isikuandmete töötlemisel ja selliste andmete vaba liikumise ning direktiivi 95/46/EÜ kehtetuks tunnistamise kohta (isikuandmete kaitse </w:t>
      </w:r>
      <w:proofErr w:type="spellStart"/>
      <w:r w:rsidRPr="00511E84">
        <w:rPr>
          <w:color w:val="202020"/>
          <w:szCs w:val="24"/>
          <w:shd w:val="clear" w:color="auto" w:fill="FFFFFF"/>
        </w:rPr>
        <w:t>üldmäärus</w:t>
      </w:r>
      <w:proofErr w:type="spellEnd"/>
      <w:r w:rsidRPr="00511E84">
        <w:rPr>
          <w:color w:val="202020"/>
          <w:szCs w:val="24"/>
          <w:shd w:val="clear" w:color="auto" w:fill="FFFFFF"/>
        </w:rPr>
        <w:t>) (ELT L 119, 04.05.2016, lk 1–88) ja eriseadustes sätestatud põhimõtetest.</w:t>
      </w:r>
    </w:p>
    <w:p w14:paraId="1214C4FD" w14:textId="77777777" w:rsidR="00636E17" w:rsidRPr="00E460E1" w:rsidRDefault="00636E17" w:rsidP="00712FCB">
      <w:pPr>
        <w:spacing w:after="0" w:line="240" w:lineRule="auto"/>
        <w:ind w:left="0" w:right="0" w:firstLine="0"/>
        <w:rPr>
          <w:szCs w:val="24"/>
        </w:rPr>
      </w:pPr>
    </w:p>
    <w:p w14:paraId="41D5CAF1" w14:textId="77777777" w:rsidR="00636E17" w:rsidRPr="00511E84" w:rsidRDefault="00636E17" w:rsidP="00712FCB">
      <w:pPr>
        <w:spacing w:after="0" w:line="240" w:lineRule="auto"/>
        <w:ind w:left="0" w:right="0" w:firstLine="0"/>
        <w:rPr>
          <w:color w:val="202020"/>
          <w:szCs w:val="24"/>
          <w:shd w:val="clear" w:color="auto" w:fill="FFFFFF"/>
        </w:rPr>
      </w:pPr>
      <w:r w:rsidRPr="00E460E1">
        <w:rPr>
          <w:szCs w:val="24"/>
        </w:rPr>
        <w:t xml:space="preserve">(4) </w:t>
      </w:r>
      <w:r w:rsidRPr="00511E84">
        <w:rPr>
          <w:color w:val="202020"/>
          <w:szCs w:val="24"/>
          <w:shd w:val="clear" w:color="auto" w:fill="FFFFFF"/>
        </w:rPr>
        <w:t>Taotlus isikuandmete väljastamiseks teadusuuringu või statistika vajadusteks esitatakse andmekogu vastutavale töötlejale. Taotlus peab vastama heale teadusuuringute tavale.</w:t>
      </w:r>
    </w:p>
    <w:p w14:paraId="41D75FC2" w14:textId="77777777" w:rsidR="00636E17" w:rsidRPr="00E460E1" w:rsidRDefault="00636E17" w:rsidP="00712FCB">
      <w:pPr>
        <w:spacing w:after="0" w:line="240" w:lineRule="auto"/>
        <w:ind w:left="0" w:right="0" w:firstLine="0"/>
        <w:rPr>
          <w:szCs w:val="24"/>
        </w:rPr>
      </w:pPr>
    </w:p>
    <w:p w14:paraId="7E817801" w14:textId="2C702DF5" w:rsidR="00636E17" w:rsidRPr="00E460E1" w:rsidDel="008879C8" w:rsidRDefault="00636E17" w:rsidP="00712FCB">
      <w:pPr>
        <w:spacing w:after="0" w:line="240" w:lineRule="auto"/>
        <w:ind w:left="0" w:right="0" w:firstLine="0"/>
      </w:pPr>
      <w:r w:rsidRPr="00E460E1" w:rsidDel="008879C8">
        <w:t>(</w:t>
      </w:r>
      <w:r w:rsidRPr="00E460E1">
        <w:rPr>
          <w:szCs w:val="24"/>
        </w:rPr>
        <w:t>5</w:t>
      </w:r>
      <w:r w:rsidRPr="00E460E1" w:rsidDel="008879C8">
        <w:t xml:space="preserve">) Uuringueetika komitee hindab uuringu vastavust isikuandmete kaitse seaduse §-s 6 </w:t>
      </w:r>
      <w:r w:rsidR="00AC6192">
        <w:t>sätestatud</w:t>
      </w:r>
      <w:r w:rsidRPr="00E460E1" w:rsidDel="008879C8">
        <w:t xml:space="preserve"> tingimustele, eetiliste riskide suurust </w:t>
      </w:r>
      <w:r w:rsidR="00AC6192">
        <w:t>ja</w:t>
      </w:r>
      <w:r w:rsidRPr="00E460E1" w:rsidDel="008879C8">
        <w:t xml:space="preserve"> uuringu </w:t>
      </w:r>
      <w:r w:rsidR="00AC6192">
        <w:t>tegija</w:t>
      </w:r>
      <w:r w:rsidRPr="00E460E1" w:rsidDel="008879C8">
        <w:t xml:space="preserve"> tausta, leides tasakaalu põhiõiguste kaitse ja uuringu otstarbekuse vahel.</w:t>
      </w:r>
    </w:p>
    <w:p w14:paraId="47E5B918" w14:textId="77777777" w:rsidR="00636E17" w:rsidRPr="00E460E1" w:rsidDel="008879C8" w:rsidRDefault="00636E17" w:rsidP="00712FCB">
      <w:pPr>
        <w:spacing w:after="0" w:line="240" w:lineRule="auto"/>
        <w:ind w:left="0" w:right="0"/>
        <w:rPr>
          <w:szCs w:val="24"/>
        </w:rPr>
      </w:pPr>
      <w:r w:rsidRPr="00E460E1" w:rsidDel="008879C8">
        <w:rPr>
          <w:szCs w:val="24"/>
        </w:rPr>
        <w:t xml:space="preserve"> </w:t>
      </w:r>
    </w:p>
    <w:p w14:paraId="52FABBF0" w14:textId="4AD489D0" w:rsidR="00636E17" w:rsidRDefault="00636E17" w:rsidP="00712FCB">
      <w:pPr>
        <w:spacing w:line="240" w:lineRule="auto"/>
        <w:ind w:left="0" w:right="0"/>
      </w:pPr>
      <w:r w:rsidRPr="00E460E1" w:rsidDel="008879C8">
        <w:t>(</w:t>
      </w:r>
      <w:r w:rsidRPr="00E460E1">
        <w:rPr>
          <w:szCs w:val="24"/>
        </w:rPr>
        <w:t>6</w:t>
      </w:r>
      <w:r w:rsidRPr="00E460E1" w:rsidDel="008879C8">
        <w:t>) Uuringueetika komitee moodustab, selle töökorra, liikmete arvu ja määramise korra ning uuringutaotluse läbivaatamise tasumäärad kinnitab valdkonna eest vastutav minister määrusega</w:t>
      </w:r>
      <w:r>
        <w:t>.“</w:t>
      </w:r>
      <w:ins w:id="290" w:author="Merike Koppel JM" w:date="2024-03-26T12:09:00Z">
        <w:r w:rsidR="00DA282A">
          <w:t>;</w:t>
        </w:r>
      </w:ins>
      <w:del w:id="291" w:author="Merike Koppel JM" w:date="2024-03-26T12:09:00Z">
        <w:r w:rsidDel="00DA282A">
          <w:delText>.</w:delText>
        </w:r>
      </w:del>
    </w:p>
    <w:p w14:paraId="5238C87E" w14:textId="77777777" w:rsidR="00636E17" w:rsidRDefault="00636E17" w:rsidP="00712FCB">
      <w:pPr>
        <w:spacing w:after="0" w:line="240" w:lineRule="auto"/>
        <w:ind w:left="0" w:right="0" w:firstLine="0"/>
        <w:rPr>
          <w:rFonts w:eastAsiaTheme="minorHAnsi"/>
          <w:color w:val="auto"/>
          <w:kern w:val="0"/>
          <w:szCs w:val="24"/>
          <w:lang w:eastAsia="en-US"/>
          <w14:ligatures w14:val="none"/>
        </w:rPr>
      </w:pPr>
    </w:p>
    <w:p w14:paraId="3E5B74AD" w14:textId="58518502" w:rsidR="00157B84" w:rsidRPr="00157B84" w:rsidRDefault="00636E17" w:rsidP="00712FCB">
      <w:pPr>
        <w:spacing w:after="0" w:line="240" w:lineRule="auto"/>
        <w:ind w:left="0" w:right="0" w:firstLine="0"/>
        <w:rPr>
          <w:rFonts w:eastAsiaTheme="minorHAnsi"/>
          <w:color w:val="auto"/>
          <w:kern w:val="0"/>
          <w:szCs w:val="24"/>
          <w:lang w:eastAsia="en-US"/>
          <w14:ligatures w14:val="none"/>
        </w:rPr>
      </w:pPr>
      <w:r w:rsidRPr="00636E17">
        <w:rPr>
          <w:rFonts w:eastAsiaTheme="minorHAnsi"/>
          <w:b/>
          <w:color w:val="auto"/>
          <w:kern w:val="0"/>
          <w:szCs w:val="24"/>
          <w:lang w:eastAsia="en-US"/>
          <w14:ligatures w14:val="none"/>
        </w:rPr>
        <w:t>6)</w:t>
      </w:r>
      <w:r>
        <w:rPr>
          <w:rFonts w:eastAsiaTheme="minorHAnsi"/>
          <w:color w:val="auto"/>
          <w:kern w:val="0"/>
          <w:szCs w:val="24"/>
          <w:lang w:eastAsia="en-US"/>
          <w14:ligatures w14:val="none"/>
        </w:rPr>
        <w:t xml:space="preserve"> </w:t>
      </w:r>
      <w:r w:rsidR="00157B84" w:rsidRPr="00157B84">
        <w:rPr>
          <w:rFonts w:eastAsiaTheme="minorHAnsi"/>
          <w:color w:val="auto"/>
          <w:kern w:val="0"/>
          <w:szCs w:val="24"/>
          <w:lang w:eastAsia="en-US"/>
          <w14:ligatures w14:val="none"/>
        </w:rPr>
        <w:t>seadust täiendatakse §-ga 11</w:t>
      </w:r>
      <w:r>
        <w:rPr>
          <w:rFonts w:eastAsiaTheme="minorHAnsi"/>
          <w:color w:val="auto"/>
          <w:kern w:val="0"/>
          <w:szCs w:val="24"/>
          <w:vertAlign w:val="superscript"/>
          <w:lang w:eastAsia="en-US"/>
          <w14:ligatures w14:val="none"/>
        </w:rPr>
        <w:t>3</w:t>
      </w:r>
      <w:r w:rsidR="00157B84" w:rsidRPr="00157B84">
        <w:rPr>
          <w:rFonts w:eastAsiaTheme="minorHAnsi"/>
          <w:color w:val="auto"/>
          <w:kern w:val="0"/>
          <w:szCs w:val="24"/>
          <w:lang w:eastAsia="en-US"/>
          <w14:ligatures w14:val="none"/>
        </w:rPr>
        <w:t xml:space="preserve"> järgmises sõnastuses: </w:t>
      </w:r>
    </w:p>
    <w:p w14:paraId="04F8435E"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5597D5B5" w14:textId="3FE30D38" w:rsidR="00157B84" w:rsidRPr="00157B84" w:rsidRDefault="00157B84" w:rsidP="00712FCB">
      <w:pPr>
        <w:spacing w:after="0" w:line="240" w:lineRule="auto"/>
        <w:ind w:left="0" w:right="0" w:firstLine="0"/>
        <w:rPr>
          <w:rFonts w:eastAsiaTheme="minorHAnsi"/>
          <w:b/>
          <w:bCs/>
          <w:color w:val="auto"/>
          <w:kern w:val="0"/>
          <w:szCs w:val="24"/>
          <w:lang w:eastAsia="en-US"/>
          <w14:ligatures w14:val="none"/>
        </w:rPr>
      </w:pPr>
      <w:r w:rsidRPr="00157B84">
        <w:rPr>
          <w:rFonts w:eastAsiaTheme="minorHAnsi"/>
          <w:color w:val="auto"/>
          <w:kern w:val="0"/>
          <w:szCs w:val="24"/>
          <w:lang w:eastAsia="en-US"/>
          <w14:ligatures w14:val="none"/>
        </w:rPr>
        <w:t>„</w:t>
      </w:r>
      <w:r w:rsidRPr="00157B84">
        <w:rPr>
          <w:rFonts w:eastAsiaTheme="minorHAnsi"/>
          <w:b/>
          <w:bCs/>
          <w:color w:val="auto"/>
          <w:kern w:val="0"/>
          <w:szCs w:val="24"/>
          <w:lang w:eastAsia="en-US"/>
          <w14:ligatures w14:val="none"/>
        </w:rPr>
        <w:t>§ 11</w:t>
      </w:r>
      <w:r w:rsidR="00636E17">
        <w:rPr>
          <w:rFonts w:eastAsiaTheme="minorHAnsi"/>
          <w:b/>
          <w:bCs/>
          <w:color w:val="auto"/>
          <w:kern w:val="0"/>
          <w:szCs w:val="24"/>
          <w:vertAlign w:val="superscript"/>
          <w:lang w:eastAsia="en-US"/>
          <w14:ligatures w14:val="none"/>
        </w:rPr>
        <w:t>3</w:t>
      </w:r>
      <w:r w:rsidRPr="00157B84">
        <w:rPr>
          <w:rFonts w:eastAsiaTheme="minorHAnsi"/>
          <w:b/>
          <w:bCs/>
          <w:color w:val="auto"/>
          <w:kern w:val="0"/>
          <w:szCs w:val="24"/>
          <w:lang w:eastAsia="en-US"/>
          <w14:ligatures w14:val="none"/>
        </w:rPr>
        <w:t xml:space="preserve">. </w:t>
      </w:r>
      <w:commentRangeStart w:id="292"/>
      <w:r w:rsidRPr="00157B84">
        <w:rPr>
          <w:rFonts w:eastAsiaTheme="minorHAnsi"/>
          <w:b/>
          <w:bCs/>
          <w:color w:val="auto"/>
          <w:kern w:val="0"/>
          <w:szCs w:val="24"/>
          <w:lang w:eastAsia="en-US"/>
          <w14:ligatures w14:val="none"/>
        </w:rPr>
        <w:t>Narkootikumide</w:t>
      </w:r>
      <w:commentRangeEnd w:id="292"/>
      <w:r w:rsidR="0030445C">
        <w:rPr>
          <w:rStyle w:val="Kommentaariviide"/>
        </w:rPr>
        <w:commentReference w:id="292"/>
      </w:r>
      <w:r w:rsidRPr="00157B84">
        <w:rPr>
          <w:rFonts w:eastAsiaTheme="minorHAnsi"/>
          <w:b/>
          <w:bCs/>
          <w:color w:val="auto"/>
          <w:kern w:val="0"/>
          <w:szCs w:val="24"/>
          <w:lang w:eastAsia="en-US"/>
          <w14:ligatures w14:val="none"/>
        </w:rPr>
        <w:t xml:space="preserve"> tarvitamisest tingitud kahjude vähendamise teenuse osutamine </w:t>
      </w:r>
    </w:p>
    <w:p w14:paraId="1BCBA3C8"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3CEE57D2" w14:textId="63B43CB7"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(1) </w:t>
      </w:r>
      <w:commentRangeStart w:id="293"/>
      <w:r w:rsidRPr="00157B84">
        <w:rPr>
          <w:rFonts w:eastAsiaTheme="minorHAnsi"/>
          <w:color w:val="auto"/>
          <w:kern w:val="0"/>
          <w:szCs w:val="24"/>
          <w:lang w:eastAsia="en-US"/>
          <w14:ligatures w14:val="none"/>
        </w:rPr>
        <w:t>Narkootikumide</w:t>
      </w:r>
      <w:commentRangeEnd w:id="293"/>
      <w:r w:rsidR="0030445C">
        <w:rPr>
          <w:rStyle w:val="Kommentaariviide"/>
        </w:rPr>
        <w:commentReference w:id="293"/>
      </w:r>
      <w:r w:rsidRPr="00157B84">
        <w:rPr>
          <w:rFonts w:eastAsiaTheme="minorHAnsi"/>
          <w:color w:val="auto"/>
          <w:kern w:val="0"/>
          <w:szCs w:val="24"/>
          <w:lang w:eastAsia="en-US"/>
          <w14:ligatures w14:val="none"/>
        </w:rPr>
        <w:t xml:space="preserve"> tarvitamisest tingitud kahjude vähendamise teenuse eesmärk on minimeerida kahju ja </w:t>
      </w:r>
      <w:commentRangeStart w:id="294"/>
      <w:r w:rsidRPr="00157B84">
        <w:rPr>
          <w:rFonts w:eastAsiaTheme="minorHAnsi"/>
          <w:color w:val="auto"/>
          <w:kern w:val="0"/>
          <w:szCs w:val="24"/>
          <w:lang w:eastAsia="en-US"/>
          <w14:ligatures w14:val="none"/>
        </w:rPr>
        <w:t xml:space="preserve">kulutusi ühiskonnale, aine kasutajale ja tema lähedastele </w:t>
      </w:r>
      <w:commentRangeEnd w:id="294"/>
      <w:r w:rsidR="0030445C">
        <w:rPr>
          <w:rStyle w:val="Kommentaariviide"/>
        </w:rPr>
        <w:commentReference w:id="294"/>
      </w:r>
      <w:r w:rsidRPr="00157B84">
        <w:rPr>
          <w:rFonts w:eastAsiaTheme="minorHAnsi"/>
          <w:color w:val="auto"/>
          <w:kern w:val="0"/>
          <w:szCs w:val="24"/>
          <w:lang w:eastAsia="en-US"/>
          <w14:ligatures w14:val="none"/>
        </w:rPr>
        <w:t xml:space="preserve">ning vähendada </w:t>
      </w:r>
      <w:commentRangeStart w:id="295"/>
      <w:r w:rsidRPr="00157B84">
        <w:rPr>
          <w:rFonts w:eastAsiaTheme="minorHAnsi"/>
          <w:color w:val="auto"/>
          <w:kern w:val="0"/>
          <w:szCs w:val="24"/>
          <w:lang w:eastAsia="en-US"/>
          <w14:ligatures w14:val="none"/>
        </w:rPr>
        <w:lastRenderedPageBreak/>
        <w:t xml:space="preserve">narkootikumide </w:t>
      </w:r>
      <w:del w:id="296" w:author="Merike Koppel JM" w:date="2024-03-27T10:28:00Z">
        <w:r w:rsidRPr="00157B84" w:rsidDel="00FF2E1B">
          <w:rPr>
            <w:rFonts w:eastAsiaTheme="minorHAnsi"/>
            <w:color w:val="auto"/>
            <w:kern w:val="0"/>
            <w:szCs w:val="24"/>
            <w:lang w:eastAsia="en-US"/>
            <w14:ligatures w14:val="none"/>
          </w:rPr>
          <w:delText xml:space="preserve">tarvitamisest </w:delText>
        </w:r>
      </w:del>
      <w:ins w:id="297" w:author="Merike Koppel JM" w:date="2024-03-27T10:28:00Z">
        <w:r w:rsidR="00FF2E1B">
          <w:rPr>
            <w:rFonts w:eastAsiaTheme="minorHAnsi"/>
            <w:color w:val="auto"/>
            <w:kern w:val="0"/>
            <w:szCs w:val="24"/>
            <w:lang w:eastAsia="en-US"/>
            <w14:ligatures w14:val="none"/>
          </w:rPr>
          <w:t>üleannusta</w:t>
        </w:r>
        <w:r w:rsidR="00FF2E1B" w:rsidRPr="00157B84">
          <w:rPr>
            <w:rFonts w:eastAsiaTheme="minorHAnsi"/>
            <w:color w:val="auto"/>
            <w:kern w:val="0"/>
            <w:szCs w:val="24"/>
            <w:lang w:eastAsia="en-US"/>
            <w14:ligatures w14:val="none"/>
          </w:rPr>
          <w:t xml:space="preserve">misest </w:t>
        </w:r>
      </w:ins>
      <w:r w:rsidRPr="00157B84">
        <w:rPr>
          <w:rFonts w:eastAsiaTheme="minorHAnsi"/>
          <w:color w:val="auto"/>
          <w:kern w:val="0"/>
          <w:szCs w:val="24"/>
          <w:lang w:eastAsia="en-US"/>
          <w14:ligatures w14:val="none"/>
        </w:rPr>
        <w:t>tingitud surma</w:t>
      </w:r>
      <w:del w:id="298" w:author="Merike Koppel JM" w:date="2024-03-27T10:28:00Z">
        <w:r w:rsidRPr="00157B84" w:rsidDel="00FF2E1B">
          <w:rPr>
            <w:rFonts w:eastAsiaTheme="minorHAnsi"/>
            <w:color w:val="auto"/>
            <w:kern w:val="0"/>
            <w:szCs w:val="24"/>
            <w:lang w:eastAsia="en-US"/>
            <w14:ligatures w14:val="none"/>
          </w:rPr>
          <w:delText>ga lõppevate üledoosid</w:delText>
        </w:r>
      </w:del>
      <w:ins w:id="299" w:author="Merike Koppel JM" w:date="2024-03-27T10:28:00Z">
        <w:r w:rsidR="00FF2E1B">
          <w:rPr>
            <w:rFonts w:eastAsiaTheme="minorHAnsi"/>
            <w:color w:val="auto"/>
            <w:kern w:val="0"/>
            <w:szCs w:val="24"/>
            <w:lang w:eastAsia="en-US"/>
            <w14:ligatures w14:val="none"/>
          </w:rPr>
          <w:t>juhtud</w:t>
        </w:r>
      </w:ins>
      <w:r w:rsidRPr="00157B84">
        <w:rPr>
          <w:rFonts w:eastAsiaTheme="minorHAnsi"/>
          <w:color w:val="auto"/>
          <w:kern w:val="0"/>
          <w:szCs w:val="24"/>
          <w:lang w:eastAsia="en-US"/>
          <w14:ligatures w14:val="none"/>
        </w:rPr>
        <w:t xml:space="preserve">e </w:t>
      </w:r>
      <w:commentRangeEnd w:id="295"/>
      <w:r w:rsidR="0030445C">
        <w:rPr>
          <w:rStyle w:val="Kommentaariviide"/>
        </w:rPr>
        <w:commentReference w:id="295"/>
      </w:r>
      <w:r w:rsidRPr="00157B84">
        <w:rPr>
          <w:rFonts w:eastAsiaTheme="minorHAnsi"/>
          <w:color w:val="auto"/>
          <w:kern w:val="0"/>
          <w:szCs w:val="24"/>
          <w:lang w:eastAsia="en-US"/>
          <w14:ligatures w14:val="none"/>
        </w:rPr>
        <w:t xml:space="preserve">arvu. </w:t>
      </w:r>
    </w:p>
    <w:p w14:paraId="18374B4D"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1EABEFAE" w14:textId="7FD9A130"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(2) </w:t>
      </w:r>
      <w:commentRangeStart w:id="300"/>
      <w:r w:rsidRPr="00157B84">
        <w:rPr>
          <w:rFonts w:eastAsiaTheme="minorHAnsi"/>
          <w:color w:val="auto"/>
          <w:kern w:val="0"/>
          <w:szCs w:val="24"/>
          <w:lang w:eastAsia="en-US"/>
          <w14:ligatures w14:val="none"/>
        </w:rPr>
        <w:t>Narkootikumide</w:t>
      </w:r>
      <w:commentRangeEnd w:id="300"/>
      <w:r w:rsidR="00DA282A">
        <w:rPr>
          <w:rStyle w:val="Kommentaariviide"/>
        </w:rPr>
        <w:commentReference w:id="300"/>
      </w:r>
      <w:r w:rsidRPr="00157B84">
        <w:rPr>
          <w:rFonts w:eastAsiaTheme="minorHAnsi"/>
          <w:color w:val="auto"/>
          <w:kern w:val="0"/>
          <w:szCs w:val="24"/>
          <w:lang w:eastAsia="en-US"/>
          <w14:ligatures w14:val="none"/>
        </w:rPr>
        <w:t xml:space="preserve"> tarvitamisest tingitud kahjude vähendamise teenuste arendamist ja osutamist korraldab Sotsiaalministeerium või Sotsiaalministeeriumi hallatav riigi teadus- ja arendusasutus. </w:t>
      </w:r>
    </w:p>
    <w:p w14:paraId="56729D12"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45169843" w14:textId="1C507A5A"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(3) Kohaliku omavalitsuse üksused aitavad kaasa </w:t>
      </w:r>
      <w:commentRangeStart w:id="301"/>
      <w:r w:rsidRPr="00157B84">
        <w:rPr>
          <w:rFonts w:eastAsiaTheme="minorHAnsi"/>
          <w:color w:val="auto"/>
          <w:kern w:val="0"/>
          <w:szCs w:val="24"/>
          <w:lang w:eastAsia="en-US"/>
          <w14:ligatures w14:val="none"/>
        </w:rPr>
        <w:t>narkootikumide</w:t>
      </w:r>
      <w:commentRangeEnd w:id="301"/>
      <w:r w:rsidR="00DA282A">
        <w:rPr>
          <w:rStyle w:val="Kommentaariviide"/>
        </w:rPr>
        <w:commentReference w:id="301"/>
      </w:r>
      <w:r w:rsidRPr="00157B84">
        <w:rPr>
          <w:rFonts w:eastAsiaTheme="minorHAnsi"/>
          <w:color w:val="auto"/>
          <w:kern w:val="0"/>
          <w:szCs w:val="24"/>
          <w:lang w:eastAsia="en-US"/>
          <w14:ligatures w14:val="none"/>
        </w:rPr>
        <w:t xml:space="preserve"> tarvitamisest tingitud kahjude vähendamise teenuste osutamisele oma haldusterritooriumil.“;</w:t>
      </w:r>
    </w:p>
    <w:p w14:paraId="5F69BC2B" w14:textId="77777777" w:rsidR="00482C61" w:rsidRDefault="00482C61" w:rsidP="00712FCB">
      <w:pPr>
        <w:spacing w:after="0" w:line="240" w:lineRule="auto"/>
        <w:ind w:left="0" w:right="0" w:firstLine="0"/>
        <w:rPr>
          <w:rFonts w:eastAsiaTheme="minorHAnsi"/>
          <w:b/>
          <w:bCs/>
          <w:color w:val="auto"/>
          <w:kern w:val="0"/>
          <w:szCs w:val="24"/>
          <w:lang w:eastAsia="en-US"/>
          <w14:ligatures w14:val="none"/>
        </w:rPr>
      </w:pPr>
    </w:p>
    <w:p w14:paraId="0EDC2912" w14:textId="7F665687" w:rsidR="00157B84" w:rsidRPr="00157B84" w:rsidRDefault="00636E17" w:rsidP="00712FCB">
      <w:pPr>
        <w:spacing w:after="0" w:line="240" w:lineRule="auto"/>
        <w:ind w:left="0" w:right="0" w:firstLine="0"/>
        <w:rPr>
          <w:rFonts w:eastAsiaTheme="minorHAnsi"/>
          <w:color w:val="auto"/>
          <w:kern w:val="0"/>
          <w:szCs w:val="24"/>
          <w:lang w:eastAsia="en-US"/>
          <w14:ligatures w14:val="none"/>
        </w:rPr>
      </w:pPr>
      <w:r>
        <w:rPr>
          <w:rFonts w:eastAsiaTheme="minorHAnsi"/>
          <w:b/>
          <w:bCs/>
          <w:color w:val="auto"/>
          <w:kern w:val="0"/>
          <w:szCs w:val="24"/>
          <w:lang w:eastAsia="en-US"/>
          <w14:ligatures w14:val="none"/>
        </w:rPr>
        <w:t>7</w:t>
      </w:r>
      <w:r w:rsidR="00157B84" w:rsidRPr="00157B84">
        <w:rPr>
          <w:rFonts w:eastAsiaTheme="minorHAnsi"/>
          <w:b/>
          <w:bCs/>
          <w:color w:val="auto"/>
          <w:kern w:val="0"/>
          <w:szCs w:val="24"/>
          <w:lang w:eastAsia="en-US"/>
          <w14:ligatures w14:val="none"/>
        </w:rPr>
        <w:t>)</w:t>
      </w:r>
      <w:r w:rsidR="00157B84" w:rsidRPr="00157B84">
        <w:rPr>
          <w:rFonts w:eastAsiaTheme="minorHAnsi"/>
          <w:color w:val="auto"/>
          <w:kern w:val="0"/>
          <w:szCs w:val="24"/>
          <w:lang w:eastAsia="en-US"/>
          <w14:ligatures w14:val="none"/>
        </w:rPr>
        <w:t xml:space="preserve"> paragrahvi 12</w:t>
      </w:r>
      <w:r w:rsidR="00157B84" w:rsidRPr="00157B84">
        <w:rPr>
          <w:rFonts w:eastAsiaTheme="minorHAnsi"/>
          <w:color w:val="auto"/>
          <w:kern w:val="0"/>
          <w:szCs w:val="24"/>
          <w:vertAlign w:val="superscript"/>
          <w:lang w:eastAsia="en-US"/>
          <w14:ligatures w14:val="none"/>
        </w:rPr>
        <w:t>1</w:t>
      </w:r>
      <w:r w:rsidR="00157B84" w:rsidRPr="00157B84">
        <w:rPr>
          <w:rFonts w:eastAsiaTheme="minorHAnsi"/>
          <w:color w:val="auto"/>
          <w:kern w:val="0"/>
          <w:szCs w:val="24"/>
          <w:lang w:eastAsia="en-US"/>
          <w14:ligatures w14:val="none"/>
        </w:rPr>
        <w:t xml:space="preserve"> täiendatakse peale sõna „Ravimiamet“ </w:t>
      </w:r>
      <w:r w:rsidR="001019C9">
        <w:rPr>
          <w:rFonts w:eastAsiaTheme="minorHAnsi"/>
          <w:color w:val="auto"/>
          <w:kern w:val="0"/>
          <w:szCs w:val="24"/>
          <w:lang w:eastAsia="en-US"/>
          <w14:ligatures w14:val="none"/>
        </w:rPr>
        <w:t>tekstiosaga</w:t>
      </w:r>
      <w:r w:rsidR="00157B84" w:rsidRPr="00157B84">
        <w:rPr>
          <w:rFonts w:eastAsiaTheme="minorHAnsi"/>
          <w:color w:val="auto"/>
          <w:kern w:val="0"/>
          <w:szCs w:val="24"/>
          <w:lang w:eastAsia="en-US"/>
          <w14:ligatures w14:val="none"/>
        </w:rPr>
        <w:t xml:space="preserve"> „,</w:t>
      </w:r>
      <w:r w:rsidR="001019C9">
        <w:rPr>
          <w:rFonts w:eastAsiaTheme="minorHAnsi"/>
          <w:color w:val="auto"/>
          <w:kern w:val="0"/>
          <w:szCs w:val="24"/>
          <w:lang w:eastAsia="en-US"/>
          <w14:ligatures w14:val="none"/>
        </w:rPr>
        <w:t xml:space="preserve"> </w:t>
      </w:r>
      <w:r w:rsidR="00157B84" w:rsidRPr="00157B84">
        <w:rPr>
          <w:rFonts w:eastAsiaTheme="minorHAnsi"/>
          <w:color w:val="auto"/>
          <w:kern w:val="0"/>
          <w:szCs w:val="24"/>
          <w:lang w:eastAsia="en-US"/>
          <w14:ligatures w14:val="none"/>
        </w:rPr>
        <w:t>Politsei- ja Piirivalveamet“;</w:t>
      </w:r>
    </w:p>
    <w:p w14:paraId="0D3E4E18" w14:textId="77777777" w:rsidR="00482C61" w:rsidRDefault="00482C61" w:rsidP="00712FCB">
      <w:pPr>
        <w:spacing w:after="0" w:line="240" w:lineRule="auto"/>
        <w:ind w:left="0" w:right="0" w:firstLine="0"/>
        <w:rPr>
          <w:rFonts w:eastAsiaTheme="minorHAnsi"/>
          <w:b/>
          <w:bCs/>
          <w:color w:val="auto"/>
          <w:kern w:val="0"/>
          <w:szCs w:val="24"/>
          <w:lang w:eastAsia="en-US"/>
          <w14:ligatures w14:val="none"/>
        </w:rPr>
      </w:pPr>
    </w:p>
    <w:p w14:paraId="2F204C24" w14:textId="13589F88" w:rsidR="00157B84" w:rsidRPr="00157B84" w:rsidRDefault="00636E17" w:rsidP="00712FCB">
      <w:pPr>
        <w:spacing w:after="0" w:line="240" w:lineRule="auto"/>
        <w:ind w:left="0" w:right="0" w:firstLine="0"/>
        <w:rPr>
          <w:rFonts w:eastAsiaTheme="minorHAnsi"/>
          <w:color w:val="auto"/>
          <w:kern w:val="0"/>
          <w:szCs w:val="24"/>
          <w:lang w:eastAsia="en-US"/>
          <w14:ligatures w14:val="none"/>
        </w:rPr>
      </w:pPr>
      <w:r>
        <w:rPr>
          <w:rFonts w:eastAsiaTheme="minorHAnsi"/>
          <w:b/>
          <w:bCs/>
          <w:color w:val="auto"/>
          <w:kern w:val="0"/>
          <w:szCs w:val="24"/>
          <w:lang w:eastAsia="en-US"/>
          <w14:ligatures w14:val="none"/>
        </w:rPr>
        <w:t>8</w:t>
      </w:r>
      <w:r w:rsidR="00157B84" w:rsidRPr="00157B84">
        <w:rPr>
          <w:rFonts w:eastAsiaTheme="minorHAnsi"/>
          <w:b/>
          <w:bCs/>
          <w:color w:val="auto"/>
          <w:kern w:val="0"/>
          <w:szCs w:val="24"/>
          <w:lang w:eastAsia="en-US"/>
          <w14:ligatures w14:val="none"/>
        </w:rPr>
        <w:t xml:space="preserve">) </w:t>
      </w:r>
      <w:r w:rsidR="00157B84" w:rsidRPr="00157B84">
        <w:rPr>
          <w:rFonts w:eastAsiaTheme="minorHAnsi"/>
          <w:color w:val="auto"/>
          <w:kern w:val="0"/>
          <w:szCs w:val="24"/>
          <w:lang w:eastAsia="en-US"/>
          <w14:ligatures w14:val="none"/>
        </w:rPr>
        <w:t>paragrahvi 12</w:t>
      </w:r>
      <w:r w:rsidR="00157B84" w:rsidRPr="00157B84">
        <w:rPr>
          <w:rFonts w:eastAsiaTheme="minorHAnsi"/>
          <w:color w:val="auto"/>
          <w:kern w:val="0"/>
          <w:szCs w:val="24"/>
          <w:vertAlign w:val="superscript"/>
          <w:lang w:eastAsia="en-US"/>
          <w14:ligatures w14:val="none"/>
        </w:rPr>
        <w:t>2</w:t>
      </w:r>
      <w:r w:rsidR="00157B84" w:rsidRPr="00157B84">
        <w:rPr>
          <w:rFonts w:eastAsiaTheme="minorHAnsi"/>
          <w:color w:val="auto"/>
          <w:kern w:val="0"/>
          <w:szCs w:val="24"/>
          <w:lang w:eastAsia="en-US"/>
          <w14:ligatures w14:val="none"/>
        </w:rPr>
        <w:t xml:space="preserve"> tekst muudetakse ja sõnastatakse järgmiselt:</w:t>
      </w:r>
    </w:p>
    <w:p w14:paraId="71C0B5BB"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0515C830" w14:textId="2A469B4E" w:rsidR="00157B84" w:rsidRPr="00157B84" w:rsidRDefault="00157B84" w:rsidP="00712FCB">
      <w:pPr>
        <w:spacing w:after="0" w:line="240" w:lineRule="auto"/>
        <w:ind w:left="0" w:right="0" w:firstLine="0"/>
        <w:rPr>
          <w:rFonts w:eastAsiaTheme="minorHAnsi"/>
          <w:color w:val="auto"/>
          <w:kern w:val="0"/>
          <w:szCs w:val="24"/>
          <w:lang w:eastAsia="en-US"/>
          <w14:ligatures w14:val="none"/>
        </w:rPr>
      </w:pPr>
      <w:r w:rsidRPr="00157B84">
        <w:rPr>
          <w:rFonts w:eastAsiaTheme="minorHAnsi"/>
          <w:color w:val="auto"/>
          <w:kern w:val="0"/>
          <w:szCs w:val="24"/>
          <w:lang w:eastAsia="en-US"/>
          <w14:ligatures w14:val="none"/>
        </w:rPr>
        <w:t xml:space="preserve">„(1) Ravimiamet võib käesolevas seaduses sätestatud riikliku järelevalve teostamiseks kohaldada korrakaitseseaduse §-des 30, 31, 32, 50, 51 ja 52 sätestatud riikliku järelevalve erimeetmeid korrakaitseseaduses sätestatud alusel ja korras. </w:t>
      </w:r>
    </w:p>
    <w:p w14:paraId="300EA400" w14:textId="77777777" w:rsidR="00482C61" w:rsidRDefault="00482C61" w:rsidP="00712FCB">
      <w:pPr>
        <w:spacing w:after="0" w:line="240" w:lineRule="auto"/>
        <w:ind w:left="0" w:right="0" w:firstLine="0"/>
        <w:rPr>
          <w:rFonts w:eastAsiaTheme="minorHAnsi"/>
          <w:color w:val="auto"/>
          <w:kern w:val="0"/>
          <w:szCs w:val="24"/>
          <w:lang w:eastAsia="en-US"/>
          <w14:ligatures w14:val="none"/>
        </w:rPr>
      </w:pPr>
    </w:p>
    <w:p w14:paraId="12539F9C" w14:textId="5F750691" w:rsidR="00E16E7C" w:rsidRDefault="00157B84" w:rsidP="00712FCB">
      <w:pPr>
        <w:spacing w:after="0" w:line="240" w:lineRule="auto"/>
        <w:ind w:left="0" w:right="0" w:firstLine="0"/>
      </w:pPr>
      <w:r w:rsidRPr="00157B84">
        <w:rPr>
          <w:rFonts w:eastAsiaTheme="minorHAnsi"/>
          <w:color w:val="auto"/>
          <w:kern w:val="0"/>
          <w:szCs w:val="24"/>
          <w:lang w:eastAsia="en-US"/>
          <w14:ligatures w14:val="none"/>
        </w:rPr>
        <w:t>(2) Politsei- ja Piirivalveamet ning Maksu- ja Tolliamet võivad käesolevas seaduses sätestatud riikliku järelevalve teostamiseks kohaldada korrakaitseseaduse §-des 30, 31, 32</w:t>
      </w:r>
      <w:r w:rsidR="007A6B70">
        <w:rPr>
          <w:rFonts w:eastAsiaTheme="minorHAnsi"/>
          <w:color w:val="auto"/>
          <w:kern w:val="0"/>
          <w:szCs w:val="24"/>
          <w:lang w:eastAsia="en-US"/>
          <w14:ligatures w14:val="none"/>
        </w:rPr>
        <w:t xml:space="preserve"> ja</w:t>
      </w:r>
      <w:r w:rsidRPr="00157B84">
        <w:rPr>
          <w:rFonts w:eastAsiaTheme="minorHAnsi"/>
          <w:color w:val="auto"/>
          <w:kern w:val="0"/>
          <w:szCs w:val="24"/>
          <w:lang w:eastAsia="en-US"/>
          <w14:ligatures w14:val="none"/>
        </w:rPr>
        <w:t xml:space="preserve"> 45–52 sätestatud riikliku järelevalve erimeetmeid korrakaitseseaduses sätestatud alusel ja korras.“.</w:t>
      </w:r>
    </w:p>
    <w:p w14:paraId="7D2C8131" w14:textId="26D294F2" w:rsidR="00E67777" w:rsidRDefault="00E67777" w:rsidP="00712FCB">
      <w:pPr>
        <w:spacing w:after="0" w:line="240" w:lineRule="auto"/>
        <w:ind w:left="0" w:right="0" w:firstLine="0"/>
        <w:jc w:val="left"/>
      </w:pPr>
    </w:p>
    <w:p w14:paraId="3751F627" w14:textId="1B1944DF" w:rsidR="00E67777" w:rsidRDefault="7F39355D" w:rsidP="00712FCB">
      <w:pPr>
        <w:pStyle w:val="Pealkiri2"/>
        <w:spacing w:after="0" w:line="240" w:lineRule="auto"/>
        <w:ind w:left="0" w:right="0" w:firstLine="0"/>
      </w:pPr>
      <w:r>
        <w:t>§ 5</w:t>
      </w:r>
      <w:r w:rsidR="006A1D83">
        <w:t>3</w:t>
      </w:r>
      <w:r>
        <w:t xml:space="preserve">. Noorsootöö seaduse muutmine </w:t>
      </w:r>
    </w:p>
    <w:p w14:paraId="7FE7AB8E" w14:textId="77777777" w:rsidR="00E67777" w:rsidRDefault="00E23A95" w:rsidP="00712FCB">
      <w:pPr>
        <w:spacing w:after="0" w:line="240" w:lineRule="auto"/>
        <w:ind w:left="0" w:right="0" w:firstLine="0"/>
        <w:jc w:val="left"/>
      </w:pPr>
      <w:r>
        <w:rPr>
          <w:b/>
        </w:rPr>
        <w:t xml:space="preserve"> </w:t>
      </w:r>
    </w:p>
    <w:p w14:paraId="37179271" w14:textId="1452C120" w:rsidR="00E67777" w:rsidRDefault="7F39355D" w:rsidP="00712FCB">
      <w:pPr>
        <w:spacing w:after="0" w:line="240" w:lineRule="auto"/>
        <w:ind w:left="0" w:right="0" w:firstLine="0"/>
      </w:pPr>
      <w:r>
        <w:t>Noorsootöö seaduses tehakse järgmised muudatused:</w:t>
      </w:r>
    </w:p>
    <w:p w14:paraId="5A03B494" w14:textId="77777777" w:rsidR="00E67777" w:rsidRDefault="00E23A95" w:rsidP="00712FCB">
      <w:pPr>
        <w:spacing w:after="0" w:line="240" w:lineRule="auto"/>
        <w:ind w:left="0" w:right="0" w:firstLine="0"/>
        <w:jc w:val="left"/>
      </w:pPr>
      <w:r>
        <w:rPr>
          <w:b/>
        </w:rPr>
        <w:t xml:space="preserve"> </w:t>
      </w:r>
    </w:p>
    <w:p w14:paraId="40FB8BB0" w14:textId="611F02B8" w:rsidR="00E67777" w:rsidRDefault="7F39355D" w:rsidP="00712FCB">
      <w:pPr>
        <w:spacing w:after="0" w:line="240" w:lineRule="auto"/>
        <w:ind w:left="0" w:right="0" w:firstLine="0"/>
      </w:pPr>
      <w:r w:rsidRPr="7F39355D">
        <w:rPr>
          <w:b/>
          <w:bCs/>
        </w:rPr>
        <w:t>1)</w:t>
      </w:r>
      <w:r>
        <w:t xml:space="preserve"> paragrahvi 10</w:t>
      </w:r>
      <w:r w:rsidRPr="7F39355D">
        <w:rPr>
          <w:vertAlign w:val="superscript"/>
        </w:rPr>
        <w:t>1</w:t>
      </w:r>
      <w:r>
        <w:t xml:space="preserve"> lõige 3 muudetakse ja sõnastatakse järgmiselt: </w:t>
      </w:r>
    </w:p>
    <w:p w14:paraId="5BCEE457" w14:textId="77777777" w:rsidR="00E67777" w:rsidRDefault="00E23A95" w:rsidP="00712FCB">
      <w:pPr>
        <w:spacing w:after="0" w:line="240" w:lineRule="auto"/>
        <w:ind w:left="0" w:right="0" w:firstLine="0"/>
        <w:jc w:val="left"/>
      </w:pPr>
      <w:r>
        <w:t xml:space="preserve"> </w:t>
      </w:r>
    </w:p>
    <w:p w14:paraId="4C6F5F93" w14:textId="0C1251E1" w:rsidR="00E67777" w:rsidRDefault="7F39355D" w:rsidP="00712FCB">
      <w:pPr>
        <w:spacing w:after="0" w:line="240" w:lineRule="auto"/>
        <w:ind w:left="0" w:right="0" w:firstLine="0"/>
      </w:pPr>
      <w:r>
        <w:t xml:space="preserve">„(3) </w:t>
      </w:r>
      <w:proofErr w:type="spellStart"/>
      <w:r>
        <w:t>Noortelaagri</w:t>
      </w:r>
      <w:proofErr w:type="spellEnd"/>
      <w:r>
        <w:t xml:space="preserve"> </w:t>
      </w:r>
      <w:commentRangeStart w:id="302"/>
      <w:r>
        <w:t>elukeskkond</w:t>
      </w:r>
      <w:commentRangeEnd w:id="302"/>
      <w:r w:rsidR="004A1B85">
        <w:rPr>
          <w:rStyle w:val="Kommentaariviide"/>
        </w:rPr>
        <w:commentReference w:id="302"/>
      </w:r>
      <w:r>
        <w:t xml:space="preserve"> rahvatervishoiu seaduse tähenduses peab olema seal viibivate inimeste tervist toetav ja ohutu ning toitlustamine peab vastama rahvatervishoiu seaduse §-s 22 sätestatud nõuetele. </w:t>
      </w:r>
      <w:proofErr w:type="spellStart"/>
      <w:r w:rsidR="00A27071" w:rsidRPr="00A27071">
        <w:t>Noortelaagrisse</w:t>
      </w:r>
      <w:proofErr w:type="spellEnd"/>
      <w:r w:rsidR="00A27071" w:rsidRPr="00A27071">
        <w:t xml:space="preserve"> ei lubata noort, kelle terviseseisund, arvestades laagri suunitlust, </w:t>
      </w:r>
      <w:commentRangeStart w:id="303"/>
      <w:r w:rsidR="00A27071" w:rsidRPr="00A27071">
        <w:t>võib saada kahjustatud või kelle terviseseisundist tulenevalt võib tekkida kahju teiste tervisele</w:t>
      </w:r>
      <w:r>
        <w:t>.</w:t>
      </w:r>
      <w:commentRangeEnd w:id="303"/>
      <w:r w:rsidR="004A1B85">
        <w:rPr>
          <w:rStyle w:val="Kommentaariviide"/>
        </w:rPr>
        <w:commentReference w:id="303"/>
      </w:r>
      <w:r>
        <w:t xml:space="preserve">“; </w:t>
      </w:r>
    </w:p>
    <w:p w14:paraId="1EAC7DD1" w14:textId="77777777" w:rsidR="00E67777" w:rsidRDefault="00E23A95" w:rsidP="00712FCB">
      <w:pPr>
        <w:spacing w:after="0" w:line="240" w:lineRule="auto"/>
        <w:ind w:left="0" w:right="0" w:firstLine="0"/>
        <w:jc w:val="left"/>
      </w:pPr>
      <w:r>
        <w:t xml:space="preserve"> </w:t>
      </w:r>
    </w:p>
    <w:p w14:paraId="32D037B7" w14:textId="2EEC7523" w:rsidR="00E67777" w:rsidRDefault="7F39355D" w:rsidP="00712FCB">
      <w:pPr>
        <w:spacing w:after="0" w:line="240" w:lineRule="auto"/>
        <w:ind w:left="0" w:right="0" w:firstLine="0"/>
      </w:pPr>
      <w:r w:rsidRPr="7F39355D">
        <w:rPr>
          <w:b/>
          <w:bCs/>
        </w:rPr>
        <w:t>2)</w:t>
      </w:r>
      <w:r>
        <w:t xml:space="preserve"> paragrahvi</w:t>
      </w:r>
      <w:r w:rsidRPr="7F39355D">
        <w:rPr>
          <w:b/>
          <w:bCs/>
        </w:rPr>
        <w:t xml:space="preserve"> </w:t>
      </w:r>
      <w:r>
        <w:t>10</w:t>
      </w:r>
      <w:r w:rsidRPr="7F39355D">
        <w:rPr>
          <w:vertAlign w:val="superscript"/>
        </w:rPr>
        <w:t>1</w:t>
      </w:r>
      <w:r>
        <w:t xml:space="preserve"> täiendatakse lõikega 3</w:t>
      </w:r>
      <w:r w:rsidRPr="7F39355D">
        <w:rPr>
          <w:vertAlign w:val="superscript"/>
        </w:rPr>
        <w:t>1</w:t>
      </w:r>
      <w:r>
        <w:t xml:space="preserve"> järgmises sõnastuses: </w:t>
      </w:r>
    </w:p>
    <w:p w14:paraId="4184E709" w14:textId="77777777" w:rsidR="00E67777" w:rsidRDefault="00E23A95" w:rsidP="00712FCB">
      <w:pPr>
        <w:spacing w:after="0" w:line="240" w:lineRule="auto"/>
        <w:ind w:left="0" w:right="0" w:firstLine="0"/>
        <w:jc w:val="left"/>
      </w:pPr>
      <w:r>
        <w:t xml:space="preserve"> </w:t>
      </w:r>
    </w:p>
    <w:p w14:paraId="5A02D328" w14:textId="77777777" w:rsidR="00E67777" w:rsidRPr="001019C9" w:rsidRDefault="7F39355D" w:rsidP="00712FCB">
      <w:pPr>
        <w:spacing w:after="0" w:line="240" w:lineRule="auto"/>
        <w:ind w:left="0" w:right="0" w:firstLine="0"/>
        <w:rPr>
          <w:szCs w:val="24"/>
        </w:rPr>
      </w:pPr>
      <w:r>
        <w:t>„(3</w:t>
      </w:r>
      <w:r w:rsidRPr="7F39355D">
        <w:rPr>
          <w:vertAlign w:val="superscript"/>
        </w:rPr>
        <w:t>1</w:t>
      </w:r>
      <w:r>
        <w:t xml:space="preserve">) </w:t>
      </w:r>
      <w:r w:rsidRPr="001019C9">
        <w:rPr>
          <w:szCs w:val="24"/>
        </w:rPr>
        <w:t xml:space="preserve">Täpsemad nõuded </w:t>
      </w:r>
      <w:proofErr w:type="spellStart"/>
      <w:r w:rsidRPr="001019C9">
        <w:rPr>
          <w:szCs w:val="24"/>
        </w:rPr>
        <w:t>noortelaagri</w:t>
      </w:r>
      <w:proofErr w:type="spellEnd"/>
      <w:r w:rsidRPr="001019C9">
        <w:rPr>
          <w:szCs w:val="24"/>
        </w:rPr>
        <w:t xml:space="preserve"> </w:t>
      </w:r>
      <w:commentRangeStart w:id="304"/>
      <w:r w:rsidRPr="001019C9">
        <w:rPr>
          <w:szCs w:val="24"/>
        </w:rPr>
        <w:t>elukeskkonnale</w:t>
      </w:r>
      <w:commentRangeEnd w:id="304"/>
      <w:r w:rsidR="00A75A98">
        <w:rPr>
          <w:rStyle w:val="Kommentaariviide"/>
        </w:rPr>
        <w:commentReference w:id="304"/>
      </w:r>
      <w:r w:rsidRPr="001019C9">
        <w:rPr>
          <w:szCs w:val="24"/>
        </w:rPr>
        <w:t xml:space="preserve"> ning terviseriskide ohjamisele ja riskitegurite vähendamisele </w:t>
      </w:r>
      <w:commentRangeStart w:id="305"/>
      <w:r w:rsidRPr="001019C9">
        <w:rPr>
          <w:szCs w:val="24"/>
        </w:rPr>
        <w:t xml:space="preserve">selles elukeskkonnas </w:t>
      </w:r>
      <w:commentRangeEnd w:id="305"/>
      <w:r w:rsidR="00A75A98">
        <w:rPr>
          <w:rStyle w:val="Kommentaariviide"/>
        </w:rPr>
        <w:commentReference w:id="305"/>
      </w:r>
      <w:r w:rsidRPr="001019C9">
        <w:rPr>
          <w:szCs w:val="24"/>
        </w:rPr>
        <w:t xml:space="preserve">kehtestab Vabariigi Valitsus määrusega.“; </w:t>
      </w:r>
    </w:p>
    <w:p w14:paraId="5C0B2964" w14:textId="77777777" w:rsidR="00E67777" w:rsidRPr="001019C9" w:rsidRDefault="00E23A95" w:rsidP="00712FCB">
      <w:pPr>
        <w:spacing w:after="0" w:line="240" w:lineRule="auto"/>
        <w:ind w:left="0" w:right="0" w:firstLine="0"/>
        <w:jc w:val="left"/>
        <w:rPr>
          <w:szCs w:val="24"/>
        </w:rPr>
      </w:pPr>
      <w:r w:rsidRPr="001019C9">
        <w:rPr>
          <w:szCs w:val="24"/>
        </w:rPr>
        <w:t xml:space="preserve"> </w:t>
      </w:r>
    </w:p>
    <w:p w14:paraId="1F90109D" w14:textId="718321B5" w:rsidR="00BE5EAA" w:rsidRDefault="7F39355D" w:rsidP="00712FCB">
      <w:pPr>
        <w:spacing w:after="0" w:line="240" w:lineRule="auto"/>
        <w:ind w:left="0" w:right="0" w:firstLine="0"/>
      </w:pPr>
      <w:r w:rsidRPr="7F39355D">
        <w:rPr>
          <w:b/>
          <w:bCs/>
        </w:rPr>
        <w:t>3)</w:t>
      </w:r>
      <w:r>
        <w:t xml:space="preserve"> </w:t>
      </w:r>
      <w:r w:rsidR="00BE5EAA">
        <w:t>paragrahvi 10</w:t>
      </w:r>
      <w:r w:rsidR="00BE5EAA" w:rsidRPr="00BE5EAA">
        <w:rPr>
          <w:vertAlign w:val="superscript"/>
        </w:rPr>
        <w:t>2</w:t>
      </w:r>
      <w:r w:rsidR="00BE5EAA">
        <w:t xml:space="preserve"> lõike 3 punktis 3 ja § 10</w:t>
      </w:r>
      <w:r w:rsidR="00BE5EAA" w:rsidRPr="00BE5EAA">
        <w:rPr>
          <w:vertAlign w:val="superscript"/>
        </w:rPr>
        <w:t>3</w:t>
      </w:r>
      <w:r w:rsidR="00BE5EAA">
        <w:t xml:space="preserve"> punktis 3 asendatakse sõna „tervisekaitse“ sõnaga „</w:t>
      </w:r>
      <w:commentRangeStart w:id="306"/>
      <w:r w:rsidR="00BE5EAA">
        <w:t>elukeskkonna</w:t>
      </w:r>
      <w:commentRangeEnd w:id="306"/>
      <w:r w:rsidR="00BC1CD7">
        <w:rPr>
          <w:rStyle w:val="Kommentaariviide"/>
        </w:rPr>
        <w:commentReference w:id="306"/>
      </w:r>
      <w:r w:rsidR="00BE5EAA">
        <w:t xml:space="preserve">“; </w:t>
      </w:r>
    </w:p>
    <w:p w14:paraId="713A09AB" w14:textId="77777777" w:rsidR="00BE5EAA" w:rsidRDefault="00BE5EAA" w:rsidP="00712FCB">
      <w:pPr>
        <w:spacing w:after="0" w:line="240" w:lineRule="auto"/>
        <w:ind w:left="0" w:right="0" w:firstLine="0"/>
      </w:pPr>
    </w:p>
    <w:p w14:paraId="2C532D79" w14:textId="6E8E6FC3" w:rsidR="00E67777" w:rsidRDefault="00BE5EAA" w:rsidP="00712FCB">
      <w:pPr>
        <w:spacing w:after="0" w:line="240" w:lineRule="auto"/>
        <w:ind w:left="0" w:right="0" w:firstLine="0"/>
      </w:pPr>
      <w:r w:rsidRPr="007A6B70">
        <w:rPr>
          <w:b/>
          <w:bCs/>
        </w:rPr>
        <w:t>4)</w:t>
      </w:r>
      <w:r>
        <w:t xml:space="preserve"> </w:t>
      </w:r>
      <w:r w:rsidR="7F39355D">
        <w:t>paragrahvi 1</w:t>
      </w:r>
      <w:r w:rsidR="00D507BB">
        <w:t>2</w:t>
      </w:r>
      <w:r w:rsidR="7F39355D">
        <w:t xml:space="preserve"> lõiget 1 täiendatakse teise lausega järgmises sõnastuses: </w:t>
      </w:r>
    </w:p>
    <w:p w14:paraId="2AC78CBB" w14:textId="77777777" w:rsidR="00E67777" w:rsidRDefault="00E23A95" w:rsidP="00712FCB">
      <w:pPr>
        <w:spacing w:after="0" w:line="240" w:lineRule="auto"/>
        <w:ind w:left="0" w:right="0" w:firstLine="0"/>
        <w:jc w:val="left"/>
      </w:pPr>
      <w:r>
        <w:t xml:space="preserve"> </w:t>
      </w:r>
    </w:p>
    <w:p w14:paraId="55A4937F" w14:textId="7FB8D4C2" w:rsidR="00E67777" w:rsidRDefault="7F39355D" w:rsidP="00712FCB">
      <w:pPr>
        <w:spacing w:after="0" w:line="240" w:lineRule="auto"/>
        <w:ind w:left="0" w:right="0" w:firstLine="0"/>
      </w:pPr>
      <w:r>
        <w:t>„Riiklikku või haldusjärelevalvet käesoleva seaduse § 10</w:t>
      </w:r>
      <w:r w:rsidRPr="7F39355D">
        <w:rPr>
          <w:vertAlign w:val="superscript"/>
        </w:rPr>
        <w:t>1</w:t>
      </w:r>
      <w:r>
        <w:t xml:space="preserve"> lõigetes 3 ja 3</w:t>
      </w:r>
      <w:r w:rsidRPr="7F39355D">
        <w:rPr>
          <w:vertAlign w:val="superscript"/>
        </w:rPr>
        <w:t>1</w:t>
      </w:r>
      <w:r>
        <w:t xml:space="preserve"> sätestatud nõuete </w:t>
      </w:r>
      <w:r w:rsidR="00BE5EAA">
        <w:t xml:space="preserve">täitmise </w:t>
      </w:r>
      <w:r>
        <w:t xml:space="preserve">üle teostab Terviseamet“; </w:t>
      </w:r>
    </w:p>
    <w:p w14:paraId="7219198A" w14:textId="080DC89B" w:rsidR="00E67777" w:rsidRPr="00AC6E2D" w:rsidRDefault="00E67777" w:rsidP="00712FCB">
      <w:pPr>
        <w:spacing w:after="0" w:line="240" w:lineRule="auto"/>
        <w:ind w:left="0" w:right="0" w:firstLine="0"/>
      </w:pPr>
    </w:p>
    <w:p w14:paraId="227AF599" w14:textId="7F9301B4" w:rsidR="00E87412" w:rsidRDefault="00BE5EAA" w:rsidP="00712FCB">
      <w:pPr>
        <w:spacing w:after="0" w:line="240" w:lineRule="auto"/>
        <w:ind w:left="0" w:right="0" w:firstLine="0"/>
      </w:pPr>
      <w:r>
        <w:rPr>
          <w:b/>
          <w:bCs/>
        </w:rPr>
        <w:lastRenderedPageBreak/>
        <w:t>5</w:t>
      </w:r>
      <w:r w:rsidR="7F39355D" w:rsidRPr="00AC6E2D">
        <w:rPr>
          <w:b/>
          <w:bCs/>
        </w:rPr>
        <w:t>)</w:t>
      </w:r>
      <w:r w:rsidR="7F39355D" w:rsidRPr="00AC6E2D">
        <w:t xml:space="preserve"> paragrahvi </w:t>
      </w:r>
      <w:r w:rsidR="00AC6E2D">
        <w:t>12</w:t>
      </w:r>
      <w:r w:rsidR="000203F7">
        <w:t xml:space="preserve"> </w:t>
      </w:r>
      <w:r w:rsidR="00E87412" w:rsidRPr="00E87412">
        <w:t>lõikes 1</w:t>
      </w:r>
      <w:r w:rsidR="00E87412" w:rsidRPr="002A3988">
        <w:rPr>
          <w:vertAlign w:val="superscript"/>
        </w:rPr>
        <w:t>1</w:t>
      </w:r>
      <w:r w:rsidR="00E87412" w:rsidRPr="00E87412">
        <w:t xml:space="preserve"> asendatakse sõna </w:t>
      </w:r>
      <w:r w:rsidR="007664FF">
        <w:t>„</w:t>
      </w:r>
      <w:r w:rsidR="00E87412" w:rsidRPr="00E87412">
        <w:t>Korrakaitseorgan</w:t>
      </w:r>
      <w:r w:rsidR="007664FF">
        <w:t>“</w:t>
      </w:r>
      <w:r w:rsidR="00E87412" w:rsidRPr="00E87412">
        <w:t xml:space="preserve"> sõna</w:t>
      </w:r>
      <w:r w:rsidR="007664FF">
        <w:t>de</w:t>
      </w:r>
      <w:r w:rsidR="00E87412" w:rsidRPr="00E87412">
        <w:t xml:space="preserve">ga </w:t>
      </w:r>
      <w:r w:rsidR="007664FF">
        <w:t>„</w:t>
      </w:r>
      <w:r w:rsidR="00E87412" w:rsidRPr="00E87412">
        <w:t>Haridus- ja Teadusministeerium</w:t>
      </w:r>
      <w:r w:rsidR="007664FF">
        <w:t>“</w:t>
      </w:r>
      <w:r w:rsidR="00E87412" w:rsidRPr="00E87412">
        <w:t>;</w:t>
      </w:r>
    </w:p>
    <w:p w14:paraId="69907A3C" w14:textId="77777777" w:rsidR="00E87412" w:rsidRDefault="00E87412" w:rsidP="00712FCB">
      <w:pPr>
        <w:spacing w:after="0" w:line="240" w:lineRule="auto"/>
        <w:ind w:left="0" w:right="0" w:firstLine="0"/>
      </w:pPr>
    </w:p>
    <w:p w14:paraId="101A5F4B" w14:textId="2DD2AF11" w:rsidR="00E67777" w:rsidRDefault="00BE5EAA" w:rsidP="00712FCB">
      <w:pPr>
        <w:spacing w:after="0" w:line="240" w:lineRule="auto"/>
        <w:ind w:left="0" w:right="0" w:firstLine="0"/>
      </w:pPr>
      <w:r>
        <w:rPr>
          <w:b/>
        </w:rPr>
        <w:t>6</w:t>
      </w:r>
      <w:r w:rsidR="00E87412">
        <w:t xml:space="preserve">) </w:t>
      </w:r>
      <w:r w:rsidR="7F39355D" w:rsidRPr="00AC6E2D">
        <w:t xml:space="preserve">paragrahvi </w:t>
      </w:r>
      <w:r w:rsidR="00AC6E2D">
        <w:t>12</w:t>
      </w:r>
      <w:r w:rsidR="000203F7">
        <w:t xml:space="preserve"> </w:t>
      </w:r>
      <w:r w:rsidR="00E87412">
        <w:t>täiendatakse lõikega</w:t>
      </w:r>
      <w:r w:rsidR="00101D59">
        <w:t xml:space="preserve"> </w:t>
      </w:r>
      <w:r w:rsidR="000203F7">
        <w:t>1</w:t>
      </w:r>
      <w:r w:rsidR="00E87412">
        <w:rPr>
          <w:vertAlign w:val="superscript"/>
        </w:rPr>
        <w:t>2</w:t>
      </w:r>
      <w:r w:rsidR="00AC6E2D">
        <w:t xml:space="preserve"> </w:t>
      </w:r>
      <w:r w:rsidR="00E87412">
        <w:t>järgmises sõnastuses</w:t>
      </w:r>
      <w:r w:rsidR="7F39355D" w:rsidRPr="00AC6E2D">
        <w:t>:</w:t>
      </w:r>
      <w:r w:rsidR="7F39355D">
        <w:t xml:space="preserve"> </w:t>
      </w:r>
    </w:p>
    <w:p w14:paraId="4708AB53" w14:textId="77777777" w:rsidR="00E67777" w:rsidRDefault="00E23A95" w:rsidP="00712FCB">
      <w:pPr>
        <w:spacing w:after="0" w:line="240" w:lineRule="auto"/>
        <w:ind w:left="0" w:right="0" w:firstLine="0"/>
        <w:jc w:val="left"/>
      </w:pPr>
      <w:r>
        <w:t xml:space="preserve"> </w:t>
      </w:r>
    </w:p>
    <w:p w14:paraId="5D7FFD40" w14:textId="543A8900" w:rsidR="00AC6E2D" w:rsidRDefault="7F39355D" w:rsidP="00712FCB">
      <w:pPr>
        <w:spacing w:after="0" w:line="240" w:lineRule="auto"/>
        <w:ind w:left="0" w:right="0" w:firstLine="0"/>
      </w:pPr>
      <w:r w:rsidDel="00DD7A92">
        <w:t>„</w:t>
      </w:r>
      <w:r w:rsidR="00101D59">
        <w:t>(1</w:t>
      </w:r>
      <w:r w:rsidR="00E87412">
        <w:rPr>
          <w:vertAlign w:val="superscript"/>
        </w:rPr>
        <w:t>2</w:t>
      </w:r>
      <w:r w:rsidR="00101D59">
        <w:t xml:space="preserve">) </w:t>
      </w:r>
      <w:r w:rsidR="00E87412">
        <w:t>Terviseamet</w:t>
      </w:r>
      <w:r w:rsidDel="00DD7A92">
        <w:t xml:space="preserve"> võib käesolevas </w:t>
      </w:r>
      <w:r w:rsidR="00AC6E2D">
        <w:t>paragrahvis</w:t>
      </w:r>
      <w:r w:rsidDel="00DD7A92">
        <w:t xml:space="preserve"> sätestatud riikliku järelevalve teostamiseks kohaldada korrakaitseseaduse §-des 30, 31, 32, 49, 50 ja 51 sätestatud riikliku järelevalve erimeetmeid korrakaitseseaduses sätestatud alusel ja korras.“</w:t>
      </w:r>
      <w:r w:rsidR="00E87412">
        <w:t>;</w:t>
      </w:r>
    </w:p>
    <w:p w14:paraId="730FE155" w14:textId="77777777" w:rsidR="00AC6E2D" w:rsidRDefault="00AC6E2D" w:rsidP="00712FCB">
      <w:pPr>
        <w:spacing w:after="0" w:line="240" w:lineRule="auto"/>
        <w:ind w:left="0" w:right="0" w:firstLine="0"/>
      </w:pPr>
    </w:p>
    <w:p w14:paraId="393538C7" w14:textId="12FB8F4D" w:rsidR="000203F7" w:rsidRDefault="00BE5EAA" w:rsidP="00712FCB">
      <w:pPr>
        <w:spacing w:after="0" w:line="240" w:lineRule="auto"/>
        <w:ind w:left="0" w:right="0" w:firstLine="0"/>
      </w:pPr>
      <w:r>
        <w:rPr>
          <w:b/>
        </w:rPr>
        <w:t>7</w:t>
      </w:r>
      <w:r w:rsidR="00AC6E2D" w:rsidRPr="000203F7">
        <w:rPr>
          <w:b/>
        </w:rPr>
        <w:t>)</w:t>
      </w:r>
      <w:r w:rsidR="00AC6E2D">
        <w:t xml:space="preserve"> </w:t>
      </w:r>
      <w:r w:rsidR="00E87412" w:rsidRPr="00E87412">
        <w:t>paragrahv 12 lõikest 4 ja § 13 lõikest 3 jäetakse välja teine lause;</w:t>
      </w:r>
    </w:p>
    <w:p w14:paraId="4C9D19A0" w14:textId="77777777" w:rsidR="000203F7" w:rsidRDefault="000203F7" w:rsidP="00712FCB">
      <w:pPr>
        <w:spacing w:after="0" w:line="240" w:lineRule="auto"/>
        <w:ind w:left="0" w:right="0" w:firstLine="0"/>
      </w:pPr>
    </w:p>
    <w:p w14:paraId="2AB2EAC8" w14:textId="1788E4DB" w:rsidR="00E67777" w:rsidDel="00DD7A92" w:rsidRDefault="00BE5EAA" w:rsidP="00712FCB">
      <w:pPr>
        <w:spacing w:after="0" w:line="240" w:lineRule="auto"/>
        <w:ind w:left="0" w:right="0" w:firstLine="0"/>
      </w:pPr>
      <w:r>
        <w:rPr>
          <w:b/>
        </w:rPr>
        <w:t>8</w:t>
      </w:r>
      <w:r w:rsidR="000203F7" w:rsidRPr="000203F7">
        <w:rPr>
          <w:b/>
        </w:rPr>
        <w:t>)</w:t>
      </w:r>
      <w:r w:rsidR="000203F7">
        <w:t xml:space="preserve"> paragrahv 13</w:t>
      </w:r>
      <w:r w:rsidR="000203F7" w:rsidRPr="000203F7">
        <w:rPr>
          <w:vertAlign w:val="superscript"/>
        </w:rPr>
        <w:t>1</w:t>
      </w:r>
      <w:r w:rsidR="000203F7">
        <w:t xml:space="preserve"> tunnistatakse kehtetuks</w:t>
      </w:r>
      <w:r w:rsidR="7F39355D" w:rsidDel="00DD7A92">
        <w:t xml:space="preserve">. </w:t>
      </w:r>
    </w:p>
    <w:p w14:paraId="034D6935" w14:textId="769CBD5D" w:rsidR="00E67777" w:rsidRDefault="00E23A95" w:rsidP="00712FCB">
      <w:pPr>
        <w:spacing w:after="0" w:line="240" w:lineRule="auto"/>
        <w:ind w:left="0" w:right="0" w:firstLine="0"/>
        <w:jc w:val="left"/>
      </w:pPr>
      <w:r w:rsidDel="00DD7A92">
        <w:t xml:space="preserve"> </w:t>
      </w:r>
    </w:p>
    <w:p w14:paraId="7061A536" w14:textId="283805AB" w:rsidR="00E67777" w:rsidRDefault="7F39355D" w:rsidP="00712FCB">
      <w:pPr>
        <w:pStyle w:val="Pealkiri2"/>
        <w:spacing w:after="0" w:line="240" w:lineRule="auto"/>
        <w:ind w:left="0" w:right="0" w:firstLine="0"/>
      </w:pPr>
      <w:r>
        <w:t>§ 5</w:t>
      </w:r>
      <w:r w:rsidR="006A1D83">
        <w:t>4</w:t>
      </w:r>
      <w:r>
        <w:t xml:space="preserve">. Põhikooli- ja gümnaasiumiseaduse muutmine </w:t>
      </w:r>
    </w:p>
    <w:p w14:paraId="002226B2" w14:textId="77777777" w:rsidR="00E67777" w:rsidRDefault="00E23A95" w:rsidP="00712FCB">
      <w:pPr>
        <w:spacing w:after="0" w:line="240" w:lineRule="auto"/>
        <w:ind w:left="0" w:right="0" w:firstLine="0"/>
        <w:jc w:val="left"/>
      </w:pPr>
      <w:r>
        <w:rPr>
          <w:b/>
        </w:rPr>
        <w:t xml:space="preserve"> </w:t>
      </w:r>
    </w:p>
    <w:p w14:paraId="211568B0" w14:textId="77777777" w:rsidR="00E67777" w:rsidRDefault="7F39355D" w:rsidP="00712FCB">
      <w:pPr>
        <w:spacing w:after="0" w:line="240" w:lineRule="auto"/>
        <w:ind w:left="0" w:right="0" w:firstLine="0"/>
      </w:pPr>
      <w:r>
        <w:t xml:space="preserve">Põhikooli- ja gümnaasiumiseaduses tehakse järgmised muudatused: </w:t>
      </w:r>
    </w:p>
    <w:p w14:paraId="4FE5EA61" w14:textId="77777777" w:rsidR="00E67777" w:rsidRDefault="00E23A95" w:rsidP="00712FCB">
      <w:pPr>
        <w:spacing w:after="0" w:line="240" w:lineRule="auto"/>
        <w:ind w:left="0" w:right="0" w:firstLine="0"/>
        <w:jc w:val="left"/>
      </w:pPr>
      <w:r>
        <w:t xml:space="preserve"> </w:t>
      </w:r>
    </w:p>
    <w:p w14:paraId="6DB47D71" w14:textId="7AF0337B" w:rsidR="00E67777" w:rsidRDefault="7F39355D" w:rsidP="00712FCB">
      <w:pPr>
        <w:spacing w:after="0" w:line="240" w:lineRule="auto"/>
        <w:ind w:left="0" w:right="0" w:firstLine="0"/>
      </w:pPr>
      <w:r w:rsidRPr="7F39355D">
        <w:rPr>
          <w:b/>
          <w:bCs/>
        </w:rPr>
        <w:t>1)</w:t>
      </w:r>
      <w:r>
        <w:t xml:space="preserve"> paragrahvi 19 lõi</w:t>
      </w:r>
      <w:r w:rsidR="00FB417A">
        <w:t>ke</w:t>
      </w:r>
      <w:r w:rsidR="007A021C">
        <w:t>d</w:t>
      </w:r>
      <w:r>
        <w:t xml:space="preserve"> 1 </w:t>
      </w:r>
      <w:r w:rsidR="006317A0">
        <w:t xml:space="preserve">ja 2 </w:t>
      </w:r>
      <w:r>
        <w:t>muudetakse ja sõnastatakse järgmiselt:</w:t>
      </w:r>
      <w:r w:rsidRPr="7F39355D">
        <w:rPr>
          <w:b/>
          <w:bCs/>
        </w:rPr>
        <w:t xml:space="preserve"> </w:t>
      </w:r>
    </w:p>
    <w:p w14:paraId="0BC09673" w14:textId="77777777" w:rsidR="00E67777" w:rsidRDefault="00E23A95" w:rsidP="00712FCB">
      <w:pPr>
        <w:spacing w:after="0" w:line="240" w:lineRule="auto"/>
        <w:ind w:left="0" w:right="0" w:firstLine="0"/>
        <w:jc w:val="left"/>
      </w:pPr>
      <w:r>
        <w:rPr>
          <w:b/>
        </w:rPr>
        <w:t xml:space="preserve"> </w:t>
      </w:r>
    </w:p>
    <w:p w14:paraId="1A7625F9" w14:textId="69908319" w:rsidR="00E67777" w:rsidRDefault="7F39355D" w:rsidP="00712FCB">
      <w:pPr>
        <w:spacing w:after="0" w:line="240" w:lineRule="auto"/>
        <w:ind w:left="0" w:right="0" w:firstLine="0"/>
      </w:pPr>
      <w:r>
        <w:t>„(1) Õppekesk</w:t>
      </w:r>
      <w:r w:rsidR="00240A49">
        <w:t>k</w:t>
      </w:r>
      <w:r>
        <w:t xml:space="preserve">ond peab </w:t>
      </w:r>
      <w:del w:id="307" w:author="Merike Koppel JM" w:date="2024-03-26T13:41:00Z">
        <w:r w:rsidDel="00343EFE">
          <w:delText>ole</w:delText>
        </w:r>
      </w:del>
      <w:ins w:id="308" w:author="Merike Koppel JM" w:date="2024-03-26T13:41:00Z">
        <w:r w:rsidR="00343EFE">
          <w:t>toeta</w:t>
        </w:r>
      </w:ins>
      <w:r>
        <w:t>ma õpilase arengut ja tervist</w:t>
      </w:r>
      <w:del w:id="309" w:author="Merike Koppel JM" w:date="2024-03-26T13:41:00Z">
        <w:r w:rsidDel="00343EFE">
          <w:delText xml:space="preserve"> toetav</w:delText>
        </w:r>
      </w:del>
      <w:r>
        <w:t xml:space="preserve"> ning </w:t>
      </w:r>
      <w:ins w:id="310" w:author="Merike Koppel JM" w:date="2024-03-26T13:41:00Z">
        <w:r w:rsidR="00343EFE">
          <w:t xml:space="preserve">olema </w:t>
        </w:r>
      </w:ins>
      <w:r>
        <w:t>tervisele ohutu.</w:t>
      </w:r>
    </w:p>
    <w:p w14:paraId="2824AA14" w14:textId="22420F2F" w:rsidR="00E67777" w:rsidRPr="00CF0C1E" w:rsidRDefault="00E23A95" w:rsidP="00712FCB">
      <w:pPr>
        <w:spacing w:after="0" w:line="240" w:lineRule="auto"/>
        <w:ind w:left="0" w:right="0" w:firstLine="0"/>
        <w:jc w:val="left"/>
      </w:pPr>
      <w:r>
        <w:rPr>
          <w:b/>
        </w:rPr>
        <w:t xml:space="preserve"> </w:t>
      </w:r>
    </w:p>
    <w:p w14:paraId="11945DA4" w14:textId="15541F96" w:rsidR="00E67777" w:rsidRDefault="7F39355D" w:rsidP="00712FCB">
      <w:pPr>
        <w:spacing w:after="0" w:line="240" w:lineRule="auto"/>
        <w:ind w:left="0" w:right="0" w:firstLine="0"/>
      </w:pPr>
      <w:r w:rsidRPr="00652AC3">
        <w:t xml:space="preserve">(2) Koolis ja väljaspool kooli toimuva õppe ja kasvatuse korraldamisel lähtub kool riiklikest õppekavadest </w:t>
      </w:r>
      <w:r w:rsidR="007664FF">
        <w:t>ning</w:t>
      </w:r>
      <w:r w:rsidRPr="00652AC3">
        <w:t xml:space="preserve"> </w:t>
      </w:r>
      <w:r w:rsidR="009B3091" w:rsidRPr="00652AC3">
        <w:t xml:space="preserve">riiklikes õppekavades </w:t>
      </w:r>
      <w:r w:rsidR="007664FF">
        <w:t>ja</w:t>
      </w:r>
      <w:r w:rsidR="009B3091" w:rsidRPr="00652AC3">
        <w:t xml:space="preserve"> õigusaktides </w:t>
      </w:r>
      <w:r w:rsidRPr="00652AC3">
        <w:t>õppekeskkonnale sätestatud nõuetest.“;</w:t>
      </w:r>
      <w:r>
        <w:t xml:space="preserve"> </w:t>
      </w:r>
    </w:p>
    <w:p w14:paraId="637B8C1C" w14:textId="77777777" w:rsidR="00E67777" w:rsidRDefault="00E23A95" w:rsidP="00712FCB">
      <w:pPr>
        <w:spacing w:after="0" w:line="240" w:lineRule="auto"/>
        <w:ind w:left="0" w:right="0" w:firstLine="0"/>
        <w:jc w:val="left"/>
      </w:pPr>
      <w:r>
        <w:rPr>
          <w:b/>
        </w:rPr>
        <w:t xml:space="preserve"> </w:t>
      </w:r>
    </w:p>
    <w:p w14:paraId="6DF43904" w14:textId="5B17872F" w:rsidR="00E67777" w:rsidRDefault="008371A1" w:rsidP="00712FCB">
      <w:pPr>
        <w:spacing w:after="0" w:line="240" w:lineRule="auto"/>
        <w:ind w:left="0" w:right="0" w:firstLine="0"/>
      </w:pPr>
      <w:r>
        <w:rPr>
          <w:b/>
          <w:bCs/>
        </w:rPr>
        <w:t>2</w:t>
      </w:r>
      <w:r w:rsidR="7F39355D" w:rsidRPr="7F39355D">
        <w:rPr>
          <w:b/>
          <w:bCs/>
        </w:rPr>
        <w:t>)</w:t>
      </w:r>
      <w:r w:rsidR="7F39355D">
        <w:t xml:space="preserve"> paragrahvi 19 täiendatakse lõi</w:t>
      </w:r>
      <w:r w:rsidR="00F52F72">
        <w:t>getega</w:t>
      </w:r>
      <w:r w:rsidR="7F39355D">
        <w:t xml:space="preserve"> 4</w:t>
      </w:r>
      <w:r w:rsidR="00F52F72">
        <w:t xml:space="preserve"> ja 5</w:t>
      </w:r>
      <w:r w:rsidR="7F39355D">
        <w:t xml:space="preserve"> järgmises sõnastuses:</w:t>
      </w:r>
    </w:p>
    <w:p w14:paraId="47B1DB3B" w14:textId="77777777" w:rsidR="00E67777" w:rsidRDefault="00E23A95" w:rsidP="00712FCB">
      <w:pPr>
        <w:spacing w:after="0" w:line="240" w:lineRule="auto"/>
        <w:ind w:left="0" w:right="0" w:firstLine="0"/>
        <w:jc w:val="left"/>
      </w:pPr>
      <w:r>
        <w:rPr>
          <w:b/>
        </w:rPr>
        <w:t xml:space="preserve"> </w:t>
      </w:r>
    </w:p>
    <w:p w14:paraId="6B1CEF5C" w14:textId="77777777" w:rsidR="007A021C" w:rsidRPr="000501B9" w:rsidRDefault="7F39355D" w:rsidP="00712FCB">
      <w:pPr>
        <w:spacing w:after="0" w:line="240" w:lineRule="auto"/>
        <w:ind w:left="0" w:right="0" w:firstLine="0"/>
        <w:rPr>
          <w:szCs w:val="24"/>
          <w:rPrChange w:id="311" w:author="Merike Koppel JM" w:date="2024-03-22T15:14:00Z">
            <w:rPr>
              <w:sz w:val="23"/>
              <w:szCs w:val="23"/>
            </w:rPr>
          </w:rPrChange>
        </w:rPr>
      </w:pPr>
      <w:r>
        <w:t>„(4) Täpsemad nõuded</w:t>
      </w:r>
      <w:r w:rsidRPr="007A4189">
        <w:rPr>
          <w:szCs w:val="24"/>
        </w:rPr>
        <w:t xml:space="preserve"> </w:t>
      </w:r>
      <w:r w:rsidRPr="00652AC3">
        <w:rPr>
          <w:szCs w:val="24"/>
        </w:rPr>
        <w:t>statsionaarse</w:t>
      </w:r>
      <w:r w:rsidRPr="7F39355D">
        <w:rPr>
          <w:sz w:val="23"/>
          <w:szCs w:val="23"/>
        </w:rPr>
        <w:t xml:space="preserve"> </w:t>
      </w:r>
      <w:r w:rsidRPr="00BC1CD7">
        <w:rPr>
          <w:szCs w:val="24"/>
          <w:rPrChange w:id="312" w:author="Merike Koppel JM" w:date="2024-03-22T15:08:00Z">
            <w:rPr>
              <w:sz w:val="23"/>
              <w:szCs w:val="23"/>
            </w:rPr>
          </w:rPrChange>
        </w:rPr>
        <w:t xml:space="preserve">õppega üldhariduskooli õppekeskkonnale, terviseriskide ohjamisele </w:t>
      </w:r>
      <w:commentRangeStart w:id="313"/>
      <w:r w:rsidRPr="00BC1CD7">
        <w:rPr>
          <w:szCs w:val="24"/>
          <w:rPrChange w:id="314" w:author="Merike Koppel JM" w:date="2024-03-22T15:08:00Z">
            <w:rPr>
              <w:sz w:val="23"/>
              <w:szCs w:val="23"/>
            </w:rPr>
          </w:rPrChange>
        </w:rPr>
        <w:t xml:space="preserve">ja riskitegurite vähendamisele õppekeskkonnas ning </w:t>
      </w:r>
      <w:commentRangeEnd w:id="313"/>
      <w:r w:rsidR="00775FC8">
        <w:rPr>
          <w:rStyle w:val="Kommentaariviide"/>
        </w:rPr>
        <w:commentReference w:id="313"/>
      </w:r>
      <w:r w:rsidRPr="00BC1CD7">
        <w:rPr>
          <w:szCs w:val="24"/>
          <w:rPrChange w:id="315" w:author="Merike Koppel JM" w:date="2024-03-22T15:08:00Z">
            <w:rPr>
              <w:sz w:val="23"/>
              <w:szCs w:val="23"/>
            </w:rPr>
          </w:rPrChange>
        </w:rPr>
        <w:t xml:space="preserve">õppe ja kasvatuse </w:t>
      </w:r>
      <w:r w:rsidRPr="000501B9">
        <w:rPr>
          <w:szCs w:val="24"/>
          <w:rPrChange w:id="316" w:author="Merike Koppel JM" w:date="2024-03-22T15:14:00Z">
            <w:rPr>
              <w:sz w:val="23"/>
              <w:szCs w:val="23"/>
            </w:rPr>
          </w:rPrChange>
        </w:rPr>
        <w:t>korraldamisel kehtestab Vabariigi Valitsus määrusega.</w:t>
      </w:r>
    </w:p>
    <w:p w14:paraId="33EF02BC" w14:textId="77777777" w:rsidR="007A021C" w:rsidRPr="000501B9" w:rsidRDefault="007A021C" w:rsidP="00712FCB">
      <w:pPr>
        <w:spacing w:after="0" w:line="240" w:lineRule="auto"/>
        <w:ind w:left="0" w:right="0" w:firstLine="0"/>
        <w:rPr>
          <w:szCs w:val="24"/>
          <w:rPrChange w:id="317" w:author="Merike Koppel JM" w:date="2024-03-22T15:14:00Z">
            <w:rPr>
              <w:sz w:val="23"/>
              <w:szCs w:val="23"/>
            </w:rPr>
          </w:rPrChange>
        </w:rPr>
      </w:pPr>
    </w:p>
    <w:p w14:paraId="7A1AA343" w14:textId="7CFEE162" w:rsidR="00E67777" w:rsidRPr="000501B9" w:rsidRDefault="007A021C" w:rsidP="00712FCB">
      <w:pPr>
        <w:spacing w:after="0" w:line="240" w:lineRule="auto"/>
        <w:ind w:left="0" w:right="0" w:firstLine="0"/>
        <w:rPr>
          <w:szCs w:val="24"/>
        </w:rPr>
      </w:pPr>
      <w:r w:rsidRPr="000501B9">
        <w:rPr>
          <w:szCs w:val="24"/>
          <w:rPrChange w:id="318" w:author="Merike Koppel JM" w:date="2024-03-22T15:14:00Z">
            <w:rPr>
              <w:sz w:val="23"/>
              <w:szCs w:val="23"/>
            </w:rPr>
          </w:rPrChange>
        </w:rPr>
        <w:t>(5) Käesoleva paragrahvi lõike</w:t>
      </w:r>
      <w:r w:rsidR="00F52F72" w:rsidRPr="000501B9">
        <w:rPr>
          <w:szCs w:val="24"/>
          <w:rPrChange w:id="319" w:author="Merike Koppel JM" w:date="2024-03-22T15:14:00Z">
            <w:rPr>
              <w:sz w:val="23"/>
              <w:szCs w:val="23"/>
            </w:rPr>
          </w:rPrChange>
        </w:rPr>
        <w:t xml:space="preserve"> 4 alusel kehtestatud Vabariigi Valitsuse määruses </w:t>
      </w:r>
      <w:r w:rsidR="00EC24F1" w:rsidRPr="000501B9">
        <w:rPr>
          <w:szCs w:val="24"/>
          <w:rPrChange w:id="320" w:author="Merike Koppel JM" w:date="2024-03-22T15:14:00Z">
            <w:rPr>
              <w:sz w:val="23"/>
              <w:szCs w:val="23"/>
            </w:rPr>
          </w:rPrChange>
        </w:rPr>
        <w:t xml:space="preserve">võib </w:t>
      </w:r>
      <w:r w:rsidR="00F52F72" w:rsidRPr="000501B9">
        <w:rPr>
          <w:szCs w:val="24"/>
          <w:rPrChange w:id="321" w:author="Merike Koppel JM" w:date="2024-03-22T15:14:00Z">
            <w:rPr>
              <w:sz w:val="23"/>
              <w:szCs w:val="23"/>
            </w:rPr>
          </w:rPrChange>
        </w:rPr>
        <w:t>sätesta</w:t>
      </w:r>
      <w:r w:rsidR="00EC24F1" w:rsidRPr="000501B9">
        <w:rPr>
          <w:szCs w:val="24"/>
          <w:rPrChange w:id="322" w:author="Merike Koppel JM" w:date="2024-03-22T15:14:00Z">
            <w:rPr>
              <w:sz w:val="23"/>
              <w:szCs w:val="23"/>
            </w:rPr>
          </w:rPrChange>
        </w:rPr>
        <w:t>da</w:t>
      </w:r>
      <w:r w:rsidR="00F52F72" w:rsidRPr="000501B9">
        <w:rPr>
          <w:szCs w:val="24"/>
          <w:rPrChange w:id="323" w:author="Merike Koppel JM" w:date="2024-03-22T15:14:00Z">
            <w:rPr>
              <w:sz w:val="23"/>
              <w:szCs w:val="23"/>
            </w:rPr>
          </w:rPrChange>
        </w:rPr>
        <w:t xml:space="preserve"> </w:t>
      </w:r>
      <w:del w:id="324" w:author="Merike Koppel JM" w:date="2024-03-22T15:20:00Z">
        <w:r w:rsidR="00F52F72" w:rsidRPr="000501B9" w:rsidDel="000501B9">
          <w:rPr>
            <w:szCs w:val="24"/>
            <w:rPrChange w:id="325" w:author="Merike Koppel JM" w:date="2024-03-22T15:14:00Z">
              <w:rPr>
                <w:sz w:val="23"/>
                <w:szCs w:val="23"/>
              </w:rPr>
            </w:rPrChange>
          </w:rPr>
          <w:delText>ilmastikutingimused</w:delText>
        </w:r>
      </w:del>
      <w:ins w:id="326" w:author="Merike Koppel JM" w:date="2024-03-22T15:20:00Z">
        <w:r w:rsidR="000501B9" w:rsidRPr="000501B9">
          <w:rPr>
            <w:szCs w:val="24"/>
            <w:rPrChange w:id="327" w:author="Merike Koppel JM" w:date="2024-03-22T15:14:00Z">
              <w:rPr>
                <w:sz w:val="23"/>
                <w:szCs w:val="23"/>
              </w:rPr>
            </w:rPrChange>
          </w:rPr>
          <w:t>ilmastiku</w:t>
        </w:r>
        <w:r w:rsidR="000501B9">
          <w:rPr>
            <w:szCs w:val="24"/>
          </w:rPr>
          <w:t>olu</w:t>
        </w:r>
        <w:r w:rsidR="000501B9" w:rsidRPr="000501B9">
          <w:rPr>
            <w:szCs w:val="24"/>
            <w:rPrChange w:id="328" w:author="Merike Koppel JM" w:date="2024-03-22T15:14:00Z">
              <w:rPr>
                <w:sz w:val="23"/>
                <w:szCs w:val="23"/>
              </w:rPr>
            </w:rPrChange>
          </w:rPr>
          <w:t>d</w:t>
        </w:r>
      </w:ins>
      <w:r w:rsidR="00F52F72" w:rsidRPr="000501B9">
        <w:rPr>
          <w:szCs w:val="24"/>
          <w:rPrChange w:id="329" w:author="Merike Koppel JM" w:date="2024-03-22T15:14:00Z">
            <w:rPr>
              <w:sz w:val="23"/>
              <w:szCs w:val="23"/>
            </w:rPr>
          </w:rPrChange>
        </w:rPr>
        <w:t>, mille puhul on õppest puudumine</w:t>
      </w:r>
      <w:r w:rsidR="00EC24F1" w:rsidRPr="000501B9">
        <w:rPr>
          <w:szCs w:val="24"/>
          <w:rPrChange w:id="330" w:author="Merike Koppel JM" w:date="2024-03-22T15:14:00Z">
            <w:rPr>
              <w:sz w:val="23"/>
              <w:szCs w:val="23"/>
            </w:rPr>
          </w:rPrChange>
        </w:rPr>
        <w:t xml:space="preserve"> </w:t>
      </w:r>
      <w:r w:rsidR="001019C9" w:rsidRPr="000501B9">
        <w:rPr>
          <w:szCs w:val="24"/>
          <w:rPrChange w:id="331" w:author="Merike Koppel JM" w:date="2024-03-22T15:14:00Z">
            <w:rPr>
              <w:sz w:val="23"/>
              <w:szCs w:val="23"/>
            </w:rPr>
          </w:rPrChange>
        </w:rPr>
        <w:t>põhjendatud, ja</w:t>
      </w:r>
      <w:r w:rsidR="00EC24F1" w:rsidRPr="000501B9">
        <w:rPr>
          <w:szCs w:val="24"/>
          <w:rPrChange w:id="332" w:author="Merike Koppel JM" w:date="2024-03-22T15:14:00Z">
            <w:rPr>
              <w:sz w:val="23"/>
              <w:szCs w:val="23"/>
            </w:rPr>
          </w:rPrChange>
        </w:rPr>
        <w:t xml:space="preserve"> </w:t>
      </w:r>
      <w:commentRangeStart w:id="333"/>
      <w:del w:id="334" w:author="Merike Koppel JM" w:date="2024-03-26T13:43:00Z">
        <w:r w:rsidR="00EC24F1" w:rsidRPr="000501B9" w:rsidDel="00775FC8">
          <w:rPr>
            <w:szCs w:val="24"/>
            <w:rPrChange w:id="335" w:author="Merike Koppel JM" w:date="2024-03-22T15:14:00Z">
              <w:rPr>
                <w:sz w:val="23"/>
                <w:szCs w:val="23"/>
              </w:rPr>
            </w:rPrChange>
          </w:rPr>
          <w:delText xml:space="preserve">nõuded </w:delText>
        </w:r>
      </w:del>
      <w:r w:rsidR="00EC24F1" w:rsidRPr="000501B9">
        <w:rPr>
          <w:szCs w:val="24"/>
          <w:rPrChange w:id="336" w:author="Merike Koppel JM" w:date="2024-03-22T15:14:00Z">
            <w:rPr>
              <w:sz w:val="23"/>
              <w:szCs w:val="23"/>
            </w:rPr>
          </w:rPrChange>
        </w:rPr>
        <w:t>õpilaste ohutu kooli</w:t>
      </w:r>
      <w:ins w:id="337" w:author="Merike Koppel JM" w:date="2024-03-22T15:16:00Z">
        <w:r w:rsidR="000501B9">
          <w:rPr>
            <w:szCs w:val="24"/>
          </w:rPr>
          <w:t xml:space="preserve"> </w:t>
        </w:r>
      </w:ins>
      <w:r w:rsidR="00EC24F1" w:rsidRPr="000501B9">
        <w:rPr>
          <w:szCs w:val="24"/>
          <w:rPrChange w:id="338" w:author="Merike Koppel JM" w:date="2024-03-22T15:14:00Z">
            <w:rPr>
              <w:sz w:val="23"/>
              <w:szCs w:val="23"/>
            </w:rPr>
          </w:rPrChange>
        </w:rPr>
        <w:t>jõudmise tagamise</w:t>
      </w:r>
      <w:del w:id="339" w:author="Merike Koppel JM" w:date="2024-03-26T13:43:00Z">
        <w:r w:rsidR="00EC24F1" w:rsidRPr="000501B9" w:rsidDel="00775FC8">
          <w:rPr>
            <w:szCs w:val="24"/>
            <w:rPrChange w:id="340" w:author="Merike Koppel JM" w:date="2024-03-22T15:14:00Z">
              <w:rPr>
                <w:sz w:val="23"/>
                <w:szCs w:val="23"/>
              </w:rPr>
            </w:rPrChange>
          </w:rPr>
          <w:delText>ks</w:delText>
        </w:r>
      </w:del>
      <w:commentRangeEnd w:id="333"/>
      <w:r w:rsidR="000501B9">
        <w:rPr>
          <w:rStyle w:val="Kommentaariviide"/>
        </w:rPr>
        <w:commentReference w:id="333"/>
      </w:r>
      <w:ins w:id="341" w:author="Merike Koppel JM" w:date="2024-03-26T13:43:00Z">
        <w:r w:rsidR="00775FC8">
          <w:rPr>
            <w:szCs w:val="24"/>
          </w:rPr>
          <w:t xml:space="preserve"> nõuded</w:t>
        </w:r>
      </w:ins>
      <w:r w:rsidR="00F52F72" w:rsidRPr="000501B9">
        <w:rPr>
          <w:szCs w:val="24"/>
          <w:rPrChange w:id="342" w:author="Merike Koppel JM" w:date="2024-03-22T15:14:00Z">
            <w:rPr>
              <w:sz w:val="23"/>
              <w:szCs w:val="23"/>
            </w:rPr>
          </w:rPrChange>
        </w:rPr>
        <w:t>.</w:t>
      </w:r>
      <w:r w:rsidR="7F39355D" w:rsidRPr="000501B9">
        <w:rPr>
          <w:szCs w:val="24"/>
          <w:rPrChange w:id="343" w:author="Merike Koppel JM" w:date="2024-03-22T15:14:00Z">
            <w:rPr>
              <w:sz w:val="23"/>
              <w:szCs w:val="23"/>
            </w:rPr>
          </w:rPrChange>
        </w:rPr>
        <w:t>“;</w:t>
      </w:r>
      <w:r w:rsidR="7F39355D" w:rsidRPr="000501B9">
        <w:rPr>
          <w:szCs w:val="24"/>
        </w:rPr>
        <w:t xml:space="preserve"> </w:t>
      </w:r>
    </w:p>
    <w:p w14:paraId="4EA1C2D8" w14:textId="77777777" w:rsidR="00E67777" w:rsidRDefault="00E23A95" w:rsidP="00712FCB">
      <w:pPr>
        <w:spacing w:after="0" w:line="240" w:lineRule="auto"/>
        <w:ind w:left="0" w:right="0" w:firstLine="0"/>
        <w:jc w:val="left"/>
      </w:pPr>
      <w:r>
        <w:rPr>
          <w:b/>
        </w:rPr>
        <w:t xml:space="preserve"> </w:t>
      </w:r>
    </w:p>
    <w:p w14:paraId="74A18D7E" w14:textId="01E91A4E" w:rsidR="00E67777" w:rsidRDefault="00A46C86" w:rsidP="00712FCB">
      <w:pPr>
        <w:spacing w:after="0" w:line="240" w:lineRule="auto"/>
        <w:ind w:left="0" w:right="0" w:firstLine="0"/>
      </w:pPr>
      <w:r>
        <w:rPr>
          <w:b/>
          <w:bCs/>
        </w:rPr>
        <w:t>3</w:t>
      </w:r>
      <w:r w:rsidR="7F39355D" w:rsidRPr="7F39355D">
        <w:rPr>
          <w:b/>
          <w:bCs/>
        </w:rPr>
        <w:t>)</w:t>
      </w:r>
      <w:r w:rsidR="7F39355D">
        <w:t xml:space="preserve"> paragrahvi 35 lõike 2 punkt 2 muudetakse ja sõnastatakse järgmiselt: </w:t>
      </w:r>
    </w:p>
    <w:p w14:paraId="5B7E79F3" w14:textId="77777777" w:rsidR="00E67777" w:rsidRDefault="00E23A95" w:rsidP="00712FCB">
      <w:pPr>
        <w:spacing w:after="0" w:line="240" w:lineRule="auto"/>
        <w:ind w:left="0" w:right="0" w:firstLine="0"/>
        <w:jc w:val="left"/>
      </w:pPr>
      <w:r>
        <w:t xml:space="preserve"> </w:t>
      </w:r>
    </w:p>
    <w:p w14:paraId="0777BACB" w14:textId="1BABBFF7" w:rsidR="00E67777" w:rsidRDefault="7F39355D" w:rsidP="00712FCB">
      <w:pPr>
        <w:spacing w:after="0" w:line="240" w:lineRule="auto"/>
        <w:ind w:left="0" w:right="0" w:firstLine="0"/>
      </w:pPr>
      <w:r w:rsidRPr="00F52F72">
        <w:t>„2) läbimatu koolitee või muu vääramatu jõud, sealhulgas käesoleva seaduse § 19 lõi</w:t>
      </w:r>
      <w:r w:rsidR="000F632A">
        <w:t>gete 4 ja</w:t>
      </w:r>
      <w:r w:rsidR="001019C9">
        <w:t> </w:t>
      </w:r>
      <w:r w:rsidR="0092564E">
        <w:t>5</w:t>
      </w:r>
      <w:r w:rsidR="0092564E" w:rsidRPr="00F52F72">
        <w:t xml:space="preserve"> </w:t>
      </w:r>
      <w:r w:rsidRPr="00F52F72">
        <w:t>alusel sätestatud ilmastiku</w:t>
      </w:r>
      <w:del w:id="344" w:author="Merike Koppel JM" w:date="2024-03-22T15:20:00Z">
        <w:r w:rsidRPr="00F52F72" w:rsidDel="000501B9">
          <w:delText>tingimuse</w:delText>
        </w:r>
      </w:del>
      <w:ins w:id="345" w:author="Merike Koppel JM" w:date="2024-03-22T15:20:00Z">
        <w:r w:rsidR="000501B9">
          <w:t>olu</w:t>
        </w:r>
      </w:ins>
      <w:r w:rsidRPr="00F52F72">
        <w:t>d, mille puhul on õppest puudumine</w:t>
      </w:r>
      <w:r w:rsidR="001019C9">
        <w:t xml:space="preserve"> </w:t>
      </w:r>
      <w:r w:rsidR="001019C9" w:rsidRPr="00F52F72">
        <w:t>põhjendatud</w:t>
      </w:r>
      <w:r w:rsidRPr="00F52F72">
        <w:t>;“;</w:t>
      </w:r>
      <w:r>
        <w:t xml:space="preserve"> </w:t>
      </w:r>
    </w:p>
    <w:p w14:paraId="0EB11C81" w14:textId="77777777" w:rsidR="00E67777" w:rsidRDefault="00E23A95" w:rsidP="00712FCB">
      <w:pPr>
        <w:spacing w:after="0" w:line="240" w:lineRule="auto"/>
        <w:ind w:left="0" w:right="0" w:firstLine="0"/>
        <w:jc w:val="left"/>
      </w:pPr>
      <w:r>
        <w:t xml:space="preserve"> </w:t>
      </w:r>
    </w:p>
    <w:p w14:paraId="1693A989" w14:textId="74EC39C3" w:rsidR="00E67777" w:rsidRDefault="00A46C86" w:rsidP="00712FCB">
      <w:pPr>
        <w:spacing w:after="0" w:line="240" w:lineRule="auto"/>
        <w:ind w:left="0" w:right="0" w:firstLine="0"/>
      </w:pPr>
      <w:r>
        <w:rPr>
          <w:b/>
          <w:bCs/>
        </w:rPr>
        <w:t>4</w:t>
      </w:r>
      <w:r w:rsidR="7F39355D" w:rsidRPr="7F39355D">
        <w:rPr>
          <w:b/>
          <w:bCs/>
        </w:rPr>
        <w:t>)</w:t>
      </w:r>
      <w:r w:rsidR="7F39355D">
        <w:t xml:space="preserve"> paragrahvi 39 lõi</w:t>
      </w:r>
      <w:r>
        <w:t>ke</w:t>
      </w:r>
      <w:r w:rsidR="00F52F72">
        <w:t>d</w:t>
      </w:r>
      <w:r w:rsidR="7F39355D">
        <w:t xml:space="preserve"> 2 </w:t>
      </w:r>
      <w:r>
        <w:t>ja 3</w:t>
      </w:r>
      <w:r w:rsidR="00E43D2B">
        <w:t xml:space="preserve"> </w:t>
      </w:r>
      <w:r w:rsidR="7F39355D">
        <w:t xml:space="preserve">muudetakse ja sõnastatakse järgmiselt: </w:t>
      </w:r>
    </w:p>
    <w:p w14:paraId="3F6D55A7" w14:textId="77777777" w:rsidR="00E67777" w:rsidRDefault="00E23A95" w:rsidP="00712FCB">
      <w:pPr>
        <w:spacing w:after="0" w:line="240" w:lineRule="auto"/>
        <w:ind w:left="0" w:right="0" w:firstLine="0"/>
        <w:jc w:val="left"/>
      </w:pPr>
      <w:r>
        <w:t xml:space="preserve"> </w:t>
      </w:r>
    </w:p>
    <w:p w14:paraId="600CE0BF" w14:textId="71407779" w:rsidR="00E67777" w:rsidRDefault="7F39355D" w:rsidP="00712FCB">
      <w:pPr>
        <w:spacing w:after="0" w:line="240" w:lineRule="auto"/>
        <w:ind w:left="0" w:right="0" w:firstLine="0"/>
      </w:pPr>
      <w:r>
        <w:t>„(2) Õpilaskodus korraldatakse õppekavavälist tegevust, millega tagatakse õpilasele tema vajadustele ja huvidele vastavad õppimis-, elamis- ja kasvatustingimused. Õpilaskodus tagatakse õpilaste tervist toetav ja tervisele ohutu elukeskkond rahvatervishoiu seaduse tähenduses.</w:t>
      </w:r>
    </w:p>
    <w:p w14:paraId="656FA025" w14:textId="391707DC" w:rsidR="00E67777" w:rsidRDefault="00E23A95" w:rsidP="00712FCB">
      <w:pPr>
        <w:spacing w:after="0" w:line="240" w:lineRule="auto"/>
        <w:ind w:left="0" w:right="0" w:firstLine="0"/>
        <w:jc w:val="left"/>
      </w:pPr>
      <w:r>
        <w:t xml:space="preserve"> </w:t>
      </w:r>
    </w:p>
    <w:p w14:paraId="0255E642" w14:textId="228C1F37" w:rsidR="00E67777" w:rsidRDefault="7F39355D" w:rsidP="00712FCB">
      <w:pPr>
        <w:spacing w:after="0" w:line="240" w:lineRule="auto"/>
        <w:ind w:left="0" w:right="0" w:firstLine="0"/>
      </w:pPr>
      <w:r>
        <w:t xml:space="preserve">(3) Õpilaskodu tegutsemise tingimused ja korra ning täpsemad tingimused </w:t>
      </w:r>
      <w:commentRangeStart w:id="346"/>
      <w:r>
        <w:t>õpilaskodu elukeskkonnale</w:t>
      </w:r>
      <w:commentRangeEnd w:id="346"/>
      <w:r w:rsidR="00EA3078">
        <w:rPr>
          <w:rStyle w:val="Kommentaariviide"/>
        </w:rPr>
        <w:commentReference w:id="346"/>
      </w:r>
      <w:r>
        <w:t xml:space="preserve"> kehtestab Vabariigi Valitsus määrusega.</w:t>
      </w:r>
      <w:ins w:id="347" w:author="Merike Koppel JM" w:date="2024-03-26T13:47:00Z">
        <w:r w:rsidR="00775FC8">
          <w:t>“;</w:t>
        </w:r>
      </w:ins>
      <w:r>
        <w:t xml:space="preserve"> </w:t>
      </w:r>
    </w:p>
    <w:p w14:paraId="054075CC" w14:textId="77777777" w:rsidR="00E67777" w:rsidRDefault="00E23A95" w:rsidP="00712FCB">
      <w:pPr>
        <w:spacing w:after="0" w:line="240" w:lineRule="auto"/>
        <w:ind w:left="0" w:right="0" w:firstLine="0"/>
        <w:jc w:val="left"/>
      </w:pPr>
      <w:r>
        <w:rPr>
          <w:b/>
        </w:rPr>
        <w:lastRenderedPageBreak/>
        <w:t xml:space="preserve"> </w:t>
      </w:r>
    </w:p>
    <w:p w14:paraId="381D2551" w14:textId="668DF525" w:rsidR="00E67777" w:rsidRDefault="008A518D" w:rsidP="00712FCB">
      <w:pPr>
        <w:spacing w:after="0" w:line="240" w:lineRule="auto"/>
        <w:ind w:left="0" w:right="0" w:firstLine="0"/>
      </w:pPr>
      <w:r>
        <w:rPr>
          <w:b/>
          <w:bCs/>
        </w:rPr>
        <w:t>5</w:t>
      </w:r>
      <w:r w:rsidR="7F39355D" w:rsidRPr="7F39355D">
        <w:rPr>
          <w:b/>
          <w:bCs/>
        </w:rPr>
        <w:t>)</w:t>
      </w:r>
      <w:r w:rsidR="7F39355D">
        <w:t xml:space="preserve"> paragrahvi 42 lõige 1 muudetakse ja sõnastatakse järgmiselt: </w:t>
      </w:r>
    </w:p>
    <w:p w14:paraId="21E5EE24" w14:textId="77777777" w:rsidR="00E67777" w:rsidRDefault="00E23A95" w:rsidP="00712FCB">
      <w:pPr>
        <w:spacing w:after="0" w:line="240" w:lineRule="auto"/>
        <w:ind w:left="0" w:right="0" w:firstLine="0"/>
        <w:jc w:val="left"/>
      </w:pPr>
      <w:r>
        <w:t xml:space="preserve"> </w:t>
      </w:r>
    </w:p>
    <w:p w14:paraId="1F3DF863" w14:textId="167F333A" w:rsidR="00E67777" w:rsidRDefault="7F39355D" w:rsidP="00712FCB">
      <w:pPr>
        <w:spacing w:after="0" w:line="240" w:lineRule="auto"/>
        <w:ind w:left="0" w:right="0" w:firstLine="0"/>
      </w:pPr>
      <w:r>
        <w:t xml:space="preserve">„(1) Kooli pidaja korraldab õpilaste toitlustamise koolis rahvatervishoiu seaduse § 22 ja selle alusel kehtestatud nõuete kohaselt.“; </w:t>
      </w:r>
    </w:p>
    <w:p w14:paraId="5540A37D" w14:textId="0158EE85" w:rsidR="00E67777" w:rsidRDefault="00E67777" w:rsidP="00712FCB">
      <w:pPr>
        <w:spacing w:after="0" w:line="240" w:lineRule="auto"/>
        <w:ind w:left="0" w:right="0" w:firstLine="0"/>
        <w:jc w:val="left"/>
      </w:pPr>
    </w:p>
    <w:p w14:paraId="2B3A3D54" w14:textId="32E84412" w:rsidR="00E67777" w:rsidRDefault="00AE0DA0" w:rsidP="00712FCB">
      <w:pPr>
        <w:spacing w:after="0" w:line="240" w:lineRule="auto"/>
        <w:ind w:left="0" w:right="0" w:firstLine="0"/>
      </w:pPr>
      <w:r>
        <w:rPr>
          <w:b/>
          <w:bCs/>
        </w:rPr>
        <w:t>6</w:t>
      </w:r>
      <w:r w:rsidR="7F39355D" w:rsidRPr="7F39355D">
        <w:rPr>
          <w:b/>
          <w:bCs/>
        </w:rPr>
        <w:t>)</w:t>
      </w:r>
      <w:r w:rsidR="7F39355D">
        <w:t xml:space="preserve"> paragrahv 88 muudetakse ja sõnastatakse järgmiselt: </w:t>
      </w:r>
    </w:p>
    <w:p w14:paraId="2E33D8CE" w14:textId="367B8249" w:rsidR="00E67777" w:rsidRDefault="00E23A95" w:rsidP="00712FCB">
      <w:pPr>
        <w:spacing w:after="0" w:line="240" w:lineRule="auto"/>
        <w:ind w:left="0" w:right="0" w:firstLine="0"/>
        <w:jc w:val="left"/>
      </w:pPr>
      <w:r>
        <w:t xml:space="preserve"> </w:t>
      </w:r>
    </w:p>
    <w:p w14:paraId="16B2AA33" w14:textId="6F2E6A5C" w:rsidR="00E67777" w:rsidRDefault="7F39355D" w:rsidP="00712FCB">
      <w:pPr>
        <w:pStyle w:val="Pealkiri2"/>
        <w:spacing w:after="0" w:line="240" w:lineRule="auto"/>
        <w:ind w:left="0" w:right="0" w:firstLine="0"/>
      </w:pPr>
      <w:r>
        <w:rPr>
          <w:b w:val="0"/>
        </w:rPr>
        <w:t>„</w:t>
      </w:r>
      <w:r>
        <w:t xml:space="preserve">§ 88. </w:t>
      </w:r>
      <w:r w:rsidR="00D46ED4">
        <w:t>H</w:t>
      </w:r>
      <w:r>
        <w:t xml:space="preserve">aldusjärelevalve koolitervishoiuteenuse osutamise ning </w:t>
      </w:r>
      <w:commentRangeStart w:id="348"/>
      <w:r>
        <w:t>kooli ja õpilaskodu elukeskkonna</w:t>
      </w:r>
      <w:commentRangeEnd w:id="348"/>
      <w:r w:rsidR="00EA3078">
        <w:rPr>
          <w:rStyle w:val="Kommentaariviide"/>
          <w:b w:val="0"/>
        </w:rPr>
        <w:commentReference w:id="348"/>
      </w:r>
      <w:r>
        <w:t xml:space="preserve"> tingimuste üle </w:t>
      </w:r>
    </w:p>
    <w:p w14:paraId="09796AFE" w14:textId="5B2EEEE5" w:rsidR="00E67777" w:rsidRDefault="00E23A95" w:rsidP="00712FCB">
      <w:pPr>
        <w:spacing w:after="0" w:line="240" w:lineRule="auto"/>
        <w:ind w:left="0" w:right="0" w:firstLine="0"/>
        <w:jc w:val="left"/>
      </w:pPr>
      <w:r>
        <w:t xml:space="preserve"> </w:t>
      </w:r>
    </w:p>
    <w:p w14:paraId="5EC0EAD4" w14:textId="71DE374F" w:rsidR="00E67777" w:rsidRDefault="7F39355D" w:rsidP="00712FCB">
      <w:pPr>
        <w:spacing w:after="0" w:line="240" w:lineRule="auto"/>
        <w:ind w:left="0" w:right="0" w:firstLine="0"/>
      </w:pPr>
      <w:r>
        <w:t xml:space="preserve">(1) </w:t>
      </w:r>
      <w:commentRangeStart w:id="349"/>
      <w:r w:rsidR="00EB1F6B">
        <w:t xml:space="preserve">Haldusjärelevalvet </w:t>
      </w:r>
      <w:r>
        <w:t xml:space="preserve">käesoleva seaduse alusel õpilasele koolitervishoiuteenuse osutamise üle </w:t>
      </w:r>
      <w:r w:rsidR="007664FF">
        <w:t xml:space="preserve">teostab </w:t>
      </w:r>
      <w:r w:rsidR="00AE0DA0" w:rsidRPr="00D46ED4">
        <w:rPr>
          <w:color w:val="auto"/>
        </w:rPr>
        <w:t xml:space="preserve">vastavalt oma pädevusele </w:t>
      </w:r>
      <w:r>
        <w:t>Terviseamet</w:t>
      </w:r>
      <w:commentRangeEnd w:id="349"/>
      <w:r w:rsidR="00EA3078">
        <w:rPr>
          <w:rStyle w:val="Kommentaariviide"/>
        </w:rPr>
        <w:commentReference w:id="349"/>
      </w:r>
      <w:r>
        <w:t xml:space="preserve">. </w:t>
      </w:r>
    </w:p>
    <w:p w14:paraId="0210C495" w14:textId="610D6CE5" w:rsidR="00E67777" w:rsidRDefault="00E23A95" w:rsidP="00712FCB">
      <w:pPr>
        <w:spacing w:after="0" w:line="240" w:lineRule="auto"/>
        <w:ind w:left="0" w:right="0" w:firstLine="0"/>
        <w:jc w:val="left"/>
      </w:pPr>
      <w:r>
        <w:t xml:space="preserve"> </w:t>
      </w:r>
    </w:p>
    <w:p w14:paraId="42833EE1" w14:textId="504F7607" w:rsidR="00E67777" w:rsidRDefault="7F39355D" w:rsidP="00712FCB">
      <w:pPr>
        <w:spacing w:after="0" w:line="240" w:lineRule="auto"/>
        <w:ind w:left="0" w:right="0" w:firstLine="0"/>
      </w:pPr>
      <w:r>
        <w:t xml:space="preserve">(2) </w:t>
      </w:r>
      <w:commentRangeStart w:id="350"/>
      <w:r w:rsidR="00EB1F6B">
        <w:t>H</w:t>
      </w:r>
      <w:r>
        <w:t>aldusjärelevalvet käesoleva seaduse §-des 19 ja 39 ning nende alusel</w:t>
      </w:r>
      <w:r w:rsidR="00AE0DA0">
        <w:t xml:space="preserve"> </w:t>
      </w:r>
      <w:r>
        <w:t xml:space="preserve">kooli õppekeskkonnale ja õpilaskodu elukeskkonnale </w:t>
      </w:r>
      <w:r w:rsidR="00EB1F6B">
        <w:t>kehtestatud</w:t>
      </w:r>
      <w:r>
        <w:t xml:space="preserve"> nõuete täitmise üle </w:t>
      </w:r>
      <w:r w:rsidR="007664FF">
        <w:t xml:space="preserve">teostab </w:t>
      </w:r>
      <w:r w:rsidR="00AE0DA0" w:rsidRPr="00D46ED4">
        <w:rPr>
          <w:color w:val="auto"/>
        </w:rPr>
        <w:t xml:space="preserve">vastavalt oma pädevusele </w:t>
      </w:r>
      <w:r>
        <w:t>Terviseamet</w:t>
      </w:r>
      <w:commentRangeEnd w:id="350"/>
      <w:r w:rsidR="008D5D23">
        <w:rPr>
          <w:rStyle w:val="Kommentaariviide"/>
        </w:rPr>
        <w:commentReference w:id="350"/>
      </w:r>
      <w:r w:rsidR="00631573">
        <w:t>.</w:t>
      </w:r>
      <w:r>
        <w:t>“</w:t>
      </w:r>
      <w:del w:id="351" w:author="Merike Koppel JM" w:date="2024-03-26T13:51:00Z">
        <w:r w:rsidDel="008D5D23">
          <w:delText>;</w:delText>
        </w:r>
      </w:del>
      <w:ins w:id="352" w:author="Merike Koppel JM" w:date="2024-03-26T13:51:00Z">
        <w:r w:rsidR="008D5D23">
          <w:t>.</w:t>
        </w:r>
      </w:ins>
    </w:p>
    <w:p w14:paraId="182EF724" w14:textId="30ADA487" w:rsidR="00E67777" w:rsidRDefault="00E67777" w:rsidP="00712FCB">
      <w:pPr>
        <w:spacing w:after="0" w:line="240" w:lineRule="auto"/>
        <w:ind w:left="0" w:right="0" w:firstLine="0"/>
        <w:jc w:val="left"/>
      </w:pPr>
    </w:p>
    <w:p w14:paraId="6997DF26" w14:textId="0292625A" w:rsidR="00E67777" w:rsidRDefault="7F39355D" w:rsidP="00712FCB">
      <w:pPr>
        <w:spacing w:after="0" w:line="240" w:lineRule="auto"/>
        <w:ind w:left="0" w:right="0" w:firstLine="0"/>
      </w:pPr>
      <w:r w:rsidRPr="7F39355D">
        <w:rPr>
          <w:b/>
          <w:bCs/>
        </w:rPr>
        <w:t>§ 5</w:t>
      </w:r>
      <w:r w:rsidR="006A1D83">
        <w:rPr>
          <w:b/>
          <w:bCs/>
        </w:rPr>
        <w:t>5</w:t>
      </w:r>
      <w:r w:rsidRPr="7F39355D">
        <w:rPr>
          <w:b/>
          <w:bCs/>
        </w:rPr>
        <w:t xml:space="preserve">. Rahvatervise seaduse kehtetuks tunnistamine </w:t>
      </w:r>
    </w:p>
    <w:p w14:paraId="20067EF1" w14:textId="77777777" w:rsidR="00E67777" w:rsidRDefault="00E23A95" w:rsidP="00712FCB">
      <w:pPr>
        <w:spacing w:after="0" w:line="240" w:lineRule="auto"/>
        <w:ind w:left="0" w:right="0" w:firstLine="0"/>
        <w:jc w:val="left"/>
      </w:pPr>
      <w:r>
        <w:rPr>
          <w:b/>
        </w:rPr>
        <w:t xml:space="preserve"> </w:t>
      </w:r>
    </w:p>
    <w:p w14:paraId="68F0DEC5" w14:textId="6770BA51" w:rsidR="00E67777" w:rsidRDefault="7F39355D" w:rsidP="00712FCB">
      <w:pPr>
        <w:spacing w:after="0" w:line="240" w:lineRule="auto"/>
        <w:ind w:left="0" w:right="0" w:firstLine="0"/>
      </w:pPr>
      <w:r>
        <w:t xml:space="preserve">Rahvatervise seadus tunnistatakse kehtetuks. </w:t>
      </w:r>
    </w:p>
    <w:p w14:paraId="507975AA" w14:textId="77777777" w:rsidR="00E67777" w:rsidRDefault="00E23A95" w:rsidP="00712FCB">
      <w:pPr>
        <w:spacing w:after="0" w:line="240" w:lineRule="auto"/>
        <w:ind w:left="0" w:right="0" w:firstLine="0"/>
        <w:jc w:val="left"/>
      </w:pPr>
      <w:r>
        <w:t xml:space="preserve"> </w:t>
      </w:r>
    </w:p>
    <w:p w14:paraId="561EA4F7" w14:textId="50DF504D" w:rsidR="00E67777" w:rsidRDefault="7F39355D" w:rsidP="00712FCB">
      <w:pPr>
        <w:pStyle w:val="Pealkiri2"/>
        <w:spacing w:after="0" w:line="240" w:lineRule="auto"/>
        <w:ind w:left="0" w:right="0" w:firstLine="0"/>
      </w:pPr>
      <w:r>
        <w:t>§ 5</w:t>
      </w:r>
      <w:r w:rsidR="006A1D83">
        <w:t>6</w:t>
      </w:r>
      <w:r>
        <w:t xml:space="preserve">. Ravimiseaduse muutmine </w:t>
      </w:r>
    </w:p>
    <w:p w14:paraId="30FED95C" w14:textId="77777777" w:rsidR="00E67777" w:rsidRDefault="00E23A95" w:rsidP="00712FCB">
      <w:pPr>
        <w:spacing w:after="0" w:line="240" w:lineRule="auto"/>
        <w:ind w:left="0" w:right="0" w:firstLine="0"/>
        <w:jc w:val="left"/>
      </w:pPr>
      <w:r>
        <w:rPr>
          <w:b/>
        </w:rPr>
        <w:t xml:space="preserve"> </w:t>
      </w:r>
    </w:p>
    <w:p w14:paraId="12FCA689" w14:textId="77777777" w:rsidR="00E67777" w:rsidRDefault="7F39355D" w:rsidP="00712FCB">
      <w:pPr>
        <w:spacing w:after="0" w:line="240" w:lineRule="auto"/>
        <w:ind w:left="0" w:right="0" w:firstLine="0"/>
      </w:pPr>
      <w:r>
        <w:t xml:space="preserve">Ravimiseaduses asendatakse läbivalt sõna „rahvatervis“ sõnadega „rahvastiku tervis“ vastavas käändes. </w:t>
      </w:r>
    </w:p>
    <w:p w14:paraId="63EC9498" w14:textId="77777777" w:rsidR="00E67777" w:rsidRDefault="00E23A95" w:rsidP="00712FCB">
      <w:pPr>
        <w:spacing w:after="0" w:line="240" w:lineRule="auto"/>
        <w:ind w:left="0" w:right="0" w:firstLine="0"/>
        <w:jc w:val="left"/>
      </w:pPr>
      <w:r>
        <w:rPr>
          <w:b/>
        </w:rPr>
        <w:t xml:space="preserve"> </w:t>
      </w:r>
    </w:p>
    <w:p w14:paraId="71E81FEF" w14:textId="70457846" w:rsidR="00E67777" w:rsidRDefault="7F39355D" w:rsidP="00712FCB">
      <w:pPr>
        <w:pStyle w:val="Pealkiri2"/>
        <w:spacing w:after="0" w:line="240" w:lineRule="auto"/>
        <w:ind w:left="0" w:right="0" w:firstLine="0"/>
      </w:pPr>
      <w:r>
        <w:t>§ 5</w:t>
      </w:r>
      <w:r w:rsidR="006A1D83">
        <w:t>7</w:t>
      </w:r>
      <w:r>
        <w:t xml:space="preserve">. Reklaamiseaduse muutmine </w:t>
      </w:r>
    </w:p>
    <w:p w14:paraId="2E315633" w14:textId="77777777" w:rsidR="00E67777" w:rsidRDefault="00E23A95" w:rsidP="00712FCB">
      <w:pPr>
        <w:spacing w:after="0" w:line="240" w:lineRule="auto"/>
        <w:ind w:left="0" w:right="0" w:firstLine="0"/>
        <w:jc w:val="left"/>
      </w:pPr>
      <w:r>
        <w:rPr>
          <w:b/>
        </w:rPr>
        <w:t xml:space="preserve"> </w:t>
      </w:r>
    </w:p>
    <w:p w14:paraId="5174A963" w14:textId="77777777" w:rsidR="00E67777" w:rsidRDefault="7F39355D" w:rsidP="00712FCB">
      <w:pPr>
        <w:spacing w:after="0" w:line="240" w:lineRule="auto"/>
        <w:ind w:left="0" w:right="0" w:firstLine="0"/>
      </w:pPr>
      <w:r>
        <w:t xml:space="preserve">Reklaamiseaduses tehakse järgmised muudatused: </w:t>
      </w:r>
    </w:p>
    <w:p w14:paraId="5AC7B212" w14:textId="77777777" w:rsidR="00E67777" w:rsidRDefault="00E23A95" w:rsidP="00712FCB">
      <w:pPr>
        <w:spacing w:after="0" w:line="240" w:lineRule="auto"/>
        <w:ind w:left="0" w:right="0" w:firstLine="0"/>
        <w:jc w:val="left"/>
      </w:pPr>
      <w:r>
        <w:t xml:space="preserve"> </w:t>
      </w:r>
    </w:p>
    <w:p w14:paraId="387F32C6" w14:textId="6F5E9465" w:rsidR="00E67777" w:rsidRDefault="7F39355D" w:rsidP="00712FCB">
      <w:pPr>
        <w:spacing w:after="0" w:line="240" w:lineRule="auto"/>
        <w:ind w:left="0" w:right="0" w:firstLine="0"/>
      </w:pPr>
      <w:r w:rsidRPr="7F39355D">
        <w:rPr>
          <w:b/>
          <w:bCs/>
        </w:rPr>
        <w:t>1)</w:t>
      </w:r>
      <w:r>
        <w:t xml:space="preserve"> paragrahvi 22 täiendatakse lõikega 1</w:t>
      </w:r>
      <w:r w:rsidRPr="7F39355D">
        <w:rPr>
          <w:vertAlign w:val="superscript"/>
        </w:rPr>
        <w:t>1</w:t>
      </w:r>
      <w:r>
        <w:t xml:space="preserve"> järgmises sõnastuses: </w:t>
      </w:r>
    </w:p>
    <w:p w14:paraId="0D798FA8" w14:textId="77777777" w:rsidR="00E67777" w:rsidRDefault="00E23A95" w:rsidP="00712FCB">
      <w:pPr>
        <w:spacing w:after="0" w:line="240" w:lineRule="auto"/>
        <w:ind w:left="0" w:right="0" w:firstLine="0"/>
        <w:jc w:val="left"/>
      </w:pPr>
      <w:r>
        <w:t xml:space="preserve"> </w:t>
      </w:r>
    </w:p>
    <w:p w14:paraId="63CC4490" w14:textId="425B68C6" w:rsidR="00E67777" w:rsidRDefault="7F39355D" w:rsidP="00712FCB">
      <w:pPr>
        <w:spacing w:after="0" w:line="240" w:lineRule="auto"/>
        <w:ind w:left="0" w:right="0" w:firstLine="0"/>
      </w:pPr>
      <w:r>
        <w:t>„(1</w:t>
      </w:r>
      <w:r w:rsidRPr="7F39355D">
        <w:rPr>
          <w:vertAlign w:val="superscript"/>
        </w:rPr>
        <w:t>1</w:t>
      </w:r>
      <w:r>
        <w:t>) Käesoleva paragrahvi lõikes 1 nimetatud keeld</w:t>
      </w:r>
      <w:ins w:id="353" w:author="Merike Koppel JM" w:date="2024-03-22T15:38:00Z">
        <w:r w:rsidR="00EA3078">
          <w:t>u kohaldatakse</w:t>
        </w:r>
      </w:ins>
      <w:del w:id="354" w:author="Merike Koppel JM" w:date="2024-03-22T15:38:00Z">
        <w:r w:rsidDel="00EA3078">
          <w:delText xml:space="preserve"> laieneb</w:delText>
        </w:r>
      </w:del>
      <w:r>
        <w:t xml:space="preserve"> ka väljaspool Eestit tervishoiuteenust osutava isiku tervishoiuteenuse, sealhulgas kunstliku viljastamise reklaamile, kui see on suunatud Eesti turule.“; </w:t>
      </w:r>
    </w:p>
    <w:p w14:paraId="50193C3A" w14:textId="77777777" w:rsidR="00E67777" w:rsidRDefault="00E23A95" w:rsidP="00712FCB">
      <w:pPr>
        <w:spacing w:after="0" w:line="240" w:lineRule="auto"/>
        <w:ind w:left="0" w:right="0" w:firstLine="0"/>
        <w:jc w:val="left"/>
      </w:pPr>
      <w:r>
        <w:rPr>
          <w:b/>
        </w:rPr>
        <w:t xml:space="preserve"> </w:t>
      </w:r>
    </w:p>
    <w:p w14:paraId="49D48162" w14:textId="62295BE9" w:rsidR="00E67777" w:rsidRDefault="7F39355D" w:rsidP="00712FCB">
      <w:pPr>
        <w:spacing w:after="0" w:line="240" w:lineRule="auto"/>
        <w:ind w:left="0" w:right="0" w:firstLine="0"/>
      </w:pPr>
      <w:r w:rsidRPr="7F39355D">
        <w:rPr>
          <w:b/>
          <w:bCs/>
        </w:rPr>
        <w:t>2)</w:t>
      </w:r>
      <w:r>
        <w:t xml:space="preserve"> paragrahvi 30 lõike 2 punkti 2 täiendatakse pärast sõnu „käesoleva seaduse“ tekstiosaga „§ 3 lõike 4 punktis 17 sätestatud nõuete järgimise üle reklaamis, kui ta </w:t>
      </w:r>
      <w:commentRangeStart w:id="355"/>
      <w:r>
        <w:t>te</w:t>
      </w:r>
      <w:del w:id="356" w:author="Merike Koppel JM" w:date="2024-03-22T15:40:00Z">
        <w:r w:rsidDel="00EA3078">
          <w:delText>e</w:delText>
        </w:r>
      </w:del>
      <w:ins w:id="357" w:author="Merike Koppel JM" w:date="2024-03-22T15:40:00Z">
        <w:r w:rsidR="00EA3078">
          <w:t>osta</w:t>
        </w:r>
      </w:ins>
      <w:r>
        <w:t>b</w:t>
      </w:r>
      <w:commentRangeEnd w:id="355"/>
      <w:r w:rsidR="00EA3078">
        <w:rPr>
          <w:rStyle w:val="Kommentaariviide"/>
        </w:rPr>
        <w:commentReference w:id="355"/>
      </w:r>
      <w:r>
        <w:t xml:space="preserve"> teenuse või kauba üle järelevalvet eriseaduse alusel,“; </w:t>
      </w:r>
    </w:p>
    <w:p w14:paraId="5FE576FF" w14:textId="77777777" w:rsidR="00E67777" w:rsidRDefault="00E23A95" w:rsidP="00712FCB">
      <w:pPr>
        <w:spacing w:after="0" w:line="240" w:lineRule="auto"/>
        <w:ind w:left="0" w:right="0" w:firstLine="0"/>
        <w:jc w:val="left"/>
      </w:pPr>
      <w:r>
        <w:t xml:space="preserve"> </w:t>
      </w:r>
    </w:p>
    <w:p w14:paraId="471E5DE3" w14:textId="3AC1317D" w:rsidR="00E67777" w:rsidRDefault="7F39355D" w:rsidP="00712FCB">
      <w:pPr>
        <w:spacing w:after="0" w:line="240" w:lineRule="auto"/>
        <w:ind w:left="0" w:right="0" w:firstLine="0"/>
      </w:pPr>
      <w:r w:rsidRPr="7F39355D">
        <w:rPr>
          <w:b/>
          <w:bCs/>
        </w:rPr>
        <w:t>3)</w:t>
      </w:r>
      <w:r>
        <w:t xml:space="preserve"> paragrahvi 36 lõike 2 punkti 2 täiendatakse pärast sõnu „käesoleva seaduse“ tekstiosaga „§ 3 lõike 4 punktis 17 sätestatud nõuete rikkumise korral, kui ta te</w:t>
      </w:r>
      <w:del w:id="358" w:author="Merike Koppel JM" w:date="2024-03-22T15:42:00Z">
        <w:r w:rsidDel="00EA3078">
          <w:delText>e</w:delText>
        </w:r>
      </w:del>
      <w:ins w:id="359" w:author="Merike Koppel JM" w:date="2024-03-22T15:42:00Z">
        <w:r w:rsidR="00EA3078">
          <w:t>osta</w:t>
        </w:r>
      </w:ins>
      <w:r>
        <w:t xml:space="preserve">b teenuse või kauba üle järelevalvet eriseaduse alusel,“. </w:t>
      </w:r>
    </w:p>
    <w:p w14:paraId="1E423822" w14:textId="77777777" w:rsidR="00E67777" w:rsidRDefault="00E23A95" w:rsidP="00712FCB">
      <w:pPr>
        <w:spacing w:after="0" w:line="240" w:lineRule="auto"/>
        <w:ind w:left="0" w:right="0" w:firstLine="0"/>
        <w:jc w:val="left"/>
      </w:pPr>
      <w:r>
        <w:rPr>
          <w:b/>
        </w:rPr>
        <w:t xml:space="preserve"> </w:t>
      </w:r>
    </w:p>
    <w:p w14:paraId="7B37A024" w14:textId="4B0D1E33" w:rsidR="00E67777" w:rsidRDefault="7F39355D" w:rsidP="00712FCB">
      <w:pPr>
        <w:pStyle w:val="Pealkiri2"/>
        <w:spacing w:after="0" w:line="240" w:lineRule="auto"/>
        <w:ind w:left="0" w:right="0" w:firstLine="0"/>
      </w:pPr>
      <w:r>
        <w:t>§ 5</w:t>
      </w:r>
      <w:r w:rsidR="006A1D83">
        <w:t>8</w:t>
      </w:r>
      <w:r>
        <w:t xml:space="preserve">. Sotsiaalhoolekande seaduse muutmine </w:t>
      </w:r>
    </w:p>
    <w:p w14:paraId="21C14B68" w14:textId="77777777" w:rsidR="00E67777" w:rsidRDefault="00E23A95" w:rsidP="00712FCB">
      <w:pPr>
        <w:spacing w:after="0" w:line="240" w:lineRule="auto"/>
        <w:ind w:left="0" w:right="0" w:firstLine="0"/>
        <w:jc w:val="left"/>
      </w:pPr>
      <w:r>
        <w:rPr>
          <w:b/>
        </w:rPr>
        <w:t xml:space="preserve"> </w:t>
      </w:r>
    </w:p>
    <w:p w14:paraId="06C9E3CD" w14:textId="77777777" w:rsidR="00E67777" w:rsidRDefault="7F39355D" w:rsidP="00712FCB">
      <w:pPr>
        <w:spacing w:after="0" w:line="240" w:lineRule="auto"/>
        <w:ind w:left="0" w:right="0" w:firstLine="0"/>
      </w:pPr>
      <w:r>
        <w:t xml:space="preserve">Sotsiaalhoolekande seaduses tehakse järgmised muudatused: </w:t>
      </w:r>
    </w:p>
    <w:p w14:paraId="5C7D94CD" w14:textId="77777777" w:rsidR="00E67777" w:rsidRDefault="00E23A95" w:rsidP="00712FCB">
      <w:pPr>
        <w:spacing w:after="0" w:line="240" w:lineRule="auto"/>
        <w:ind w:left="0" w:right="0" w:firstLine="0"/>
        <w:jc w:val="left"/>
      </w:pPr>
      <w:r>
        <w:t xml:space="preserve"> </w:t>
      </w:r>
    </w:p>
    <w:p w14:paraId="725ED84E" w14:textId="01A48B59" w:rsidR="00E67777" w:rsidRDefault="7F39355D" w:rsidP="00712FCB">
      <w:pPr>
        <w:spacing w:after="0" w:line="240" w:lineRule="auto"/>
        <w:ind w:left="0" w:right="0" w:firstLine="0"/>
      </w:pPr>
      <w:r w:rsidRPr="7F39355D">
        <w:rPr>
          <w:b/>
          <w:bCs/>
        </w:rPr>
        <w:lastRenderedPageBreak/>
        <w:t xml:space="preserve">1) </w:t>
      </w:r>
      <w:r>
        <w:t>seaduse 2. peatüki 2. jao 2. jaotist täiendatakse §-ga 22</w:t>
      </w:r>
      <w:r w:rsidRPr="7F39355D">
        <w:rPr>
          <w:vertAlign w:val="superscript"/>
        </w:rPr>
        <w:t>2</w:t>
      </w:r>
      <w:r>
        <w:t xml:space="preserve"> järgmises sõnastuses: </w:t>
      </w:r>
    </w:p>
    <w:p w14:paraId="3F7862FB" w14:textId="77777777" w:rsidR="00E67777" w:rsidRDefault="00E23A95" w:rsidP="00712FCB">
      <w:pPr>
        <w:spacing w:after="0" w:line="240" w:lineRule="auto"/>
        <w:ind w:left="0" w:right="0" w:firstLine="0"/>
        <w:jc w:val="left"/>
      </w:pPr>
      <w:r>
        <w:t xml:space="preserve"> </w:t>
      </w:r>
    </w:p>
    <w:p w14:paraId="0881CD0E" w14:textId="003018DA" w:rsidR="00E67777" w:rsidRDefault="7F39355D" w:rsidP="00712FCB">
      <w:pPr>
        <w:pStyle w:val="Pealkiri2"/>
        <w:spacing w:after="0" w:line="240" w:lineRule="auto"/>
        <w:ind w:left="0" w:right="0" w:firstLine="0"/>
      </w:pPr>
      <w:r>
        <w:rPr>
          <w:b w:val="0"/>
        </w:rPr>
        <w:t>„</w:t>
      </w:r>
      <w:r>
        <w:t>§ 22</w:t>
      </w:r>
      <w:r w:rsidRPr="7F39355D">
        <w:rPr>
          <w:vertAlign w:val="superscript"/>
        </w:rPr>
        <w:t>2</w:t>
      </w:r>
      <w:r>
        <w:t xml:space="preserve">. Nõuded </w:t>
      </w:r>
      <w:del w:id="360" w:author="Merike Koppel JM" w:date="2024-03-27T08:29:00Z">
        <w:r w:rsidDel="002118D5">
          <w:delText xml:space="preserve">väljaspool kodu </w:delText>
        </w:r>
      </w:del>
      <w:proofErr w:type="spellStart"/>
      <w:r>
        <w:t>üldhooldusteenuse</w:t>
      </w:r>
      <w:proofErr w:type="spellEnd"/>
      <w:r>
        <w:t xml:space="preserve"> osutamisele</w:t>
      </w:r>
      <w:ins w:id="361" w:author="Merike Koppel JM" w:date="2024-03-27T08:29:00Z">
        <w:r w:rsidR="002118D5">
          <w:t xml:space="preserve"> väljaspool kodu</w:t>
        </w:r>
      </w:ins>
      <w:r>
        <w:rPr>
          <w:b w:val="0"/>
        </w:rPr>
        <w:t xml:space="preserve"> </w:t>
      </w:r>
    </w:p>
    <w:p w14:paraId="0C2D3EAE" w14:textId="77777777" w:rsidR="00E67777" w:rsidRDefault="00E23A95" w:rsidP="00712FCB">
      <w:pPr>
        <w:spacing w:after="0" w:line="240" w:lineRule="auto"/>
        <w:ind w:left="0" w:right="0" w:firstLine="0"/>
        <w:jc w:val="left"/>
      </w:pPr>
      <w:r>
        <w:t xml:space="preserve"> </w:t>
      </w:r>
    </w:p>
    <w:p w14:paraId="09B64D85" w14:textId="3CABD904" w:rsidR="00E67777" w:rsidRDefault="7F39355D" w:rsidP="00712FCB">
      <w:pPr>
        <w:spacing w:after="0" w:line="240" w:lineRule="auto"/>
        <w:ind w:left="0" w:right="0" w:firstLine="0"/>
      </w:pPr>
      <w:r>
        <w:t xml:space="preserve">Väljaspool kodu </w:t>
      </w:r>
      <w:proofErr w:type="spellStart"/>
      <w:r>
        <w:t>üldhooldusteenuse</w:t>
      </w:r>
      <w:proofErr w:type="spellEnd"/>
      <w:r>
        <w:t xml:space="preserve"> osutamise </w:t>
      </w:r>
      <w:commentRangeStart w:id="362"/>
      <w:r>
        <w:t xml:space="preserve">elukeskkond </w:t>
      </w:r>
      <w:commentRangeEnd w:id="362"/>
      <w:r w:rsidR="002463D1">
        <w:rPr>
          <w:rStyle w:val="Kommentaariviide"/>
        </w:rPr>
        <w:commentReference w:id="362"/>
      </w:r>
      <w:r>
        <w:t xml:space="preserve">ja teenust saava isiku toitlustamine peavad vastama rahvatervishoiu seaduse §-des 21 ja 22 ning nende alusel kehtestatud nõuetele.“; </w:t>
      </w:r>
    </w:p>
    <w:p w14:paraId="755D7E59" w14:textId="77777777" w:rsidR="00E67777" w:rsidRDefault="00E23A95" w:rsidP="00712FCB">
      <w:pPr>
        <w:spacing w:after="0" w:line="240" w:lineRule="auto"/>
        <w:ind w:left="0" w:right="0" w:firstLine="0"/>
        <w:jc w:val="left"/>
      </w:pPr>
      <w:r>
        <w:t xml:space="preserve"> </w:t>
      </w:r>
    </w:p>
    <w:p w14:paraId="573D22C9" w14:textId="32491483" w:rsidR="00E67777" w:rsidRDefault="7F39355D" w:rsidP="00712FCB">
      <w:pPr>
        <w:spacing w:after="0" w:line="240" w:lineRule="auto"/>
        <w:ind w:left="0" w:right="0" w:firstLine="0"/>
      </w:pPr>
      <w:r w:rsidRPr="7F39355D">
        <w:rPr>
          <w:b/>
          <w:bCs/>
        </w:rPr>
        <w:t>2)</w:t>
      </w:r>
      <w:r>
        <w:t xml:space="preserve"> paragrahvi 30 lõike 1 teine lause tunnistatakse kehtetuks; </w:t>
      </w:r>
    </w:p>
    <w:p w14:paraId="45B928D4" w14:textId="77777777" w:rsidR="00E67777" w:rsidRDefault="00E23A95" w:rsidP="00712FCB">
      <w:pPr>
        <w:spacing w:after="0" w:line="240" w:lineRule="auto"/>
        <w:ind w:left="0" w:right="0" w:firstLine="0"/>
        <w:jc w:val="left"/>
      </w:pPr>
      <w:r>
        <w:rPr>
          <w:b/>
        </w:rPr>
        <w:t xml:space="preserve"> </w:t>
      </w:r>
    </w:p>
    <w:p w14:paraId="0BC5227E" w14:textId="07575204" w:rsidR="00E67777" w:rsidRDefault="7F39355D" w:rsidP="00712FCB">
      <w:pPr>
        <w:spacing w:after="0" w:line="240" w:lineRule="auto"/>
        <w:ind w:left="0" w:right="0" w:firstLine="0"/>
      </w:pPr>
      <w:r w:rsidRPr="7F39355D">
        <w:rPr>
          <w:b/>
          <w:bCs/>
        </w:rPr>
        <w:t>3)</w:t>
      </w:r>
      <w:r>
        <w:t xml:space="preserve"> seaduse 2. peatüki 2. jao 6. jaotist täiendatakse §-ga 32</w:t>
      </w:r>
      <w:r w:rsidRPr="7F39355D">
        <w:rPr>
          <w:vertAlign w:val="superscript"/>
        </w:rPr>
        <w:t>1</w:t>
      </w:r>
      <w:r>
        <w:t xml:space="preserve"> järgmises sõnastuses: </w:t>
      </w:r>
    </w:p>
    <w:p w14:paraId="39E6BDAB" w14:textId="77777777" w:rsidR="00E67777" w:rsidRDefault="00E23A95" w:rsidP="00712FCB">
      <w:pPr>
        <w:spacing w:after="0" w:line="240" w:lineRule="auto"/>
        <w:ind w:left="0" w:right="0" w:firstLine="0"/>
        <w:jc w:val="left"/>
      </w:pPr>
      <w:r>
        <w:t xml:space="preserve"> </w:t>
      </w:r>
    </w:p>
    <w:p w14:paraId="11507602" w14:textId="77777777" w:rsidR="00E67777" w:rsidRDefault="7F39355D" w:rsidP="00712FCB">
      <w:pPr>
        <w:pStyle w:val="Pealkiri2"/>
        <w:spacing w:after="0" w:line="240" w:lineRule="auto"/>
        <w:ind w:left="0" w:right="0" w:firstLine="0"/>
      </w:pPr>
      <w:r>
        <w:rPr>
          <w:b w:val="0"/>
        </w:rPr>
        <w:t>„</w:t>
      </w:r>
      <w:r>
        <w:t>§ 32</w:t>
      </w:r>
      <w:r w:rsidRPr="7F39355D">
        <w:rPr>
          <w:vertAlign w:val="superscript"/>
        </w:rPr>
        <w:t>1</w:t>
      </w:r>
      <w:r>
        <w:t>. Nõuded varjupaigateenuse osutamisele</w:t>
      </w:r>
      <w:r>
        <w:rPr>
          <w:b w:val="0"/>
        </w:rPr>
        <w:t xml:space="preserve"> </w:t>
      </w:r>
    </w:p>
    <w:p w14:paraId="5C5B0BD7" w14:textId="77777777" w:rsidR="00E67777" w:rsidRDefault="00E23A95" w:rsidP="00712FCB">
      <w:pPr>
        <w:spacing w:after="0" w:line="240" w:lineRule="auto"/>
        <w:ind w:left="0" w:right="0" w:firstLine="0"/>
        <w:jc w:val="left"/>
      </w:pPr>
      <w:r>
        <w:t xml:space="preserve"> </w:t>
      </w:r>
    </w:p>
    <w:p w14:paraId="33AAB5A9" w14:textId="27B14B4B" w:rsidR="00E67777" w:rsidRDefault="7F39355D" w:rsidP="00712FCB">
      <w:pPr>
        <w:spacing w:after="0" w:line="240" w:lineRule="auto"/>
        <w:ind w:left="0" w:right="0" w:firstLine="0"/>
      </w:pPr>
      <w:r>
        <w:t xml:space="preserve">Varjupaigateenuse osutamise </w:t>
      </w:r>
      <w:commentRangeStart w:id="363"/>
      <w:r>
        <w:t>elukeskkond</w:t>
      </w:r>
      <w:commentRangeEnd w:id="363"/>
      <w:r w:rsidR="002463D1">
        <w:rPr>
          <w:rStyle w:val="Kommentaariviide"/>
        </w:rPr>
        <w:commentReference w:id="363"/>
      </w:r>
      <w:r>
        <w:t xml:space="preserve"> peab vastama rahvatervishoiu seaduse §-s 21 ja selle alusel kehtestatud nõuetele.“; </w:t>
      </w:r>
    </w:p>
    <w:p w14:paraId="3FEB2E40" w14:textId="77777777" w:rsidR="00E67777" w:rsidRDefault="00E23A95" w:rsidP="00712FCB">
      <w:pPr>
        <w:spacing w:after="0" w:line="240" w:lineRule="auto"/>
        <w:ind w:left="0" w:right="0" w:firstLine="0"/>
        <w:jc w:val="left"/>
      </w:pPr>
      <w:r>
        <w:t xml:space="preserve"> </w:t>
      </w:r>
    </w:p>
    <w:p w14:paraId="2F3AF30D" w14:textId="6B7A23CE" w:rsidR="00E67777" w:rsidRDefault="7F39355D" w:rsidP="00712FCB">
      <w:pPr>
        <w:spacing w:after="0" w:line="240" w:lineRule="auto"/>
        <w:ind w:left="0" w:right="0" w:firstLine="0"/>
      </w:pPr>
      <w:r w:rsidRPr="7F39355D">
        <w:rPr>
          <w:b/>
          <w:bCs/>
        </w:rPr>
        <w:t>4)</w:t>
      </w:r>
      <w:r>
        <w:t xml:space="preserve"> paragrahvi 37 lõige 3 muudetakse ja sõnastatakse järgmiselt: </w:t>
      </w:r>
    </w:p>
    <w:p w14:paraId="1A12BEC7" w14:textId="77777777" w:rsidR="00E67777" w:rsidRDefault="00E23A95" w:rsidP="00712FCB">
      <w:pPr>
        <w:spacing w:after="0" w:line="240" w:lineRule="auto"/>
        <w:ind w:left="0" w:right="0" w:firstLine="0"/>
        <w:jc w:val="left"/>
      </w:pPr>
      <w:r>
        <w:t xml:space="preserve"> </w:t>
      </w:r>
    </w:p>
    <w:p w14:paraId="61DE8A8F" w14:textId="57A231BE" w:rsidR="00E67777" w:rsidRDefault="7F39355D" w:rsidP="00712FCB">
      <w:pPr>
        <w:spacing w:after="0" w:line="240" w:lineRule="auto"/>
        <w:ind w:left="0" w:right="0" w:firstLine="0"/>
      </w:pPr>
      <w:r>
        <w:t xml:space="preserve">„(3) Turvakoduteenuse osutamise </w:t>
      </w:r>
      <w:commentRangeStart w:id="364"/>
      <w:r>
        <w:t>elukeskkond</w:t>
      </w:r>
      <w:commentRangeEnd w:id="364"/>
      <w:r w:rsidR="00C122A0">
        <w:rPr>
          <w:rStyle w:val="Kommentaariviide"/>
        </w:rPr>
        <w:commentReference w:id="364"/>
      </w:r>
      <w:r>
        <w:t xml:space="preserve"> ja teenust saava isiku toitlustamine peavad vastama rahvatervishoiu seaduse §-des 21 ja 22 ning nende alusel kehtestatud nõuetele.“; </w:t>
      </w:r>
    </w:p>
    <w:p w14:paraId="1159268D" w14:textId="77777777" w:rsidR="00E67777" w:rsidRDefault="00E23A95" w:rsidP="00712FCB">
      <w:pPr>
        <w:spacing w:after="0" w:line="240" w:lineRule="auto"/>
        <w:ind w:left="0" w:right="0" w:firstLine="0"/>
        <w:jc w:val="left"/>
      </w:pPr>
      <w:r>
        <w:t xml:space="preserve"> </w:t>
      </w:r>
    </w:p>
    <w:p w14:paraId="5DC658A4" w14:textId="6C1CDCE1" w:rsidR="00E67777" w:rsidRDefault="7F39355D" w:rsidP="00712FCB">
      <w:pPr>
        <w:spacing w:after="0" w:line="240" w:lineRule="auto"/>
        <w:ind w:left="0" w:right="0" w:firstLine="0"/>
      </w:pPr>
      <w:r w:rsidRPr="7F39355D">
        <w:rPr>
          <w:b/>
          <w:bCs/>
        </w:rPr>
        <w:t>5)</w:t>
      </w:r>
      <w:r>
        <w:t xml:space="preserve"> paragrahvi 43 lõike 1 punkt 1 muudetakse ja sõnastatakse järgmiselt: </w:t>
      </w:r>
    </w:p>
    <w:p w14:paraId="6DEDD6A4" w14:textId="77777777" w:rsidR="00E67777" w:rsidRDefault="00E23A95" w:rsidP="00712FCB">
      <w:pPr>
        <w:spacing w:after="0" w:line="240" w:lineRule="auto"/>
        <w:ind w:left="0" w:right="0" w:firstLine="0"/>
        <w:jc w:val="left"/>
      </w:pPr>
      <w:r>
        <w:t xml:space="preserve"> </w:t>
      </w:r>
    </w:p>
    <w:p w14:paraId="3663CBFF" w14:textId="045B3A64" w:rsidR="00E67777" w:rsidRDefault="7F39355D" w:rsidP="00712FCB">
      <w:pPr>
        <w:spacing w:after="0" w:line="240" w:lineRule="auto"/>
        <w:ind w:left="0" w:right="0" w:firstLine="0"/>
      </w:pPr>
      <w:r>
        <w:t xml:space="preserve">„1) rahvatervishoiu seaduse §-s 21 ja selle alusel kehtestatud nõuetele;“; </w:t>
      </w:r>
    </w:p>
    <w:p w14:paraId="33528BE8" w14:textId="77777777" w:rsidR="00E67777" w:rsidRDefault="00E23A95" w:rsidP="00712FCB">
      <w:pPr>
        <w:spacing w:after="0" w:line="240" w:lineRule="auto"/>
        <w:ind w:left="0" w:right="0" w:firstLine="0"/>
        <w:jc w:val="left"/>
      </w:pPr>
      <w:r>
        <w:t xml:space="preserve"> </w:t>
      </w:r>
    </w:p>
    <w:p w14:paraId="4A3FE9E7" w14:textId="1A48E72A" w:rsidR="00E67777" w:rsidRDefault="7F39355D" w:rsidP="00712FCB">
      <w:pPr>
        <w:spacing w:after="0" w:line="240" w:lineRule="auto"/>
        <w:ind w:left="0" w:right="0" w:firstLine="0"/>
      </w:pPr>
      <w:r w:rsidRPr="7F39355D">
        <w:rPr>
          <w:b/>
          <w:bCs/>
        </w:rPr>
        <w:t>6)</w:t>
      </w:r>
      <w:r>
        <w:t xml:space="preserve"> paragrahvi 45</w:t>
      </w:r>
      <w:r w:rsidRPr="7F39355D">
        <w:rPr>
          <w:vertAlign w:val="superscript"/>
        </w:rPr>
        <w:t xml:space="preserve">3 </w:t>
      </w:r>
      <w:r>
        <w:t xml:space="preserve">lõige 5 muudetakse ja sõnastatakse järgmiselt: </w:t>
      </w:r>
    </w:p>
    <w:p w14:paraId="54204B34" w14:textId="77777777" w:rsidR="00E67777" w:rsidRDefault="00E23A95" w:rsidP="00712FCB">
      <w:pPr>
        <w:spacing w:after="0" w:line="240" w:lineRule="auto"/>
        <w:ind w:left="0" w:right="0" w:firstLine="0"/>
        <w:jc w:val="left"/>
      </w:pPr>
      <w:r>
        <w:t xml:space="preserve"> </w:t>
      </w:r>
    </w:p>
    <w:p w14:paraId="2969C561" w14:textId="3ADBC52D" w:rsidR="00E67777" w:rsidRDefault="7F39355D" w:rsidP="00712FCB">
      <w:pPr>
        <w:spacing w:after="0" w:line="240" w:lineRule="auto"/>
        <w:ind w:left="0" w:right="0" w:firstLine="0"/>
      </w:pPr>
      <w:r>
        <w:t xml:space="preserve">„(5) Kui lapsehoiuteenust osutatakse väljaspool lapse eluruume, peavad teenuse osutamise </w:t>
      </w:r>
      <w:commentRangeStart w:id="365"/>
      <w:r>
        <w:t>elukeskkond</w:t>
      </w:r>
      <w:commentRangeEnd w:id="365"/>
      <w:r w:rsidR="00C122A0">
        <w:rPr>
          <w:rStyle w:val="Kommentaariviide"/>
        </w:rPr>
        <w:commentReference w:id="365"/>
      </w:r>
      <w:r>
        <w:t xml:space="preserve"> ja lapse toitlustamine vastama rahvatervishoiu seaduse §-des 21 ja 22 ning nende alusel kehtestatud nõuetele.“; </w:t>
      </w:r>
    </w:p>
    <w:p w14:paraId="79D41D2D" w14:textId="77777777" w:rsidR="00E67777" w:rsidRDefault="00E23A95" w:rsidP="00712FCB">
      <w:pPr>
        <w:spacing w:after="0" w:line="240" w:lineRule="auto"/>
        <w:ind w:left="0" w:right="0" w:firstLine="0"/>
        <w:jc w:val="left"/>
      </w:pPr>
      <w:r>
        <w:t xml:space="preserve"> </w:t>
      </w:r>
    </w:p>
    <w:p w14:paraId="36ADA624" w14:textId="02149EDD" w:rsidR="00E67777" w:rsidRDefault="7F39355D" w:rsidP="00712FCB">
      <w:pPr>
        <w:spacing w:after="0" w:line="240" w:lineRule="auto"/>
        <w:ind w:left="0" w:right="0" w:firstLine="0"/>
      </w:pPr>
      <w:r w:rsidRPr="7F39355D">
        <w:rPr>
          <w:b/>
          <w:bCs/>
        </w:rPr>
        <w:t>7)</w:t>
      </w:r>
      <w:r>
        <w:t xml:space="preserve"> paragrahvi 45</w:t>
      </w:r>
      <w:r w:rsidRPr="7F39355D">
        <w:rPr>
          <w:vertAlign w:val="superscript"/>
        </w:rPr>
        <w:t>12</w:t>
      </w:r>
      <w:r>
        <w:t xml:space="preserve"> lõike 1 punkt 6 tunnistatakse kehtetuks; </w:t>
      </w:r>
    </w:p>
    <w:p w14:paraId="05E38F3D" w14:textId="77777777" w:rsidR="00E67777" w:rsidRDefault="00E23A95" w:rsidP="00712FCB">
      <w:pPr>
        <w:spacing w:after="0" w:line="240" w:lineRule="auto"/>
        <w:ind w:left="0" w:right="0" w:firstLine="0"/>
        <w:jc w:val="left"/>
      </w:pPr>
      <w:r>
        <w:t xml:space="preserve"> </w:t>
      </w:r>
    </w:p>
    <w:p w14:paraId="3DF2D6C0" w14:textId="6B98D623" w:rsidR="00E67777" w:rsidRDefault="7F39355D" w:rsidP="00712FCB">
      <w:pPr>
        <w:spacing w:after="0" w:line="240" w:lineRule="auto"/>
        <w:ind w:left="0" w:right="0" w:firstLine="0"/>
      </w:pPr>
      <w:r w:rsidRPr="7F39355D">
        <w:rPr>
          <w:b/>
          <w:bCs/>
        </w:rPr>
        <w:t>8)</w:t>
      </w:r>
      <w:r>
        <w:t xml:space="preserve"> paragrahvi 45</w:t>
      </w:r>
      <w:r w:rsidRPr="7F39355D">
        <w:rPr>
          <w:vertAlign w:val="superscript"/>
        </w:rPr>
        <w:t>12</w:t>
      </w:r>
      <w:r>
        <w:t xml:space="preserve"> lõike 1 punkt 7 muudetakse ja sõnastatakse järgmiselt: </w:t>
      </w:r>
    </w:p>
    <w:p w14:paraId="2F510711" w14:textId="77777777" w:rsidR="00E67777" w:rsidRDefault="00E23A95" w:rsidP="00712FCB">
      <w:pPr>
        <w:spacing w:after="0" w:line="240" w:lineRule="auto"/>
        <w:ind w:left="0" w:right="0" w:firstLine="0"/>
        <w:jc w:val="left"/>
      </w:pPr>
      <w:r>
        <w:t xml:space="preserve"> </w:t>
      </w:r>
    </w:p>
    <w:p w14:paraId="6A7366E5" w14:textId="1C2827B1" w:rsidR="00E67777" w:rsidRDefault="7F39355D" w:rsidP="00712FCB">
      <w:pPr>
        <w:spacing w:after="0" w:line="240" w:lineRule="auto"/>
        <w:ind w:left="0" w:right="0" w:firstLine="0"/>
      </w:pPr>
      <w:r>
        <w:t xml:space="preserve">„7) asendushooldusteenuse osutamise </w:t>
      </w:r>
      <w:commentRangeStart w:id="366"/>
      <w:r>
        <w:t>elukeskkonna</w:t>
      </w:r>
      <w:commentRangeEnd w:id="366"/>
      <w:r w:rsidR="00C122A0">
        <w:rPr>
          <w:rStyle w:val="Kommentaariviide"/>
        </w:rPr>
        <w:commentReference w:id="366"/>
      </w:r>
      <w:r>
        <w:t xml:space="preserve"> ja toitlustamise vastavuse rahvatervishoiu seaduse §-des 21 ja 22 ning nende alusel kehtestatud nõuetele;“; </w:t>
      </w:r>
    </w:p>
    <w:p w14:paraId="1608F5C2" w14:textId="77777777" w:rsidR="00E67777" w:rsidRDefault="00E23A95" w:rsidP="00712FCB">
      <w:pPr>
        <w:spacing w:after="0" w:line="240" w:lineRule="auto"/>
        <w:ind w:left="0" w:right="0" w:firstLine="0"/>
        <w:jc w:val="left"/>
      </w:pPr>
      <w:r>
        <w:rPr>
          <w:b/>
        </w:rPr>
        <w:t xml:space="preserve"> </w:t>
      </w:r>
    </w:p>
    <w:p w14:paraId="1F18F466" w14:textId="0985DF0B" w:rsidR="00E67777" w:rsidRDefault="7F39355D" w:rsidP="00712FCB">
      <w:pPr>
        <w:spacing w:after="0" w:line="240" w:lineRule="auto"/>
        <w:ind w:left="0" w:right="0" w:firstLine="0"/>
      </w:pPr>
      <w:r w:rsidRPr="7F39355D">
        <w:rPr>
          <w:b/>
          <w:bCs/>
        </w:rPr>
        <w:t>9)</w:t>
      </w:r>
      <w:r>
        <w:t xml:space="preserve"> paragrahvi 45</w:t>
      </w:r>
      <w:r w:rsidRPr="7F39355D">
        <w:rPr>
          <w:vertAlign w:val="superscript"/>
        </w:rPr>
        <w:t>16</w:t>
      </w:r>
      <w:r>
        <w:t xml:space="preserve"> täiendatakse lõikega 3 järgmises sõnastuses: </w:t>
      </w:r>
    </w:p>
    <w:p w14:paraId="6F9CD168" w14:textId="77777777" w:rsidR="00E67777" w:rsidRDefault="00E23A95" w:rsidP="00712FCB">
      <w:pPr>
        <w:spacing w:after="0" w:line="240" w:lineRule="auto"/>
        <w:ind w:left="0" w:right="0" w:firstLine="0"/>
        <w:jc w:val="left"/>
      </w:pPr>
      <w:r>
        <w:t xml:space="preserve"> </w:t>
      </w:r>
    </w:p>
    <w:p w14:paraId="0E80C21B" w14:textId="4B876AB2" w:rsidR="00E67777" w:rsidRDefault="7F39355D" w:rsidP="00712FCB">
      <w:pPr>
        <w:spacing w:after="0" w:line="240" w:lineRule="auto"/>
        <w:ind w:left="0" w:right="0" w:firstLine="0"/>
      </w:pPr>
      <w:r>
        <w:t>„(3) Kohaliku omavalitsuse üksus tagab, et käesoleva seaduse § 45</w:t>
      </w:r>
      <w:r w:rsidRPr="7F39355D">
        <w:rPr>
          <w:vertAlign w:val="superscript"/>
        </w:rPr>
        <w:t>15</w:t>
      </w:r>
      <w:r>
        <w:t xml:space="preserve"> lõikes 2 nimetatud </w:t>
      </w:r>
      <w:commentRangeStart w:id="367"/>
      <w:r>
        <w:t xml:space="preserve">eluaseme elukeskkond </w:t>
      </w:r>
      <w:commentRangeEnd w:id="367"/>
      <w:r w:rsidR="00C122A0">
        <w:rPr>
          <w:rStyle w:val="Kommentaariviide"/>
        </w:rPr>
        <w:commentReference w:id="367"/>
      </w:r>
      <w:r>
        <w:t xml:space="preserve">vastab rahvatervishoiu seaduse §-s 21 ja selle alusel kehtestatud nõuetele.“; </w:t>
      </w:r>
    </w:p>
    <w:p w14:paraId="7D34D338" w14:textId="77777777" w:rsidR="00E67777" w:rsidRDefault="00E23A95" w:rsidP="00712FCB">
      <w:pPr>
        <w:spacing w:after="0" w:line="240" w:lineRule="auto"/>
        <w:ind w:left="0" w:right="0" w:firstLine="0"/>
        <w:jc w:val="left"/>
      </w:pPr>
      <w:r>
        <w:t xml:space="preserve"> </w:t>
      </w:r>
    </w:p>
    <w:p w14:paraId="5ABE312B" w14:textId="3A8215B5" w:rsidR="00E67777" w:rsidRDefault="7F39355D" w:rsidP="00712FCB">
      <w:pPr>
        <w:spacing w:after="0" w:line="240" w:lineRule="auto"/>
        <w:ind w:left="0" w:right="0" w:firstLine="0"/>
      </w:pPr>
      <w:r w:rsidRPr="7F39355D">
        <w:rPr>
          <w:b/>
          <w:bCs/>
        </w:rPr>
        <w:t>10)</w:t>
      </w:r>
      <w:r>
        <w:t xml:space="preserve"> paragrahvi 47 lõike 3</w:t>
      </w:r>
      <w:r w:rsidRPr="7F39355D">
        <w:rPr>
          <w:vertAlign w:val="superscript"/>
        </w:rPr>
        <w:t>3</w:t>
      </w:r>
      <w:r>
        <w:t xml:space="preserve"> punkt 4 muudetakse ja sõnastatakse järgmiselt: </w:t>
      </w:r>
    </w:p>
    <w:p w14:paraId="00FD28DD" w14:textId="77777777" w:rsidR="00E67777" w:rsidRDefault="00E23A95" w:rsidP="00712FCB">
      <w:pPr>
        <w:spacing w:after="0" w:line="240" w:lineRule="auto"/>
        <w:ind w:left="0" w:right="0" w:firstLine="0"/>
        <w:jc w:val="left"/>
      </w:pPr>
      <w:r>
        <w:t xml:space="preserve"> </w:t>
      </w:r>
    </w:p>
    <w:p w14:paraId="2A1EB0F2" w14:textId="6AC5F8D4" w:rsidR="00E67777" w:rsidRDefault="7F39355D" w:rsidP="00712FCB">
      <w:pPr>
        <w:spacing w:after="0" w:line="240" w:lineRule="auto"/>
        <w:ind w:left="0" w:right="0" w:firstLine="0"/>
      </w:pPr>
      <w:r>
        <w:lastRenderedPageBreak/>
        <w:t xml:space="preserve">„4) on ette nähtud rahvatervishoiu seaduse § 21 alusel ohutu ja tervist toetava teenuse osutamiseks, ning abivahend, mis asendab teenuse osutamiseks ettenähtud toodet või vahendit ja vastab paremini hooldusteenust saava isiku vajadustele;“; </w:t>
      </w:r>
    </w:p>
    <w:p w14:paraId="3C040173" w14:textId="77777777" w:rsidR="00E67777" w:rsidRDefault="00E23A95" w:rsidP="00712FCB">
      <w:pPr>
        <w:spacing w:after="0" w:line="240" w:lineRule="auto"/>
        <w:ind w:left="0" w:right="0" w:firstLine="0"/>
        <w:jc w:val="left"/>
      </w:pPr>
      <w:r>
        <w:t xml:space="preserve"> </w:t>
      </w:r>
    </w:p>
    <w:p w14:paraId="2DDA4141" w14:textId="05C47FC0" w:rsidR="00E67777" w:rsidRDefault="7F39355D" w:rsidP="00712FCB">
      <w:pPr>
        <w:spacing w:after="0" w:line="240" w:lineRule="auto"/>
        <w:ind w:left="0" w:right="0" w:firstLine="0"/>
      </w:pPr>
      <w:r w:rsidRPr="7F39355D">
        <w:rPr>
          <w:b/>
          <w:bCs/>
        </w:rPr>
        <w:t>11)</w:t>
      </w:r>
      <w:r>
        <w:t xml:space="preserve"> paragrahvi 55 lõike 1 punkt 4 muudetakse ja sõnastatakse järgmiselt: </w:t>
      </w:r>
    </w:p>
    <w:p w14:paraId="0E7366FB" w14:textId="77777777" w:rsidR="00E67777" w:rsidRDefault="00E23A95" w:rsidP="00712FCB">
      <w:pPr>
        <w:spacing w:after="0" w:line="240" w:lineRule="auto"/>
        <w:ind w:left="0" w:right="0" w:firstLine="0"/>
        <w:jc w:val="left"/>
      </w:pPr>
      <w:r>
        <w:t xml:space="preserve"> </w:t>
      </w:r>
    </w:p>
    <w:p w14:paraId="2BF45A1D" w14:textId="77777777" w:rsidR="00E67777" w:rsidRDefault="7F39355D" w:rsidP="00712FCB">
      <w:pPr>
        <w:spacing w:after="0" w:line="240" w:lineRule="auto"/>
        <w:ind w:left="0" w:right="0" w:firstLine="0"/>
      </w:pPr>
      <w:r>
        <w:t xml:space="preserve">„4) tagama, et teenuse osutamise koht vastab tuleohutuse nõuetele;“; </w:t>
      </w:r>
    </w:p>
    <w:p w14:paraId="001BB64F" w14:textId="77777777" w:rsidR="00E67777" w:rsidRDefault="00E23A95" w:rsidP="00712FCB">
      <w:pPr>
        <w:spacing w:after="0" w:line="240" w:lineRule="auto"/>
        <w:ind w:left="0" w:right="0" w:firstLine="0"/>
        <w:jc w:val="left"/>
      </w:pPr>
      <w:r>
        <w:t xml:space="preserve"> </w:t>
      </w:r>
    </w:p>
    <w:p w14:paraId="3A799A52" w14:textId="4C197285" w:rsidR="00E67777" w:rsidRDefault="7F39355D" w:rsidP="00712FCB">
      <w:pPr>
        <w:spacing w:after="0" w:line="240" w:lineRule="auto"/>
        <w:ind w:left="0" w:right="0" w:firstLine="0"/>
      </w:pPr>
      <w:r w:rsidRPr="7F39355D">
        <w:rPr>
          <w:b/>
          <w:bCs/>
        </w:rPr>
        <w:t>12)</w:t>
      </w:r>
      <w:r>
        <w:t xml:space="preserve"> paragrahvi 60 lõige 3 muudetakse ja sõnastatakse järgmiselt: </w:t>
      </w:r>
    </w:p>
    <w:p w14:paraId="373F4F27" w14:textId="77777777" w:rsidR="00E67777" w:rsidRDefault="00E23A95" w:rsidP="00712FCB">
      <w:pPr>
        <w:spacing w:after="0" w:line="240" w:lineRule="auto"/>
        <w:ind w:left="0" w:right="0" w:firstLine="0"/>
        <w:jc w:val="left"/>
      </w:pPr>
      <w:r>
        <w:t xml:space="preserve"> </w:t>
      </w:r>
    </w:p>
    <w:p w14:paraId="5B20FCFE" w14:textId="77777777" w:rsidR="00E67777" w:rsidRDefault="7F39355D" w:rsidP="00712FCB">
      <w:pPr>
        <w:spacing w:after="0" w:line="240" w:lineRule="auto"/>
        <w:ind w:left="0" w:right="0" w:firstLine="0"/>
      </w:pPr>
      <w:r>
        <w:t xml:space="preserve">„(3) Sotsiaalse rehabilitatsiooni teenuse raames majutamisel peab sotsiaalse rehabilitatsiooni teenuse osutaja tagama majutuse sellises keskkonnas, mis vastab: </w:t>
      </w:r>
    </w:p>
    <w:p w14:paraId="459A1F44" w14:textId="4AC01F3F" w:rsidR="00E67777" w:rsidRDefault="7F39355D" w:rsidP="00712FCB">
      <w:pPr>
        <w:spacing w:after="0" w:line="240" w:lineRule="auto"/>
        <w:ind w:left="0" w:right="0" w:firstLine="0"/>
      </w:pPr>
      <w:r>
        <w:t xml:space="preserve">1) haiglale esitatud nõuetele või </w:t>
      </w:r>
    </w:p>
    <w:p w14:paraId="761FB927" w14:textId="3B52816B" w:rsidR="00E67777" w:rsidRDefault="7F39355D" w:rsidP="00712FCB">
      <w:pPr>
        <w:spacing w:after="0" w:line="240" w:lineRule="auto"/>
        <w:ind w:left="0" w:right="0" w:firstLine="0"/>
      </w:pPr>
      <w:r>
        <w:t xml:space="preserve">2) turismiseaduse § 19 lõike 3 alusel kehtestatud majutusteenuse osutamise nõuetest vähemalt külaliskorterile esitatavatele nõuetele.“; </w:t>
      </w:r>
    </w:p>
    <w:p w14:paraId="6187AEB9" w14:textId="77777777" w:rsidR="00E67777" w:rsidRDefault="00E23A95" w:rsidP="00712FCB">
      <w:pPr>
        <w:spacing w:after="0" w:line="240" w:lineRule="auto"/>
        <w:ind w:left="0" w:right="0" w:firstLine="0"/>
        <w:jc w:val="left"/>
      </w:pPr>
      <w:r>
        <w:t xml:space="preserve"> </w:t>
      </w:r>
    </w:p>
    <w:p w14:paraId="00D8E7BE" w14:textId="4B37D98D" w:rsidR="00E67777" w:rsidRDefault="7F39355D" w:rsidP="00712FCB">
      <w:pPr>
        <w:spacing w:after="0" w:line="240" w:lineRule="auto"/>
        <w:ind w:left="0" w:right="0" w:firstLine="0"/>
      </w:pPr>
      <w:r w:rsidRPr="7F39355D">
        <w:rPr>
          <w:b/>
          <w:bCs/>
        </w:rPr>
        <w:t>13)</w:t>
      </w:r>
      <w:r>
        <w:t xml:space="preserve"> paragrahvi 66 punkt 4 muudetakse ja sõnastatakse järgmiselt: </w:t>
      </w:r>
    </w:p>
    <w:p w14:paraId="0CCEE0DE" w14:textId="77777777" w:rsidR="00E67777" w:rsidRDefault="00E23A95" w:rsidP="00712FCB">
      <w:pPr>
        <w:spacing w:after="0" w:line="240" w:lineRule="auto"/>
        <w:ind w:left="0" w:right="0" w:firstLine="0"/>
        <w:jc w:val="left"/>
      </w:pPr>
      <w:r>
        <w:t xml:space="preserve"> </w:t>
      </w:r>
    </w:p>
    <w:p w14:paraId="1A3F8BAA" w14:textId="77777777" w:rsidR="00E67777" w:rsidRDefault="7F39355D" w:rsidP="00712FCB">
      <w:pPr>
        <w:spacing w:after="0" w:line="240" w:lineRule="auto"/>
        <w:ind w:left="0" w:right="0" w:firstLine="0"/>
      </w:pPr>
      <w:r>
        <w:t xml:space="preserve">„4) tagama, et teenuse osutamise koht vastab tuleohutuse nõuetele;“; </w:t>
      </w:r>
    </w:p>
    <w:p w14:paraId="6CEB2F53" w14:textId="77777777" w:rsidR="00E67777" w:rsidRDefault="00E23A95" w:rsidP="00712FCB">
      <w:pPr>
        <w:spacing w:after="0" w:line="240" w:lineRule="auto"/>
        <w:ind w:left="0" w:right="0" w:firstLine="0"/>
        <w:jc w:val="left"/>
      </w:pPr>
      <w:r>
        <w:rPr>
          <w:b/>
        </w:rPr>
        <w:t xml:space="preserve"> </w:t>
      </w:r>
    </w:p>
    <w:p w14:paraId="51BE69EF" w14:textId="7B8D6F7D" w:rsidR="00E67777" w:rsidRPr="00D65F7B" w:rsidRDefault="7F39355D" w:rsidP="00712FCB">
      <w:pPr>
        <w:spacing w:after="0" w:line="240" w:lineRule="auto"/>
        <w:ind w:left="0" w:right="0" w:firstLine="0"/>
      </w:pPr>
      <w:r w:rsidRPr="00D65F7B">
        <w:rPr>
          <w:b/>
          <w:bCs/>
        </w:rPr>
        <w:t>14)</w:t>
      </w:r>
      <w:r w:rsidRPr="00D65F7B">
        <w:t xml:space="preserve"> paragrahvi 73 </w:t>
      </w:r>
      <w:r w:rsidR="004B7FBB" w:rsidRPr="00D65F7B">
        <w:t xml:space="preserve">lõige </w:t>
      </w:r>
      <w:r w:rsidRPr="00D65F7B">
        <w:t xml:space="preserve">6 muudetakse ja sõnastatakse järgmiselt: </w:t>
      </w:r>
    </w:p>
    <w:p w14:paraId="743A4D01" w14:textId="77777777" w:rsidR="00E67777" w:rsidRPr="00D65F7B" w:rsidRDefault="00E23A95" w:rsidP="00712FCB">
      <w:pPr>
        <w:spacing w:after="0" w:line="240" w:lineRule="auto"/>
        <w:ind w:left="0" w:right="0" w:firstLine="0"/>
        <w:jc w:val="left"/>
      </w:pPr>
      <w:r w:rsidRPr="00D65F7B">
        <w:t xml:space="preserve"> </w:t>
      </w:r>
    </w:p>
    <w:p w14:paraId="516450BE" w14:textId="4BB555F2" w:rsidR="00E67777" w:rsidRDefault="7F39355D" w:rsidP="00712FCB">
      <w:pPr>
        <w:spacing w:after="0" w:line="240" w:lineRule="auto"/>
        <w:ind w:left="0" w:right="0" w:firstLine="0"/>
      </w:pPr>
      <w:r w:rsidRPr="00D65F7B">
        <w:t>„</w:t>
      </w:r>
      <w:r w:rsidR="00E43A24">
        <w:t xml:space="preserve">(6) </w:t>
      </w:r>
      <w:r w:rsidRPr="00D65F7B">
        <w:t>Kui kokkuleppel erihoolekandeteenust saama suunatud isikuga toimub majutamine ja toitlustamine paremates tingimustes, kui on õigusaktides nõutud, võib erihoolekandeteenuse osutaja võtta isikult maksimaalsest suuremat tasu.</w:t>
      </w:r>
      <w:r w:rsidR="005B0DB2" w:rsidRPr="00D65F7B">
        <w:t xml:space="preserve"> Tasu peab olema vastavuses pakutavate lisahüvede väärtusega.</w:t>
      </w:r>
      <w:r w:rsidRPr="00D65F7B">
        <w:t>“;</w:t>
      </w:r>
      <w:r>
        <w:t xml:space="preserve"> </w:t>
      </w:r>
    </w:p>
    <w:p w14:paraId="7A4FCF32" w14:textId="77777777" w:rsidR="00E67777" w:rsidRDefault="00E23A95" w:rsidP="00712FCB">
      <w:pPr>
        <w:spacing w:after="0" w:line="240" w:lineRule="auto"/>
        <w:ind w:left="0" w:right="0" w:firstLine="0"/>
        <w:jc w:val="left"/>
      </w:pPr>
      <w:r>
        <w:t xml:space="preserve"> </w:t>
      </w:r>
    </w:p>
    <w:p w14:paraId="715BF9EA" w14:textId="4EF9DA14" w:rsidR="00E67777" w:rsidRDefault="7F39355D" w:rsidP="00712FCB">
      <w:pPr>
        <w:spacing w:after="0" w:line="240" w:lineRule="auto"/>
        <w:ind w:left="0" w:right="0" w:firstLine="0"/>
        <w:jc w:val="left"/>
      </w:pPr>
      <w:r w:rsidRPr="7F39355D">
        <w:rPr>
          <w:b/>
          <w:bCs/>
        </w:rPr>
        <w:t>1</w:t>
      </w:r>
      <w:r w:rsidR="00D852E7">
        <w:rPr>
          <w:b/>
          <w:bCs/>
        </w:rPr>
        <w:t>5</w:t>
      </w:r>
      <w:r w:rsidRPr="7F39355D">
        <w:rPr>
          <w:b/>
          <w:bCs/>
        </w:rPr>
        <w:t>)</w:t>
      </w:r>
      <w:r>
        <w:t xml:space="preserve"> paragrahvi 83 lõike 1 punkt 13 muudetakse ja sõnastatakse järgmiselt: </w:t>
      </w:r>
    </w:p>
    <w:p w14:paraId="5B371F74" w14:textId="77777777" w:rsidR="00E67777" w:rsidRDefault="00E23A95" w:rsidP="00712FCB">
      <w:pPr>
        <w:spacing w:after="0" w:line="240" w:lineRule="auto"/>
        <w:ind w:left="0" w:right="0" w:firstLine="0"/>
        <w:jc w:val="left"/>
      </w:pPr>
      <w:r>
        <w:t xml:space="preserve"> </w:t>
      </w:r>
    </w:p>
    <w:p w14:paraId="6ED5E96E" w14:textId="77777777" w:rsidR="00E67777" w:rsidRDefault="7F39355D" w:rsidP="00712FCB">
      <w:pPr>
        <w:spacing w:after="0" w:line="240" w:lineRule="auto"/>
        <w:ind w:left="0" w:right="0" w:firstLine="0"/>
      </w:pPr>
      <w:r>
        <w:t xml:space="preserve">„13) tagama erihoolekandeteenuse osutamise, teenuse osutamise koha ja toitlustamise vastavuse käesolevas seaduses ja rahvatervishoiu seaduses ning nende alusel kehtestatud nõuetele.“; </w:t>
      </w:r>
    </w:p>
    <w:p w14:paraId="3429A1AF" w14:textId="77777777" w:rsidR="00E67777" w:rsidRDefault="00E23A95" w:rsidP="00712FCB">
      <w:pPr>
        <w:spacing w:after="0" w:line="240" w:lineRule="auto"/>
        <w:ind w:left="0" w:right="0" w:firstLine="0"/>
        <w:jc w:val="left"/>
      </w:pPr>
      <w:r>
        <w:t xml:space="preserve"> </w:t>
      </w:r>
    </w:p>
    <w:p w14:paraId="25F91CCF" w14:textId="6203C77F" w:rsidR="00E67777" w:rsidRDefault="00DD4BA9" w:rsidP="00712FCB">
      <w:pPr>
        <w:spacing w:after="0" w:line="240" w:lineRule="auto"/>
        <w:ind w:left="0" w:right="0" w:firstLine="0"/>
      </w:pPr>
      <w:r w:rsidRPr="7F39355D">
        <w:rPr>
          <w:b/>
          <w:bCs/>
        </w:rPr>
        <w:t>1</w:t>
      </w:r>
      <w:r>
        <w:rPr>
          <w:b/>
          <w:bCs/>
        </w:rPr>
        <w:t>6</w:t>
      </w:r>
      <w:r w:rsidR="7F39355D" w:rsidRPr="7F39355D">
        <w:rPr>
          <w:b/>
          <w:bCs/>
        </w:rPr>
        <w:t>)</w:t>
      </w:r>
      <w:r w:rsidR="7F39355D">
        <w:t xml:space="preserve"> paragrahvi 130</w:t>
      </w:r>
      <w:r w:rsidR="7F39355D" w:rsidRPr="7F39355D">
        <w:rPr>
          <w:vertAlign w:val="superscript"/>
        </w:rPr>
        <w:t>3</w:t>
      </w:r>
      <w:r w:rsidR="7F39355D">
        <w:t xml:space="preserve"> lõike 1 punkt 1 muudetakse ja sõnastatakse järgmiselt: </w:t>
      </w:r>
    </w:p>
    <w:p w14:paraId="43A008F0" w14:textId="77777777" w:rsidR="00E67777" w:rsidRDefault="00E23A95" w:rsidP="00712FCB">
      <w:pPr>
        <w:spacing w:after="0" w:line="240" w:lineRule="auto"/>
        <w:ind w:left="0" w:right="0" w:firstLine="0"/>
        <w:jc w:val="left"/>
      </w:pPr>
      <w:r>
        <w:t xml:space="preserve"> </w:t>
      </w:r>
    </w:p>
    <w:p w14:paraId="00FA963D" w14:textId="77777777" w:rsidR="00E67777" w:rsidRDefault="7F39355D" w:rsidP="00712FCB">
      <w:pPr>
        <w:spacing w:after="0" w:line="240" w:lineRule="auto"/>
        <w:ind w:left="0" w:right="0" w:firstLine="0"/>
      </w:pPr>
      <w:r>
        <w:t xml:space="preserve">„1) lapse majutamine ja toitlustamine;“; </w:t>
      </w:r>
    </w:p>
    <w:p w14:paraId="62F84C53" w14:textId="77777777" w:rsidR="00E67777" w:rsidRDefault="00E23A95" w:rsidP="00712FCB">
      <w:pPr>
        <w:spacing w:after="0" w:line="240" w:lineRule="auto"/>
        <w:ind w:left="0" w:right="0" w:firstLine="0"/>
        <w:jc w:val="left"/>
      </w:pPr>
      <w:r>
        <w:t xml:space="preserve"> </w:t>
      </w:r>
    </w:p>
    <w:p w14:paraId="486F4E2A" w14:textId="51280262" w:rsidR="00EF5EC9" w:rsidRDefault="00DD4BA9" w:rsidP="00712FCB">
      <w:pPr>
        <w:spacing w:after="0" w:line="240" w:lineRule="auto"/>
        <w:ind w:left="0" w:right="0" w:firstLine="0"/>
      </w:pPr>
      <w:r w:rsidRPr="7F39355D">
        <w:rPr>
          <w:b/>
          <w:bCs/>
        </w:rPr>
        <w:t>1</w:t>
      </w:r>
      <w:r>
        <w:rPr>
          <w:b/>
          <w:bCs/>
        </w:rPr>
        <w:t>7</w:t>
      </w:r>
      <w:r w:rsidR="7F39355D" w:rsidRPr="7F39355D">
        <w:rPr>
          <w:b/>
          <w:bCs/>
        </w:rPr>
        <w:t>)</w:t>
      </w:r>
      <w:r w:rsidR="7F39355D">
        <w:t xml:space="preserve"> paragrahvi 130</w:t>
      </w:r>
      <w:r w:rsidR="7F39355D" w:rsidRPr="7F39355D">
        <w:rPr>
          <w:vertAlign w:val="superscript"/>
        </w:rPr>
        <w:t>3</w:t>
      </w:r>
      <w:r w:rsidR="7F39355D">
        <w:t xml:space="preserve"> lõike 6 sissejuhatav lauseosa muudetakse ja sõnastatakse järgmiselt:</w:t>
      </w:r>
    </w:p>
    <w:p w14:paraId="050AEF64" w14:textId="77777777" w:rsidR="00EF5EC9" w:rsidRDefault="00EF5EC9" w:rsidP="00712FCB">
      <w:pPr>
        <w:spacing w:after="0" w:line="240" w:lineRule="auto"/>
        <w:ind w:left="0" w:right="0" w:firstLine="0"/>
      </w:pPr>
    </w:p>
    <w:p w14:paraId="7106DC06" w14:textId="6A6B2437" w:rsidR="00E67777" w:rsidRDefault="7F39355D" w:rsidP="00712FCB">
      <w:pPr>
        <w:spacing w:after="0" w:line="240" w:lineRule="auto"/>
        <w:ind w:left="0" w:right="0" w:firstLine="0"/>
      </w:pPr>
      <w:r>
        <w:t xml:space="preserve">„Käesoleva paragrahvi lõigetes 1–5 sätestatud nõuete täitmine tagatakse teenuseosutaja kehtestatud sisekorraeeskirjaga, milles sätestatakse vähemalt:“; </w:t>
      </w:r>
    </w:p>
    <w:p w14:paraId="2A3CD5C4" w14:textId="77777777" w:rsidR="00E67777" w:rsidRDefault="00E23A95" w:rsidP="00712FCB">
      <w:pPr>
        <w:spacing w:after="0" w:line="240" w:lineRule="auto"/>
        <w:ind w:left="0" w:right="0" w:firstLine="0"/>
        <w:jc w:val="left"/>
      </w:pPr>
      <w:r>
        <w:t xml:space="preserve"> </w:t>
      </w:r>
    </w:p>
    <w:p w14:paraId="02299C5A" w14:textId="43F76C88" w:rsidR="00E67777" w:rsidRDefault="00DD4BA9" w:rsidP="00712FCB">
      <w:pPr>
        <w:spacing w:after="0" w:line="240" w:lineRule="auto"/>
        <w:ind w:left="0" w:right="0" w:firstLine="0"/>
      </w:pPr>
      <w:r w:rsidRPr="7F39355D">
        <w:rPr>
          <w:b/>
          <w:bCs/>
        </w:rPr>
        <w:t>1</w:t>
      </w:r>
      <w:r>
        <w:rPr>
          <w:b/>
          <w:bCs/>
        </w:rPr>
        <w:t>8</w:t>
      </w:r>
      <w:r w:rsidR="7F39355D" w:rsidRPr="7F39355D">
        <w:rPr>
          <w:b/>
          <w:bCs/>
        </w:rPr>
        <w:t>)</w:t>
      </w:r>
      <w:r w:rsidR="7F39355D">
        <w:t xml:space="preserve"> paragrahvi 130</w:t>
      </w:r>
      <w:r w:rsidR="7F39355D" w:rsidRPr="7F39355D">
        <w:rPr>
          <w:vertAlign w:val="superscript"/>
        </w:rPr>
        <w:t>3</w:t>
      </w:r>
      <w:r w:rsidR="7F39355D">
        <w:t xml:space="preserve"> täiendatakse lõikega 7 järgmises sõnastuses: </w:t>
      </w:r>
    </w:p>
    <w:p w14:paraId="62E89528" w14:textId="77777777" w:rsidR="00E67777" w:rsidRDefault="00E23A95" w:rsidP="00712FCB">
      <w:pPr>
        <w:spacing w:after="0" w:line="240" w:lineRule="auto"/>
        <w:ind w:left="0" w:right="0" w:firstLine="0"/>
        <w:jc w:val="left"/>
      </w:pPr>
      <w:r>
        <w:t xml:space="preserve"> </w:t>
      </w:r>
    </w:p>
    <w:p w14:paraId="071EE179" w14:textId="33BD457C" w:rsidR="00E67777" w:rsidRDefault="7F39355D" w:rsidP="00712FCB">
      <w:pPr>
        <w:spacing w:after="0" w:line="240" w:lineRule="auto"/>
        <w:ind w:left="0" w:right="0" w:firstLine="0"/>
      </w:pPr>
      <w:r>
        <w:t xml:space="preserve">„(7) Kinnise lasteasutuse teenuse osutamise </w:t>
      </w:r>
      <w:commentRangeStart w:id="368"/>
      <w:r>
        <w:t xml:space="preserve">elukeskkond </w:t>
      </w:r>
      <w:commentRangeEnd w:id="368"/>
      <w:r w:rsidR="00EA0E40">
        <w:rPr>
          <w:rStyle w:val="Kommentaariviide"/>
        </w:rPr>
        <w:commentReference w:id="368"/>
      </w:r>
      <w:r>
        <w:t xml:space="preserve">ja lapse toitlustamine peavad vastama rahvatervishoiu seaduse §-des 21 ja 22 ning nende alusel kehtestatud nõuetele.“; </w:t>
      </w:r>
    </w:p>
    <w:p w14:paraId="513DF6F8" w14:textId="77777777" w:rsidR="00E67777" w:rsidRDefault="00E23A95" w:rsidP="00712FCB">
      <w:pPr>
        <w:spacing w:after="0" w:line="240" w:lineRule="auto"/>
        <w:ind w:left="0" w:right="0" w:firstLine="0"/>
        <w:jc w:val="left"/>
      </w:pPr>
      <w:r>
        <w:t xml:space="preserve"> </w:t>
      </w:r>
    </w:p>
    <w:p w14:paraId="203A7D3F" w14:textId="4AF0F04F" w:rsidR="00E67777" w:rsidRDefault="007E12A2" w:rsidP="00712FCB">
      <w:pPr>
        <w:spacing w:after="0" w:line="240" w:lineRule="auto"/>
        <w:ind w:left="0" w:right="0" w:firstLine="0"/>
      </w:pPr>
      <w:r>
        <w:rPr>
          <w:b/>
          <w:bCs/>
        </w:rPr>
        <w:t>19</w:t>
      </w:r>
      <w:r w:rsidR="7F39355D" w:rsidRPr="7F39355D">
        <w:rPr>
          <w:b/>
          <w:bCs/>
        </w:rPr>
        <w:t>)</w:t>
      </w:r>
      <w:r w:rsidR="7F39355D">
        <w:t xml:space="preserve"> paragrahvi 153 punkt 3 muudetakse ja sõnastatakse järgmiselt: </w:t>
      </w:r>
    </w:p>
    <w:p w14:paraId="3C45E778" w14:textId="77777777" w:rsidR="00E67777" w:rsidRDefault="00E23A95" w:rsidP="00712FCB">
      <w:pPr>
        <w:spacing w:after="0" w:line="240" w:lineRule="auto"/>
        <w:ind w:left="0" w:right="0" w:firstLine="0"/>
        <w:jc w:val="left"/>
      </w:pPr>
      <w:r>
        <w:t xml:space="preserve"> </w:t>
      </w:r>
    </w:p>
    <w:p w14:paraId="38B56D2A" w14:textId="77777777" w:rsidR="00E67777" w:rsidRDefault="7F39355D" w:rsidP="00712FCB">
      <w:pPr>
        <w:spacing w:after="0" w:line="240" w:lineRule="auto"/>
        <w:ind w:left="0" w:right="0" w:firstLine="0"/>
      </w:pPr>
      <w:r>
        <w:lastRenderedPageBreak/>
        <w:t xml:space="preserve">„3) teenuse osutamise koht vastab käesolevas seaduses ja rahvatervishoiu seaduses ning nende alusel kehtestatud nõuetele;“. </w:t>
      </w:r>
    </w:p>
    <w:p w14:paraId="576FC6DA" w14:textId="77777777" w:rsidR="00E67777" w:rsidRDefault="00E23A95" w:rsidP="00712FCB">
      <w:pPr>
        <w:spacing w:after="0" w:line="240" w:lineRule="auto"/>
        <w:ind w:left="0" w:right="0" w:firstLine="0"/>
        <w:jc w:val="left"/>
      </w:pPr>
      <w:r>
        <w:t xml:space="preserve"> </w:t>
      </w:r>
    </w:p>
    <w:p w14:paraId="0057448D" w14:textId="211A66BE" w:rsidR="00EE4227" w:rsidRDefault="7F39355D" w:rsidP="00712FCB">
      <w:pPr>
        <w:pStyle w:val="Pealkiri2"/>
        <w:spacing w:after="0" w:line="240" w:lineRule="auto"/>
        <w:ind w:left="0" w:right="0" w:firstLine="0"/>
      </w:pPr>
      <w:r w:rsidRPr="00BF3BC5">
        <w:rPr>
          <w:highlight w:val="yellow"/>
        </w:rPr>
        <w:t>§ 5</w:t>
      </w:r>
      <w:r w:rsidR="006A1D83" w:rsidRPr="00BF3BC5">
        <w:rPr>
          <w:highlight w:val="yellow"/>
        </w:rPr>
        <w:t>9</w:t>
      </w:r>
      <w:r w:rsidRPr="00BF3BC5">
        <w:rPr>
          <w:highlight w:val="yellow"/>
        </w:rPr>
        <w:t xml:space="preserve">. </w:t>
      </w:r>
      <w:r w:rsidR="00EE4227" w:rsidRPr="00BF3BC5">
        <w:rPr>
          <w:highlight w:val="yellow"/>
        </w:rPr>
        <w:t>Surma põhjuse tuvastamise seaduse muutmine</w:t>
      </w:r>
    </w:p>
    <w:p w14:paraId="69C1AB47" w14:textId="0BB535D9" w:rsidR="00EE4227" w:rsidRDefault="00EE4227" w:rsidP="00712FCB">
      <w:pPr>
        <w:pStyle w:val="Pealkiri2"/>
        <w:spacing w:after="0" w:line="240" w:lineRule="auto"/>
        <w:ind w:left="0" w:right="0" w:firstLine="0"/>
      </w:pPr>
    </w:p>
    <w:p w14:paraId="28116C97" w14:textId="471CDD14" w:rsidR="00216108" w:rsidRDefault="00EE4227" w:rsidP="00712FCB">
      <w:pPr>
        <w:spacing w:after="0" w:line="240" w:lineRule="auto"/>
        <w:ind w:left="0" w:right="0" w:firstLine="0"/>
        <w:rPr>
          <w:bCs/>
        </w:rPr>
      </w:pPr>
      <w:r>
        <w:rPr>
          <w:bCs/>
        </w:rPr>
        <w:t xml:space="preserve">Surma </w:t>
      </w:r>
      <w:r w:rsidR="00216108">
        <w:rPr>
          <w:bCs/>
        </w:rPr>
        <w:t>põhjuse tuvastamise seaduses tehakse järgmised muudatused:</w:t>
      </w:r>
    </w:p>
    <w:p w14:paraId="66367FA0" w14:textId="53CB1802" w:rsidR="00216108" w:rsidRDefault="00216108" w:rsidP="00712FCB">
      <w:pPr>
        <w:spacing w:after="0" w:line="240" w:lineRule="auto"/>
        <w:ind w:left="0" w:right="0" w:firstLine="0"/>
        <w:rPr>
          <w:bCs/>
        </w:rPr>
      </w:pPr>
    </w:p>
    <w:p w14:paraId="3164DA5F" w14:textId="072110DB" w:rsidR="00216108" w:rsidRDefault="00216108" w:rsidP="00712FCB">
      <w:pPr>
        <w:spacing w:after="0" w:line="240" w:lineRule="auto"/>
        <w:ind w:left="0" w:right="0" w:firstLine="0"/>
        <w:rPr>
          <w:bCs/>
        </w:rPr>
      </w:pPr>
      <w:commentRangeStart w:id="369"/>
      <w:r>
        <w:rPr>
          <w:bCs/>
        </w:rPr>
        <w:t xml:space="preserve">1) </w:t>
      </w:r>
      <w:commentRangeEnd w:id="369"/>
      <w:r w:rsidR="00702AE0">
        <w:rPr>
          <w:rStyle w:val="Kommentaariviide"/>
        </w:rPr>
        <w:commentReference w:id="369"/>
      </w:r>
      <w:r w:rsidRPr="00216108">
        <w:rPr>
          <w:bCs/>
        </w:rPr>
        <w:t xml:space="preserve">seaduse </w:t>
      </w:r>
      <w:r>
        <w:rPr>
          <w:bCs/>
        </w:rPr>
        <w:t>7</w:t>
      </w:r>
      <w:r w:rsidR="00444C08">
        <w:rPr>
          <w:bCs/>
        </w:rPr>
        <w:t>.</w:t>
      </w:r>
      <w:r w:rsidRPr="00216108">
        <w:rPr>
          <w:bCs/>
        </w:rPr>
        <w:t xml:space="preserve"> peatüki pealkir</w:t>
      </w:r>
      <w:r>
        <w:rPr>
          <w:bCs/>
        </w:rPr>
        <w:t>i muudetakse ja sõnastatakse järgmiselt:</w:t>
      </w:r>
    </w:p>
    <w:p w14:paraId="02D3CACB" w14:textId="77777777" w:rsidR="00216108" w:rsidRDefault="00216108" w:rsidP="00712FCB">
      <w:pPr>
        <w:spacing w:after="0" w:line="240" w:lineRule="auto"/>
        <w:ind w:left="0" w:right="0" w:firstLine="0"/>
        <w:rPr>
          <w:bCs/>
        </w:rPr>
      </w:pPr>
    </w:p>
    <w:p w14:paraId="72FEC4EC" w14:textId="7A2EF0CB" w:rsidR="00216108" w:rsidRPr="00216108" w:rsidRDefault="00216108" w:rsidP="00712FCB">
      <w:pPr>
        <w:spacing w:after="0" w:line="240" w:lineRule="auto"/>
        <w:ind w:left="0" w:right="0" w:firstLine="0"/>
        <w:jc w:val="center"/>
        <w:rPr>
          <w:b/>
          <w:bCs/>
        </w:rPr>
      </w:pPr>
      <w:r>
        <w:rPr>
          <w:bCs/>
        </w:rPr>
        <w:t>„</w:t>
      </w:r>
      <w:r w:rsidRPr="00216108">
        <w:rPr>
          <w:b/>
          <w:bCs/>
        </w:rPr>
        <w:t>7.</w:t>
      </w:r>
      <w:r w:rsidR="00444C08">
        <w:rPr>
          <w:b/>
          <w:bCs/>
        </w:rPr>
        <w:t xml:space="preserve"> </w:t>
      </w:r>
      <w:r w:rsidRPr="00444C08">
        <w:rPr>
          <w:b/>
          <w:bCs/>
        </w:rPr>
        <w:t>peatükk</w:t>
      </w:r>
    </w:p>
    <w:p w14:paraId="3873BC1A" w14:textId="4170BB06" w:rsidR="00216108" w:rsidRDefault="00216108" w:rsidP="00712FCB">
      <w:pPr>
        <w:spacing w:after="0" w:line="240" w:lineRule="auto"/>
        <w:ind w:left="0" w:right="0" w:firstLine="0"/>
        <w:jc w:val="center"/>
        <w:rPr>
          <w:bCs/>
        </w:rPr>
      </w:pPr>
      <w:r w:rsidRPr="00216108">
        <w:rPr>
          <w:b/>
          <w:bCs/>
        </w:rPr>
        <w:t>SURMA PÕHJUSTE KOHTA ANDMETE KOGUMINE JA UURINGUEETIKA KOMITEE</w:t>
      </w:r>
      <w:r>
        <w:rPr>
          <w:bCs/>
        </w:rPr>
        <w:t>“;</w:t>
      </w:r>
    </w:p>
    <w:p w14:paraId="1CC3A0EF" w14:textId="77777777" w:rsidR="00216108" w:rsidRPr="00216108" w:rsidRDefault="00216108" w:rsidP="00712FCB">
      <w:pPr>
        <w:spacing w:after="0" w:line="240" w:lineRule="auto"/>
        <w:ind w:left="0" w:right="0" w:firstLine="0"/>
        <w:rPr>
          <w:bCs/>
        </w:rPr>
      </w:pPr>
    </w:p>
    <w:p w14:paraId="15B4E55C" w14:textId="08167DC5" w:rsidR="00216108" w:rsidRDefault="00216108" w:rsidP="00712FCB">
      <w:pPr>
        <w:spacing w:after="0" w:line="240" w:lineRule="auto"/>
        <w:ind w:left="0" w:right="0" w:firstLine="0"/>
        <w:rPr>
          <w:bCs/>
        </w:rPr>
      </w:pPr>
      <w:r>
        <w:rPr>
          <w:b/>
          <w:bCs/>
        </w:rPr>
        <w:t xml:space="preserve">2) </w:t>
      </w:r>
      <w:r>
        <w:rPr>
          <w:bCs/>
        </w:rPr>
        <w:t>seaduse 7.</w:t>
      </w:r>
      <w:r w:rsidR="00444C08">
        <w:rPr>
          <w:bCs/>
        </w:rPr>
        <w:t xml:space="preserve"> </w:t>
      </w:r>
      <w:r>
        <w:rPr>
          <w:bCs/>
        </w:rPr>
        <w:t>peatükki täiendatakse §-ga 32</w:t>
      </w:r>
      <w:r w:rsidRPr="00216108">
        <w:rPr>
          <w:bCs/>
          <w:vertAlign w:val="superscript"/>
        </w:rPr>
        <w:t>1</w:t>
      </w:r>
      <w:r>
        <w:rPr>
          <w:bCs/>
        </w:rPr>
        <w:t xml:space="preserve"> järgmises sõnastuses:</w:t>
      </w:r>
    </w:p>
    <w:p w14:paraId="3DBD8D9E" w14:textId="77777777" w:rsidR="00216108" w:rsidRPr="00216108" w:rsidRDefault="00216108" w:rsidP="00712FCB">
      <w:pPr>
        <w:spacing w:after="0" w:line="240" w:lineRule="auto"/>
        <w:ind w:left="0" w:right="0" w:firstLine="0"/>
        <w:rPr>
          <w:bCs/>
        </w:rPr>
      </w:pPr>
    </w:p>
    <w:p w14:paraId="12980128" w14:textId="56B13F2F" w:rsidR="00EE4227" w:rsidRPr="00E460E1" w:rsidRDefault="00636E17" w:rsidP="00712FCB">
      <w:pPr>
        <w:spacing w:after="0" w:line="240" w:lineRule="auto"/>
        <w:ind w:left="0" w:right="0" w:firstLine="0"/>
        <w:rPr>
          <w:b/>
          <w:bCs/>
        </w:rPr>
      </w:pPr>
      <w:r w:rsidRPr="00636E17">
        <w:rPr>
          <w:bCs/>
        </w:rPr>
        <w:t>„</w:t>
      </w:r>
      <w:r w:rsidR="00EE4227" w:rsidRPr="00E460E1">
        <w:rPr>
          <w:b/>
          <w:bCs/>
        </w:rPr>
        <w:t>§</w:t>
      </w:r>
      <w:r w:rsidR="00EE4227">
        <w:rPr>
          <w:b/>
          <w:bCs/>
        </w:rPr>
        <w:t xml:space="preserve"> </w:t>
      </w:r>
      <w:commentRangeStart w:id="370"/>
      <w:r w:rsidR="00216108">
        <w:rPr>
          <w:bCs/>
        </w:rPr>
        <w:t>32</w:t>
      </w:r>
      <w:r w:rsidR="00216108" w:rsidRPr="00C579DC">
        <w:rPr>
          <w:bCs/>
          <w:vertAlign w:val="superscript"/>
        </w:rPr>
        <w:t>1</w:t>
      </w:r>
      <w:commentRangeEnd w:id="370"/>
      <w:r w:rsidR="00702AE0">
        <w:rPr>
          <w:rStyle w:val="Kommentaariviide"/>
        </w:rPr>
        <w:commentReference w:id="370"/>
      </w:r>
      <w:r w:rsidR="00EE4227">
        <w:rPr>
          <w:b/>
          <w:bCs/>
        </w:rPr>
        <w:t>.</w:t>
      </w:r>
      <w:r w:rsidR="00EE4227" w:rsidRPr="00E460E1">
        <w:rPr>
          <w:b/>
          <w:bCs/>
        </w:rPr>
        <w:t xml:space="preserve"> Uuringueetika komitee</w:t>
      </w:r>
    </w:p>
    <w:p w14:paraId="6C711AD8" w14:textId="77777777" w:rsidR="00EE4227" w:rsidRPr="00E460E1" w:rsidRDefault="00EE4227" w:rsidP="00712FCB">
      <w:pPr>
        <w:spacing w:after="0" w:line="240" w:lineRule="auto"/>
        <w:ind w:left="0" w:right="0" w:firstLine="0"/>
        <w:rPr>
          <w:szCs w:val="24"/>
        </w:rPr>
      </w:pPr>
    </w:p>
    <w:p w14:paraId="4A1FBCF7" w14:textId="6C845342" w:rsidR="00EE4227" w:rsidRDefault="00EE4227" w:rsidP="00712FCB">
      <w:pPr>
        <w:spacing w:after="0" w:line="240" w:lineRule="auto"/>
        <w:ind w:left="0" w:right="0" w:firstLine="0"/>
      </w:pPr>
      <w:r w:rsidRPr="00C8592A">
        <w:t xml:space="preserve">(1) </w:t>
      </w:r>
      <w:r>
        <w:t>Uuringueetika komitee hindab käesoleva seaduse §-</w:t>
      </w:r>
      <w:r w:rsidR="00216108">
        <w:t>s 32</w:t>
      </w:r>
      <w:r>
        <w:t xml:space="preserve"> nimetatud </w:t>
      </w:r>
      <w:r w:rsidR="00216108">
        <w:t xml:space="preserve">andmekogust </w:t>
      </w:r>
      <w:r>
        <w:t xml:space="preserve">teadusuuringu või statistika vajadusteks isikuandmete väljastamise </w:t>
      </w:r>
      <w:r w:rsidRPr="00C8592A">
        <w:t>vajalikkust ja põhjendatust</w:t>
      </w:r>
      <w:r>
        <w:t>.</w:t>
      </w:r>
    </w:p>
    <w:p w14:paraId="3EA12A2B" w14:textId="77777777" w:rsidR="00EE4227" w:rsidRDefault="00EE4227" w:rsidP="00712FCB">
      <w:pPr>
        <w:spacing w:after="0" w:line="240" w:lineRule="auto"/>
        <w:ind w:left="0" w:right="0" w:firstLine="0"/>
      </w:pPr>
    </w:p>
    <w:p w14:paraId="47DB96AD" w14:textId="4064D0FD" w:rsidR="00EE4227" w:rsidRPr="00E460E1" w:rsidDel="008879C8" w:rsidRDefault="00EE4227" w:rsidP="00712FCB">
      <w:pPr>
        <w:spacing w:after="0" w:line="240" w:lineRule="auto"/>
        <w:ind w:left="0" w:right="0"/>
      </w:pPr>
      <w:r w:rsidRPr="00E460E1" w:rsidDel="008879C8">
        <w:t xml:space="preserve">(2) Uuringueetika komitee töö eesmärk on isikute põhiõiguste ennetava kaitse tagamine, uuringutele rakendatavate hindamispõhimõtete ühtlustamine, et kindlustada </w:t>
      </w:r>
      <w:commentRangeStart w:id="371"/>
      <w:ins w:id="372" w:author="Merike Koppel JM" w:date="2024-03-22T12:48:00Z">
        <w:r w:rsidR="00C32E69">
          <w:t xml:space="preserve">uuritavate isikute </w:t>
        </w:r>
      </w:ins>
      <w:commentRangeEnd w:id="371"/>
      <w:ins w:id="373" w:author="Merike Koppel JM" w:date="2024-03-27T08:44:00Z">
        <w:r w:rsidR="002A771C">
          <w:rPr>
            <w:rStyle w:val="Kommentaariviide"/>
          </w:rPr>
          <w:commentReference w:id="371"/>
        </w:r>
      </w:ins>
      <w:r w:rsidRPr="00E460E1" w:rsidDel="008879C8">
        <w:t>õiguste kaitsemeetmed ja uurijate kohustused neid kaitsemeetmeid järgida.</w:t>
      </w:r>
    </w:p>
    <w:p w14:paraId="4E3049A2" w14:textId="77777777" w:rsidR="00EE4227" w:rsidRPr="00E460E1" w:rsidRDefault="00EE4227" w:rsidP="00712FCB">
      <w:pPr>
        <w:spacing w:after="0" w:line="240" w:lineRule="auto"/>
        <w:ind w:left="0" w:right="0"/>
      </w:pPr>
    </w:p>
    <w:p w14:paraId="2D859D13" w14:textId="77777777" w:rsidR="00EE4227" w:rsidRPr="00511E84" w:rsidDel="008879C8" w:rsidRDefault="00EE4227" w:rsidP="00712FCB">
      <w:pPr>
        <w:spacing w:after="0" w:line="240" w:lineRule="auto"/>
        <w:ind w:left="0" w:right="0" w:firstLine="0"/>
        <w:rPr>
          <w:color w:val="202020"/>
          <w:szCs w:val="24"/>
          <w:shd w:val="clear" w:color="auto" w:fill="FFFFFF"/>
        </w:rPr>
      </w:pPr>
      <w:r w:rsidRPr="00E460E1">
        <w:rPr>
          <w:szCs w:val="24"/>
        </w:rPr>
        <w:t xml:space="preserve">(3) </w:t>
      </w:r>
      <w:r w:rsidRPr="00511E84">
        <w:rPr>
          <w:color w:val="202020"/>
          <w:szCs w:val="24"/>
          <w:shd w:val="clear" w:color="auto" w:fill="FFFFFF"/>
        </w:rPr>
        <w:t xml:space="preserve">Uuringueetika komitee lähtub oma tegevuses valdkonnale kehtestatud eetikanormidest ja rahvusvahelistest konventsioonidest, samuti Euroopa Parlamendi ja nõukogu määrusest (EL) 2016/679 füüsiliste isikute kaitse kohta isikuandmete töötlemisel ja selliste andmete vaba liikumise ning direktiivi 95/46/EÜ kehtetuks tunnistamise kohta (isikuandmete kaitse </w:t>
      </w:r>
      <w:proofErr w:type="spellStart"/>
      <w:r w:rsidRPr="00511E84">
        <w:rPr>
          <w:color w:val="202020"/>
          <w:szCs w:val="24"/>
          <w:shd w:val="clear" w:color="auto" w:fill="FFFFFF"/>
        </w:rPr>
        <w:t>üldmäärus</w:t>
      </w:r>
      <w:proofErr w:type="spellEnd"/>
      <w:r w:rsidRPr="00511E84">
        <w:rPr>
          <w:color w:val="202020"/>
          <w:szCs w:val="24"/>
          <w:shd w:val="clear" w:color="auto" w:fill="FFFFFF"/>
        </w:rPr>
        <w:t>) (ELT L 119, 04.05.2016, lk 1–88) ja eriseadustes sätestatud põhimõtetest.</w:t>
      </w:r>
    </w:p>
    <w:p w14:paraId="79E7B7D8" w14:textId="77777777" w:rsidR="00EE4227" w:rsidRPr="00E460E1" w:rsidRDefault="00EE4227" w:rsidP="00712FCB">
      <w:pPr>
        <w:spacing w:after="0" w:line="240" w:lineRule="auto"/>
        <w:ind w:left="0" w:right="0" w:firstLine="0"/>
        <w:rPr>
          <w:szCs w:val="24"/>
        </w:rPr>
      </w:pPr>
    </w:p>
    <w:p w14:paraId="4984C06C" w14:textId="2B7B0BA1" w:rsidR="00EE4227" w:rsidRPr="00511E84" w:rsidRDefault="00EE4227" w:rsidP="00712FCB">
      <w:pPr>
        <w:spacing w:after="0" w:line="240" w:lineRule="auto"/>
        <w:ind w:left="0" w:right="0" w:firstLine="0"/>
        <w:rPr>
          <w:color w:val="202020"/>
          <w:szCs w:val="24"/>
          <w:shd w:val="clear" w:color="auto" w:fill="FFFFFF"/>
        </w:rPr>
      </w:pPr>
      <w:r w:rsidRPr="00E460E1">
        <w:rPr>
          <w:szCs w:val="24"/>
        </w:rPr>
        <w:t xml:space="preserve">(4) </w:t>
      </w:r>
      <w:r w:rsidRPr="00511E84">
        <w:rPr>
          <w:color w:val="202020"/>
          <w:szCs w:val="24"/>
          <w:shd w:val="clear" w:color="auto" w:fill="FFFFFF"/>
        </w:rPr>
        <w:t>Taotlus isikuandmete väljastamiseks teadusuuringu või statistika vajadusteks esitatakse andmekogu vastutavale töötlejale. Taotlus peab vastama heale teadusuuringute tavale.</w:t>
      </w:r>
    </w:p>
    <w:p w14:paraId="04D6B8E5" w14:textId="77777777" w:rsidR="00EE4227" w:rsidRPr="00E460E1" w:rsidRDefault="00EE4227" w:rsidP="00712FCB">
      <w:pPr>
        <w:spacing w:after="0" w:line="240" w:lineRule="auto"/>
        <w:ind w:left="0" w:right="0" w:firstLine="0"/>
        <w:rPr>
          <w:szCs w:val="24"/>
        </w:rPr>
      </w:pPr>
    </w:p>
    <w:p w14:paraId="3C7FCB82" w14:textId="08AFB364" w:rsidR="00EE4227" w:rsidRPr="00E460E1" w:rsidDel="008879C8" w:rsidRDefault="00EE4227" w:rsidP="00712FCB">
      <w:pPr>
        <w:spacing w:after="0" w:line="240" w:lineRule="auto"/>
        <w:ind w:left="0" w:right="0" w:firstLine="0"/>
      </w:pPr>
      <w:r w:rsidRPr="00E460E1" w:rsidDel="008879C8">
        <w:t>(</w:t>
      </w:r>
      <w:r w:rsidRPr="00E460E1">
        <w:rPr>
          <w:szCs w:val="24"/>
        </w:rPr>
        <w:t>5</w:t>
      </w:r>
      <w:r w:rsidRPr="00E460E1" w:rsidDel="008879C8">
        <w:t xml:space="preserve">) Uuringueetika komitee hindab uuringu vastavust isikuandmete kaitse seaduse §-s 6 </w:t>
      </w:r>
      <w:r w:rsidR="0038318C">
        <w:t>sätestatud</w:t>
      </w:r>
      <w:r w:rsidRPr="00E460E1" w:rsidDel="008879C8">
        <w:t xml:space="preserve"> tingimustele, eetiliste riskide suurust </w:t>
      </w:r>
      <w:r w:rsidR="0038318C">
        <w:t>ja</w:t>
      </w:r>
      <w:r w:rsidRPr="00E460E1" w:rsidDel="008879C8">
        <w:t xml:space="preserve"> uuringu </w:t>
      </w:r>
      <w:r w:rsidR="0038318C">
        <w:t>tegija</w:t>
      </w:r>
      <w:r w:rsidRPr="00E460E1" w:rsidDel="008879C8">
        <w:t xml:space="preserve"> tausta, leides tasakaalu põhiõiguste kaitse ja uuringu otstarbekuse vahel.</w:t>
      </w:r>
    </w:p>
    <w:p w14:paraId="0DAF1B69" w14:textId="77777777" w:rsidR="00EE4227" w:rsidRPr="00E460E1" w:rsidDel="008879C8" w:rsidRDefault="00EE4227" w:rsidP="00712FCB">
      <w:pPr>
        <w:spacing w:after="0" w:line="240" w:lineRule="auto"/>
        <w:ind w:left="0" w:right="0"/>
        <w:rPr>
          <w:szCs w:val="24"/>
        </w:rPr>
      </w:pPr>
      <w:r w:rsidRPr="00E460E1" w:rsidDel="008879C8">
        <w:rPr>
          <w:szCs w:val="24"/>
        </w:rPr>
        <w:t xml:space="preserve"> </w:t>
      </w:r>
    </w:p>
    <w:p w14:paraId="41DF7E1A" w14:textId="15EE17E0" w:rsidR="00EE4227" w:rsidRDefault="00EE4227" w:rsidP="00712FCB">
      <w:pPr>
        <w:spacing w:line="240" w:lineRule="auto"/>
        <w:ind w:left="0" w:right="0"/>
      </w:pPr>
      <w:r w:rsidRPr="00E460E1" w:rsidDel="008879C8">
        <w:t>(</w:t>
      </w:r>
      <w:r w:rsidRPr="00E460E1">
        <w:rPr>
          <w:szCs w:val="24"/>
        </w:rPr>
        <w:t>6</w:t>
      </w:r>
      <w:r w:rsidRPr="00E460E1" w:rsidDel="008879C8">
        <w:t>) Uuringueetika komitee moodustab, selle töökorra, liikmete arvu ja määramise korra ning uuringutaotluse läbivaatamise tasumäärad kinnitab valdkonna eest vastutav minister määrusega</w:t>
      </w:r>
      <w:r w:rsidR="00216108">
        <w:t>.“.</w:t>
      </w:r>
    </w:p>
    <w:p w14:paraId="332AF8D0" w14:textId="77777777" w:rsidR="00EE4227" w:rsidRPr="00EE4227" w:rsidRDefault="00EE4227" w:rsidP="00712FCB">
      <w:pPr>
        <w:spacing w:line="240" w:lineRule="auto"/>
        <w:ind w:left="0" w:right="0" w:firstLine="0"/>
      </w:pPr>
    </w:p>
    <w:p w14:paraId="7539D3D6" w14:textId="0B7A3D49" w:rsidR="00E67777" w:rsidRDefault="00EE4227" w:rsidP="00712FCB">
      <w:pPr>
        <w:pStyle w:val="Pealkiri2"/>
        <w:spacing w:after="0" w:line="240" w:lineRule="auto"/>
        <w:ind w:left="0" w:right="0" w:firstLine="0"/>
      </w:pPr>
      <w:r>
        <w:t xml:space="preserve">§ 60. </w:t>
      </w:r>
      <w:r w:rsidR="7F39355D">
        <w:t xml:space="preserve">Sõjahaudade kaitse seaduse muutmine </w:t>
      </w:r>
    </w:p>
    <w:p w14:paraId="284BDD9E" w14:textId="77777777" w:rsidR="00E67777" w:rsidRDefault="00E23A95" w:rsidP="00712FCB">
      <w:pPr>
        <w:spacing w:after="0" w:line="240" w:lineRule="auto"/>
        <w:ind w:left="0" w:right="0" w:firstLine="0"/>
        <w:jc w:val="left"/>
      </w:pPr>
      <w:r>
        <w:rPr>
          <w:b/>
        </w:rPr>
        <w:t xml:space="preserve"> </w:t>
      </w:r>
    </w:p>
    <w:p w14:paraId="68EB8E1F" w14:textId="37B97820" w:rsidR="00E67777" w:rsidRDefault="7F39355D" w:rsidP="00712FCB">
      <w:pPr>
        <w:spacing w:after="0" w:line="240" w:lineRule="auto"/>
        <w:ind w:left="0" w:right="0" w:firstLine="0"/>
      </w:pPr>
      <w:r>
        <w:t xml:space="preserve">Sõjahaudade kaitse seaduse § 10 lõikes 7 asendatakse sõnad „rahvatervise seisukohast“ sõnadega „rahvastiku tervisele“. </w:t>
      </w:r>
    </w:p>
    <w:p w14:paraId="748F298B" w14:textId="77777777" w:rsidR="00E67777" w:rsidRDefault="00E23A95" w:rsidP="00712FCB">
      <w:pPr>
        <w:spacing w:after="0" w:line="240" w:lineRule="auto"/>
        <w:ind w:left="0" w:right="0" w:firstLine="0"/>
        <w:jc w:val="left"/>
      </w:pPr>
      <w:r>
        <w:t xml:space="preserve"> </w:t>
      </w:r>
    </w:p>
    <w:p w14:paraId="5057D72A" w14:textId="7966420C" w:rsidR="00E67777" w:rsidRDefault="7F39355D" w:rsidP="00712FCB">
      <w:pPr>
        <w:pStyle w:val="Pealkiri2"/>
        <w:spacing w:after="0" w:line="240" w:lineRule="auto"/>
        <w:ind w:left="0" w:right="0" w:firstLine="0"/>
      </w:pPr>
      <w:r>
        <w:t xml:space="preserve">§ </w:t>
      </w:r>
      <w:r w:rsidR="006A1D83">
        <w:t>6</w:t>
      </w:r>
      <w:r w:rsidR="00216108">
        <w:t>1</w:t>
      </w:r>
      <w:r>
        <w:t xml:space="preserve">. Tarbijakaitseseaduse muutmine </w:t>
      </w:r>
    </w:p>
    <w:p w14:paraId="77D3A559" w14:textId="77777777" w:rsidR="00E67777" w:rsidRDefault="00E23A95" w:rsidP="00712FCB">
      <w:pPr>
        <w:spacing w:after="0" w:line="240" w:lineRule="auto"/>
        <w:ind w:left="0" w:right="0" w:firstLine="0"/>
        <w:jc w:val="left"/>
      </w:pPr>
      <w:r>
        <w:rPr>
          <w:b/>
        </w:rPr>
        <w:t xml:space="preserve"> </w:t>
      </w:r>
    </w:p>
    <w:p w14:paraId="652C565B" w14:textId="77777777" w:rsidR="00E67777" w:rsidRDefault="7F39355D" w:rsidP="00712FCB">
      <w:pPr>
        <w:spacing w:after="0" w:line="240" w:lineRule="auto"/>
        <w:ind w:left="0" w:right="0" w:firstLine="0"/>
      </w:pPr>
      <w:r>
        <w:t xml:space="preserve">Tarbijakaitseseaduses tehakse järgmised muudatused: </w:t>
      </w:r>
    </w:p>
    <w:p w14:paraId="57D8363E" w14:textId="77777777" w:rsidR="00E67777" w:rsidRDefault="00E23A95" w:rsidP="00712FCB">
      <w:pPr>
        <w:spacing w:after="0" w:line="240" w:lineRule="auto"/>
        <w:ind w:left="0" w:right="0" w:firstLine="0"/>
        <w:jc w:val="left"/>
      </w:pPr>
      <w:r>
        <w:rPr>
          <w:b/>
        </w:rPr>
        <w:lastRenderedPageBreak/>
        <w:t xml:space="preserve"> </w:t>
      </w:r>
    </w:p>
    <w:p w14:paraId="51D2F82B" w14:textId="6885646A" w:rsidR="00E67777" w:rsidRDefault="7F39355D" w:rsidP="00712FCB">
      <w:pPr>
        <w:spacing w:after="0" w:line="240" w:lineRule="auto"/>
        <w:ind w:left="0" w:right="0" w:firstLine="0"/>
      </w:pPr>
      <w:r w:rsidRPr="7F39355D">
        <w:rPr>
          <w:b/>
          <w:bCs/>
        </w:rPr>
        <w:t>1)</w:t>
      </w:r>
      <w:r>
        <w:t xml:space="preserve"> paragrahvi 61 lõike 2 punkt 1 muudetakse ja sõnastatakse järgmiselt:</w:t>
      </w:r>
      <w:r w:rsidRPr="7F39355D">
        <w:rPr>
          <w:b/>
          <w:bCs/>
        </w:rPr>
        <w:t xml:space="preserve"> </w:t>
      </w:r>
    </w:p>
    <w:p w14:paraId="67104108" w14:textId="77777777" w:rsidR="00E67777" w:rsidRDefault="00E23A95" w:rsidP="00712FCB">
      <w:pPr>
        <w:spacing w:after="0" w:line="240" w:lineRule="auto"/>
        <w:ind w:left="0" w:right="0" w:firstLine="0"/>
        <w:jc w:val="left"/>
      </w:pPr>
      <w:r>
        <w:rPr>
          <w:b/>
        </w:rPr>
        <w:t xml:space="preserve"> </w:t>
      </w:r>
    </w:p>
    <w:p w14:paraId="6CB6BA2D" w14:textId="77777777" w:rsidR="00E67777" w:rsidRDefault="7F39355D" w:rsidP="00712FCB">
      <w:pPr>
        <w:spacing w:after="0" w:line="240" w:lineRule="auto"/>
        <w:ind w:left="0" w:right="0" w:firstLine="0"/>
        <w:jc w:val="left"/>
      </w:pPr>
      <w:r>
        <w:t>„1) Terviseamet tarbijale osutatava teenuse terviseohutuse nõuete ja tervisekaitse valdkonnas kauplemisvõtete nõuete täitmise üle, kui ta teeb teenuse või kauba üle järelevalvet eriseaduse alusel;“;</w:t>
      </w:r>
      <w:r w:rsidRPr="7F39355D">
        <w:rPr>
          <w:b/>
          <w:bCs/>
        </w:rPr>
        <w:t xml:space="preserve"> </w:t>
      </w:r>
    </w:p>
    <w:p w14:paraId="51C232D8" w14:textId="77777777" w:rsidR="00E67777" w:rsidRDefault="00E23A95" w:rsidP="00712FCB">
      <w:pPr>
        <w:spacing w:after="0" w:line="240" w:lineRule="auto"/>
        <w:ind w:left="0" w:right="0" w:firstLine="0"/>
        <w:jc w:val="left"/>
      </w:pPr>
      <w:r>
        <w:t xml:space="preserve"> </w:t>
      </w:r>
    </w:p>
    <w:p w14:paraId="57F77CEA" w14:textId="7DD4695E" w:rsidR="00E67777" w:rsidRDefault="7F39355D" w:rsidP="00712FCB">
      <w:pPr>
        <w:spacing w:after="0" w:line="240" w:lineRule="auto"/>
        <w:ind w:left="0" w:right="0" w:firstLine="0"/>
      </w:pPr>
      <w:r w:rsidRPr="7F39355D">
        <w:rPr>
          <w:b/>
          <w:bCs/>
        </w:rPr>
        <w:t>2)</w:t>
      </w:r>
      <w:r>
        <w:t xml:space="preserve"> paragrahvi 75 täiendatakse lõikega 5 järgmises sõnastuses: </w:t>
      </w:r>
    </w:p>
    <w:p w14:paraId="295AB92F" w14:textId="77777777" w:rsidR="00E67777" w:rsidRDefault="00E23A95" w:rsidP="00712FCB">
      <w:pPr>
        <w:spacing w:after="0" w:line="240" w:lineRule="auto"/>
        <w:ind w:left="0" w:right="0" w:firstLine="0"/>
        <w:jc w:val="left"/>
      </w:pPr>
      <w:r>
        <w:t xml:space="preserve"> </w:t>
      </w:r>
    </w:p>
    <w:p w14:paraId="10991638" w14:textId="13992E81" w:rsidR="00E67777" w:rsidRDefault="7F39355D" w:rsidP="00712FCB">
      <w:pPr>
        <w:spacing w:after="0" w:line="240" w:lineRule="auto"/>
        <w:ind w:left="0" w:right="0" w:firstLine="0"/>
      </w:pPr>
      <w:r>
        <w:t xml:space="preserve">„(5) Tervisekaitse valdkonnas on lisaks Tarbijakaitse ja Tehnilise Järelevalve Ametile käesoleva seaduse §-s 70 sätestatud väärtegude kohtuväline </w:t>
      </w:r>
      <w:proofErr w:type="spellStart"/>
      <w:r>
        <w:t>menetleja</w:t>
      </w:r>
      <w:proofErr w:type="spellEnd"/>
      <w:r>
        <w:t xml:space="preserve"> ka Terviseamet.“.</w:t>
      </w:r>
    </w:p>
    <w:p w14:paraId="6560E503" w14:textId="77777777" w:rsidR="00E67777" w:rsidRDefault="00E23A95" w:rsidP="00712FCB">
      <w:pPr>
        <w:spacing w:after="0" w:line="240" w:lineRule="auto"/>
        <w:ind w:left="0" w:right="0" w:firstLine="0"/>
        <w:jc w:val="left"/>
      </w:pPr>
      <w:r>
        <w:rPr>
          <w:b/>
        </w:rPr>
        <w:t xml:space="preserve"> </w:t>
      </w:r>
    </w:p>
    <w:p w14:paraId="1B9CC46E" w14:textId="7C365ED1" w:rsidR="00E67777" w:rsidRDefault="7F39355D" w:rsidP="00712FCB">
      <w:pPr>
        <w:pStyle w:val="Pealkiri2"/>
        <w:spacing w:after="0" w:line="240" w:lineRule="auto"/>
        <w:ind w:left="0" w:right="0" w:firstLine="0"/>
      </w:pPr>
      <w:r>
        <w:t>§ 6</w:t>
      </w:r>
      <w:r w:rsidR="00216108">
        <w:t>2</w:t>
      </w:r>
      <w:r>
        <w:t xml:space="preserve">. Tervishoiuteenuste korraldamise seaduse muutmine </w:t>
      </w:r>
    </w:p>
    <w:p w14:paraId="580D265B" w14:textId="77777777" w:rsidR="00E67777" w:rsidRDefault="00E23A95" w:rsidP="00712FCB">
      <w:pPr>
        <w:spacing w:after="0" w:line="240" w:lineRule="auto"/>
        <w:ind w:left="0" w:right="0" w:firstLine="0"/>
        <w:jc w:val="left"/>
      </w:pPr>
      <w:r>
        <w:t xml:space="preserve"> </w:t>
      </w:r>
    </w:p>
    <w:p w14:paraId="3BE76AED" w14:textId="77777777" w:rsidR="00E67777" w:rsidRDefault="7F39355D" w:rsidP="00712FCB">
      <w:pPr>
        <w:spacing w:after="0" w:line="240" w:lineRule="auto"/>
        <w:ind w:left="0" w:right="0" w:firstLine="0"/>
      </w:pPr>
      <w:r>
        <w:t xml:space="preserve">Tervishoiuteenuste korraldamise seaduses tehakse järgmised muudatused: </w:t>
      </w:r>
    </w:p>
    <w:p w14:paraId="7C9F50AF" w14:textId="77777777" w:rsidR="00E67777" w:rsidRDefault="00E23A95" w:rsidP="00712FCB">
      <w:pPr>
        <w:spacing w:after="0" w:line="240" w:lineRule="auto"/>
        <w:ind w:left="0" w:right="0" w:firstLine="0"/>
        <w:jc w:val="left"/>
      </w:pPr>
      <w:r>
        <w:t xml:space="preserve"> </w:t>
      </w:r>
    </w:p>
    <w:p w14:paraId="5DC0C301" w14:textId="0BBA0E9D" w:rsidR="00E67777" w:rsidRDefault="7F39355D" w:rsidP="00712FCB">
      <w:pPr>
        <w:spacing w:after="0" w:line="240" w:lineRule="auto"/>
        <w:ind w:left="0" w:right="0" w:firstLine="0"/>
      </w:pPr>
      <w:r w:rsidRPr="7F39355D">
        <w:rPr>
          <w:b/>
          <w:bCs/>
        </w:rPr>
        <w:t>1)</w:t>
      </w:r>
      <w:r w:rsidRPr="55D65A52">
        <w:t xml:space="preserve"> </w:t>
      </w:r>
      <w:r w:rsidR="00BF42E6">
        <w:t>seaduse</w:t>
      </w:r>
      <w:r w:rsidR="00522CCC">
        <w:t xml:space="preserve"> 2</w:t>
      </w:r>
      <w:r w:rsidR="007664FF">
        <w:t>.</w:t>
      </w:r>
      <w:r w:rsidRPr="55D65A52">
        <w:t xml:space="preserve"> </w:t>
      </w:r>
      <w:r>
        <w:t xml:space="preserve">peatüki 1. jao pealkirjas asendatakse sõnad „isiku rahvatervise kaitsega seotud“ sõnadega „isikule rahvastiku tervise kaitseks osutatavad“; </w:t>
      </w:r>
    </w:p>
    <w:p w14:paraId="59DE06D7" w14:textId="77777777" w:rsidR="00E67777" w:rsidRDefault="00E23A95" w:rsidP="00712FCB">
      <w:pPr>
        <w:spacing w:after="0" w:line="240" w:lineRule="auto"/>
        <w:ind w:left="0" w:right="0" w:firstLine="0"/>
        <w:jc w:val="left"/>
      </w:pPr>
      <w:r>
        <w:t xml:space="preserve"> </w:t>
      </w:r>
    </w:p>
    <w:p w14:paraId="5E54FA71" w14:textId="7EB30D86" w:rsidR="00E67777" w:rsidRDefault="7F39355D" w:rsidP="00712FCB">
      <w:pPr>
        <w:spacing w:after="0" w:line="240" w:lineRule="auto"/>
        <w:ind w:left="0" w:right="0" w:firstLine="0"/>
      </w:pPr>
      <w:r w:rsidRPr="7F39355D">
        <w:rPr>
          <w:b/>
          <w:bCs/>
        </w:rPr>
        <w:t>2)</w:t>
      </w:r>
      <w:r>
        <w:t xml:space="preserve"> paragrahv 6</w:t>
      </w:r>
      <w:r w:rsidRPr="7F39355D">
        <w:rPr>
          <w:vertAlign w:val="superscript"/>
        </w:rPr>
        <w:t>1</w:t>
      </w:r>
      <w:r>
        <w:t xml:space="preserve"> muudetakse ja sõnastatakse järgmiselt: </w:t>
      </w:r>
    </w:p>
    <w:p w14:paraId="67BDC384" w14:textId="77777777" w:rsidR="00E67777" w:rsidRDefault="00E23A95" w:rsidP="00712FCB">
      <w:pPr>
        <w:spacing w:after="0" w:line="240" w:lineRule="auto"/>
        <w:ind w:left="0" w:right="0" w:firstLine="0"/>
        <w:jc w:val="left"/>
      </w:pPr>
      <w:r>
        <w:t xml:space="preserve"> </w:t>
      </w:r>
    </w:p>
    <w:p w14:paraId="11C7AD6C" w14:textId="77777777" w:rsidR="00E67777" w:rsidRDefault="7F39355D" w:rsidP="00712FCB">
      <w:pPr>
        <w:pStyle w:val="Pealkiri2"/>
        <w:spacing w:after="0" w:line="240" w:lineRule="auto"/>
        <w:ind w:left="0" w:right="0" w:firstLine="0"/>
      </w:pPr>
      <w:r>
        <w:rPr>
          <w:b w:val="0"/>
        </w:rPr>
        <w:t>„</w:t>
      </w:r>
      <w:r>
        <w:t>§ 6</w:t>
      </w:r>
      <w:r w:rsidRPr="7F39355D">
        <w:rPr>
          <w:vertAlign w:val="superscript"/>
        </w:rPr>
        <w:t>1</w:t>
      </w:r>
      <w:r>
        <w:t xml:space="preserve">. Ravikindlustusega hõlmamata isikule rahvastiku tervise kaitseks osutatavad tervishoiuteenused </w:t>
      </w:r>
    </w:p>
    <w:p w14:paraId="535F431A" w14:textId="77777777" w:rsidR="00E67777" w:rsidRDefault="00E23A95" w:rsidP="00712FCB">
      <w:pPr>
        <w:spacing w:after="0" w:line="240" w:lineRule="auto"/>
        <w:ind w:left="0" w:right="0" w:firstLine="0"/>
        <w:jc w:val="left"/>
      </w:pPr>
      <w:r>
        <w:t xml:space="preserve"> </w:t>
      </w:r>
    </w:p>
    <w:p w14:paraId="46383B9E" w14:textId="2B852DAE" w:rsidR="00E67777" w:rsidRDefault="7F39355D" w:rsidP="00712FCB">
      <w:pPr>
        <w:spacing w:after="0" w:line="240" w:lineRule="auto"/>
        <w:ind w:left="0" w:right="0" w:firstLine="0"/>
      </w:pPr>
      <w:r>
        <w:t xml:space="preserve">(1) Ravikindlustusega hõlmamata isikul on õigus saada käesoleva paragrahvi lõike 3 alusel kehtestatud tervishoiuteenuseid, mille eesmärk on tagada rahvastiku tervise kaitse. </w:t>
      </w:r>
    </w:p>
    <w:p w14:paraId="6AE94279" w14:textId="77777777" w:rsidR="00E67777" w:rsidRDefault="00E23A95" w:rsidP="00712FCB">
      <w:pPr>
        <w:spacing w:after="0" w:line="240" w:lineRule="auto"/>
        <w:ind w:left="0" w:right="0" w:firstLine="0"/>
        <w:jc w:val="left"/>
      </w:pPr>
      <w:r>
        <w:t xml:space="preserve"> </w:t>
      </w:r>
    </w:p>
    <w:p w14:paraId="3B9C119A" w14:textId="5A3C5F61" w:rsidR="00E67777" w:rsidRDefault="7F39355D" w:rsidP="00712FCB">
      <w:pPr>
        <w:spacing w:after="0" w:line="240" w:lineRule="auto"/>
        <w:ind w:left="0" w:right="0" w:firstLine="0"/>
      </w:pPr>
      <w:r>
        <w:t xml:space="preserve">(2) Ravikindlustusega hõlmamata isikule rahvastiku tervise kaitseks osutatavate tervishoiuteenuste kulud tasutakse Tervisekassa eelarvest Tervisekassa tervishoiuteenuste loetelus sätestatud alustel, tingimustel ja korras. </w:t>
      </w:r>
    </w:p>
    <w:p w14:paraId="7D6B52F8" w14:textId="77777777" w:rsidR="00E67777" w:rsidRDefault="00E23A95" w:rsidP="00712FCB">
      <w:pPr>
        <w:spacing w:after="0" w:line="240" w:lineRule="auto"/>
        <w:ind w:left="0" w:right="0" w:firstLine="0"/>
        <w:jc w:val="left"/>
      </w:pPr>
      <w:r>
        <w:t xml:space="preserve"> </w:t>
      </w:r>
    </w:p>
    <w:p w14:paraId="4A6A5954" w14:textId="519F576F" w:rsidR="00E67777" w:rsidRDefault="7F39355D" w:rsidP="00712FCB">
      <w:pPr>
        <w:spacing w:after="0" w:line="240" w:lineRule="auto"/>
        <w:ind w:left="0" w:right="0" w:firstLine="0"/>
      </w:pPr>
      <w:r>
        <w:t xml:space="preserve">(3) Ravikindlustusega hõlmamata isikule rahvastiku tervise kaitseks osutatavate tervishoiuteenuste loetelu kehtestab valdkonna eest vastutav minister määrusega, kuulates enne ära Tervisekassa nõukogu arvamuse.“; </w:t>
      </w:r>
    </w:p>
    <w:p w14:paraId="68A988F2" w14:textId="77777777" w:rsidR="00E67777" w:rsidRDefault="00E23A95" w:rsidP="00712FCB">
      <w:pPr>
        <w:spacing w:after="0" w:line="240" w:lineRule="auto"/>
        <w:ind w:left="0" w:right="0" w:firstLine="0"/>
        <w:jc w:val="left"/>
      </w:pPr>
      <w:r>
        <w:rPr>
          <w:b/>
        </w:rPr>
        <w:t xml:space="preserve"> </w:t>
      </w:r>
    </w:p>
    <w:p w14:paraId="273215AC" w14:textId="3BE85A58" w:rsidR="006A313B" w:rsidRDefault="7F39355D" w:rsidP="00712FCB">
      <w:pPr>
        <w:spacing w:after="0" w:line="240" w:lineRule="auto"/>
        <w:ind w:left="0" w:right="0" w:firstLine="0"/>
      </w:pPr>
      <w:r w:rsidRPr="7F39355D">
        <w:rPr>
          <w:b/>
          <w:bCs/>
        </w:rPr>
        <w:t>3)</w:t>
      </w:r>
      <w:r>
        <w:t xml:space="preserve"> paragrahvi 56 lõiget 1 täiendatakse punktiga 12 järgmises sõnastuses: </w:t>
      </w:r>
    </w:p>
    <w:p w14:paraId="220F3D17" w14:textId="77777777" w:rsidR="007A6B70" w:rsidRDefault="007A6B70" w:rsidP="00712FCB">
      <w:pPr>
        <w:spacing w:after="0" w:line="240" w:lineRule="auto"/>
        <w:ind w:left="0" w:right="0" w:firstLine="0"/>
        <w:rPr>
          <w:color w:val="auto"/>
        </w:rPr>
      </w:pPr>
    </w:p>
    <w:p w14:paraId="1B40F698" w14:textId="3F5AC75D" w:rsidR="006A313B" w:rsidRPr="006A313B" w:rsidRDefault="7F39355D" w:rsidP="00712FCB">
      <w:pPr>
        <w:spacing w:after="0" w:line="240" w:lineRule="auto"/>
        <w:ind w:left="0" w:right="0" w:firstLine="0"/>
        <w:rPr>
          <w:color w:val="auto"/>
        </w:rPr>
      </w:pPr>
      <w:r w:rsidRPr="7F39355D">
        <w:rPr>
          <w:color w:val="auto"/>
        </w:rPr>
        <w:t>„12) perekonnaseisutoimingute seaduse § 49</w:t>
      </w:r>
      <w:r w:rsidRPr="7F39355D">
        <w:rPr>
          <w:color w:val="auto"/>
          <w:vertAlign w:val="superscript"/>
        </w:rPr>
        <w:t>1</w:t>
      </w:r>
      <w:r w:rsidRPr="7F39355D">
        <w:rPr>
          <w:color w:val="auto"/>
        </w:rPr>
        <w:t xml:space="preserve"> lõikes 1 nimetatud otsuse tegemise tingimused ja korra, </w:t>
      </w:r>
      <w:commentRangeStart w:id="374"/>
      <w:r w:rsidRPr="7F39355D">
        <w:rPr>
          <w:color w:val="auto"/>
        </w:rPr>
        <w:t xml:space="preserve">mille kohaselt </w:t>
      </w:r>
      <w:r w:rsidR="007664FF">
        <w:rPr>
          <w:color w:val="auto"/>
        </w:rPr>
        <w:t xml:space="preserve">lähtub </w:t>
      </w:r>
      <w:r w:rsidRPr="7F39355D">
        <w:rPr>
          <w:color w:val="auto"/>
        </w:rPr>
        <w:t xml:space="preserve">valdkonna eest vastutava ministri moodustatud arstlik ekspertiisikomisjon otsuse tegemisel soolise ebakõla püsivusest </w:t>
      </w:r>
      <w:r w:rsidR="007664FF">
        <w:rPr>
          <w:color w:val="auto"/>
        </w:rPr>
        <w:t>ja</w:t>
      </w:r>
      <w:r w:rsidRPr="7F39355D">
        <w:rPr>
          <w:color w:val="auto"/>
        </w:rPr>
        <w:t xml:space="preserve"> tervishoiuteenuse osutajate hinnangust.“;</w:t>
      </w:r>
      <w:commentRangeEnd w:id="374"/>
      <w:r w:rsidR="00702AE0">
        <w:rPr>
          <w:rStyle w:val="Kommentaariviide"/>
        </w:rPr>
        <w:commentReference w:id="374"/>
      </w:r>
    </w:p>
    <w:p w14:paraId="5FCCC144" w14:textId="171058DA" w:rsidR="00E67777" w:rsidRDefault="00E67777" w:rsidP="00712FCB">
      <w:pPr>
        <w:spacing w:after="0" w:line="240" w:lineRule="auto"/>
        <w:ind w:left="0" w:right="0" w:firstLine="0"/>
        <w:jc w:val="left"/>
      </w:pPr>
    </w:p>
    <w:p w14:paraId="0B03808D" w14:textId="77777777" w:rsidR="00B21E95" w:rsidRDefault="7F39355D" w:rsidP="00712FCB">
      <w:pPr>
        <w:spacing w:after="0" w:line="240" w:lineRule="auto"/>
        <w:ind w:left="0" w:right="0" w:firstLine="0"/>
      </w:pPr>
      <w:r w:rsidRPr="7F39355D">
        <w:rPr>
          <w:b/>
          <w:bCs/>
        </w:rPr>
        <w:t>4)</w:t>
      </w:r>
      <w:r>
        <w:t xml:space="preserve"> paragrahvi 57</w:t>
      </w:r>
      <w:r w:rsidRPr="7F39355D">
        <w:rPr>
          <w:vertAlign w:val="superscript"/>
        </w:rPr>
        <w:t>3</w:t>
      </w:r>
      <w:r w:rsidRPr="7F39355D">
        <w:rPr>
          <w:b/>
          <w:bCs/>
        </w:rPr>
        <w:t xml:space="preserve"> </w:t>
      </w:r>
      <w:r>
        <w:t>lõike 2 punktis 5 asendatakse sõnad „rahvatervise programmide“ sõnadega „rahvatervishoiu programmide“</w:t>
      </w:r>
      <w:r w:rsidR="00B21E95">
        <w:t>;</w:t>
      </w:r>
    </w:p>
    <w:p w14:paraId="365D1D62" w14:textId="77777777" w:rsidR="00B21E95" w:rsidRDefault="00B21E95" w:rsidP="00712FCB">
      <w:pPr>
        <w:spacing w:after="0" w:line="240" w:lineRule="auto"/>
        <w:ind w:left="0" w:right="0" w:firstLine="0"/>
      </w:pPr>
    </w:p>
    <w:p w14:paraId="04456DAD" w14:textId="14592EB0" w:rsidR="00B21E95" w:rsidRDefault="00B21E95" w:rsidP="00712FCB">
      <w:pPr>
        <w:spacing w:after="0" w:line="240" w:lineRule="auto"/>
        <w:ind w:left="0" w:right="0" w:firstLine="0"/>
      </w:pPr>
      <w:r>
        <w:rPr>
          <w:b/>
          <w:bCs/>
        </w:rPr>
        <w:t>5)</w:t>
      </w:r>
      <w:r>
        <w:t xml:space="preserve"> paragrahvi 59</w:t>
      </w:r>
      <w:r>
        <w:rPr>
          <w:vertAlign w:val="superscript"/>
        </w:rPr>
        <w:t>1</w:t>
      </w:r>
      <w:r>
        <w:t xml:space="preserve"> lõikes 1 asendatakse sõnad „rahva tervise“ sõnadega „rahvastiku tervise“;</w:t>
      </w:r>
    </w:p>
    <w:p w14:paraId="71D01875" w14:textId="1B8D16A9" w:rsidR="00E67777" w:rsidRDefault="00E67777" w:rsidP="00712FCB">
      <w:pPr>
        <w:spacing w:after="0" w:line="240" w:lineRule="auto"/>
        <w:ind w:left="0" w:right="0" w:firstLine="0"/>
        <w:jc w:val="left"/>
      </w:pPr>
    </w:p>
    <w:p w14:paraId="20D7F0BC" w14:textId="416C297A" w:rsidR="00E67777" w:rsidRDefault="00B21E95" w:rsidP="00712FCB">
      <w:pPr>
        <w:spacing w:after="0" w:line="240" w:lineRule="auto"/>
        <w:ind w:left="0" w:right="0" w:firstLine="0"/>
      </w:pPr>
      <w:r>
        <w:rPr>
          <w:b/>
          <w:bCs/>
        </w:rPr>
        <w:lastRenderedPageBreak/>
        <w:t>6</w:t>
      </w:r>
      <w:r w:rsidR="7F39355D" w:rsidRPr="7F39355D">
        <w:rPr>
          <w:b/>
          <w:bCs/>
        </w:rPr>
        <w:t>)</w:t>
      </w:r>
      <w:r w:rsidR="7F39355D">
        <w:t xml:space="preserve"> paragrahvi 59</w:t>
      </w:r>
      <w:r w:rsidR="7F39355D" w:rsidRPr="7F39355D">
        <w:rPr>
          <w:vertAlign w:val="superscript"/>
        </w:rPr>
        <w:t>3</w:t>
      </w:r>
      <w:r w:rsidR="7F39355D">
        <w:t xml:space="preserve"> lõiget 7 täiendatakse pärast sõnu „tõe väljaselgitamiseks“ tekstiosaga „või käesoleva seaduse § 56 lõike 1 punkti 12 alusel moodustatud arstliku ekspertiisikomisjoni otsuse </w:t>
      </w:r>
      <w:commentRangeStart w:id="375"/>
      <w:r w:rsidR="7F39355D">
        <w:t>tegemiseks</w:t>
      </w:r>
      <w:ins w:id="376" w:author="Merike Koppel JM" w:date="2024-03-23T17:20:00Z">
        <w:r w:rsidR="00E128FD">
          <w:t>,</w:t>
        </w:r>
      </w:ins>
      <w:del w:id="377" w:author="Merike Koppel JM" w:date="2024-03-23T17:20:00Z">
        <w:r w:rsidR="7F39355D" w:rsidDel="00E128FD">
          <w:delText>.</w:delText>
        </w:r>
      </w:del>
      <w:r w:rsidR="7F39355D">
        <w:t>“</w:t>
      </w:r>
      <w:r>
        <w:t>.</w:t>
      </w:r>
      <w:commentRangeEnd w:id="375"/>
      <w:r w:rsidR="00E128FD">
        <w:rPr>
          <w:rStyle w:val="Kommentaariviide"/>
        </w:rPr>
        <w:commentReference w:id="375"/>
      </w:r>
    </w:p>
    <w:p w14:paraId="1D33A9DE" w14:textId="77777777" w:rsidR="00F33A65" w:rsidRDefault="00F33A65" w:rsidP="00712FCB">
      <w:pPr>
        <w:spacing w:after="0" w:line="240" w:lineRule="auto"/>
        <w:ind w:left="0" w:right="0" w:firstLine="0"/>
      </w:pPr>
    </w:p>
    <w:p w14:paraId="5C6259DD" w14:textId="4B50EBF8" w:rsidR="002E1D22" w:rsidRPr="002E1D22" w:rsidRDefault="7F39355D" w:rsidP="00712FCB">
      <w:pPr>
        <w:spacing w:after="0" w:line="240" w:lineRule="auto"/>
        <w:ind w:left="0" w:right="0" w:firstLine="0"/>
        <w:rPr>
          <w:b/>
          <w:bCs/>
        </w:rPr>
      </w:pPr>
      <w:r w:rsidRPr="7F39355D">
        <w:rPr>
          <w:b/>
          <w:bCs/>
        </w:rPr>
        <w:t>§ 6</w:t>
      </w:r>
      <w:r w:rsidR="00216108">
        <w:rPr>
          <w:b/>
          <w:bCs/>
        </w:rPr>
        <w:t>3</w:t>
      </w:r>
      <w:r w:rsidRPr="7F39355D">
        <w:rPr>
          <w:b/>
          <w:bCs/>
        </w:rPr>
        <w:t>. Tervisekassa seaduse muutmine</w:t>
      </w:r>
    </w:p>
    <w:p w14:paraId="441E57EA" w14:textId="77777777" w:rsidR="002E1D22" w:rsidRPr="002E1D22" w:rsidRDefault="002E1D22" w:rsidP="00712FCB">
      <w:pPr>
        <w:spacing w:after="0" w:line="240" w:lineRule="auto"/>
        <w:ind w:left="0" w:right="0" w:firstLine="0"/>
        <w:rPr>
          <w:b/>
        </w:rPr>
      </w:pPr>
      <w:r w:rsidRPr="002E1D22">
        <w:rPr>
          <w:b/>
        </w:rPr>
        <w:t xml:space="preserve"> </w:t>
      </w:r>
    </w:p>
    <w:p w14:paraId="1CB51A4A" w14:textId="5B1F83AC" w:rsidR="00E67777" w:rsidRDefault="7F39355D" w:rsidP="00712FCB">
      <w:pPr>
        <w:spacing w:after="0" w:line="240" w:lineRule="auto"/>
        <w:ind w:left="0" w:right="0" w:firstLine="0"/>
      </w:pPr>
      <w:r>
        <w:t>Tervisekassa seaduse § 12 lõike 1 punktis 2</w:t>
      </w:r>
      <w:r w:rsidRPr="7F39355D">
        <w:rPr>
          <w:vertAlign w:val="superscript"/>
        </w:rPr>
        <w:t>6</w:t>
      </w:r>
      <w:r>
        <w:t xml:space="preserve"> asendatakse sõna „rahvatervise“ sõnadega „rahvastiku tervise“.</w:t>
      </w:r>
    </w:p>
    <w:p w14:paraId="2B8D63A1" w14:textId="77777777" w:rsidR="002E1D22" w:rsidRDefault="002E1D22" w:rsidP="00712FCB">
      <w:pPr>
        <w:pStyle w:val="Pealkiri2"/>
        <w:spacing w:after="0" w:line="240" w:lineRule="auto"/>
        <w:ind w:left="0" w:right="0" w:firstLine="0"/>
      </w:pPr>
    </w:p>
    <w:p w14:paraId="41D80595" w14:textId="253CACBC" w:rsidR="00E67777" w:rsidRDefault="7F39355D" w:rsidP="00712FCB">
      <w:pPr>
        <w:pStyle w:val="Pealkiri2"/>
        <w:spacing w:after="0" w:line="240" w:lineRule="auto"/>
        <w:ind w:left="0" w:right="0" w:firstLine="0"/>
      </w:pPr>
      <w:r>
        <w:t>§ 6</w:t>
      </w:r>
      <w:r w:rsidR="00216108">
        <w:t>4</w:t>
      </w:r>
      <w:r>
        <w:t xml:space="preserve">. Tubakaseaduse muutmine </w:t>
      </w:r>
    </w:p>
    <w:p w14:paraId="02A09696" w14:textId="77777777" w:rsidR="00E67777" w:rsidRDefault="00E23A95" w:rsidP="00712FCB">
      <w:pPr>
        <w:spacing w:after="0" w:line="240" w:lineRule="auto"/>
        <w:ind w:left="0" w:right="0" w:firstLine="0"/>
        <w:jc w:val="left"/>
      </w:pPr>
      <w:r>
        <w:rPr>
          <w:b/>
        </w:rPr>
        <w:t xml:space="preserve"> </w:t>
      </w:r>
    </w:p>
    <w:p w14:paraId="5205E0DE" w14:textId="2DD712B6" w:rsidR="00E67777" w:rsidRDefault="7F39355D" w:rsidP="00712FCB">
      <w:pPr>
        <w:spacing w:after="0" w:line="240" w:lineRule="auto"/>
        <w:ind w:left="0" w:right="0" w:firstLine="0"/>
      </w:pPr>
      <w:r>
        <w:t>Tubakaseaduses tehakse järgmised muudatused:</w:t>
      </w:r>
    </w:p>
    <w:p w14:paraId="5A3DC55B" w14:textId="77777777" w:rsidR="00E67777" w:rsidRDefault="00E23A95" w:rsidP="00712FCB">
      <w:pPr>
        <w:spacing w:after="0" w:line="240" w:lineRule="auto"/>
        <w:ind w:left="0" w:right="0" w:firstLine="0"/>
        <w:jc w:val="left"/>
      </w:pPr>
      <w:r>
        <w:t xml:space="preserve"> </w:t>
      </w:r>
    </w:p>
    <w:p w14:paraId="20CB375C" w14:textId="42084B2D" w:rsidR="00E67777" w:rsidRDefault="7F39355D" w:rsidP="00712FCB">
      <w:pPr>
        <w:spacing w:after="0" w:line="240" w:lineRule="auto"/>
        <w:ind w:left="0" w:right="0" w:firstLine="0"/>
      </w:pPr>
      <w:r w:rsidRPr="7F39355D">
        <w:rPr>
          <w:b/>
          <w:bCs/>
        </w:rPr>
        <w:t>1)</w:t>
      </w:r>
      <w:r>
        <w:t xml:space="preserve"> paragrahvi 29 lõiget 1 täiendatakse punktiga 2</w:t>
      </w:r>
      <w:r w:rsidRPr="7F39355D">
        <w:rPr>
          <w:vertAlign w:val="superscript"/>
        </w:rPr>
        <w:t>1</w:t>
      </w:r>
      <w:r>
        <w:t xml:space="preserve"> järgmises sõnastuses: </w:t>
      </w:r>
    </w:p>
    <w:p w14:paraId="78BB4AF8" w14:textId="77777777" w:rsidR="00E67777" w:rsidRDefault="00E23A95" w:rsidP="00712FCB">
      <w:pPr>
        <w:spacing w:after="0" w:line="240" w:lineRule="auto"/>
        <w:ind w:left="0" w:right="0" w:firstLine="0"/>
        <w:jc w:val="left"/>
      </w:pPr>
      <w:r>
        <w:t xml:space="preserve"> </w:t>
      </w:r>
    </w:p>
    <w:p w14:paraId="3562D2BA" w14:textId="19338095" w:rsidR="00E67777" w:rsidRDefault="7F39355D" w:rsidP="00712FCB">
      <w:pPr>
        <w:spacing w:after="0" w:line="240" w:lineRule="auto"/>
        <w:ind w:left="0" w:right="0" w:firstLine="0"/>
      </w:pPr>
      <w:r>
        <w:t>„2</w:t>
      </w:r>
      <w:r w:rsidRPr="7F39355D">
        <w:rPr>
          <w:vertAlign w:val="superscript"/>
        </w:rPr>
        <w:t>1</w:t>
      </w:r>
      <w:r>
        <w:t>) toetatud elamise teenuse raames isiku kasutusse ant</w:t>
      </w:r>
      <w:del w:id="378" w:author="Merike Koppel JM" w:date="2024-03-27T08:56:00Z">
        <w:r w:rsidDel="00073DE3">
          <w:delText>avas</w:delText>
        </w:r>
      </w:del>
      <w:ins w:id="379" w:author="Merike Koppel JM" w:date="2024-03-27T08:56:00Z">
        <w:r w:rsidR="00073DE3">
          <w:t>ud</w:t>
        </w:r>
      </w:ins>
      <w:r>
        <w:t xml:space="preserve"> eluruumis ning kogukonnas elamise teenuse ja ööpäevaringse erihooldusteenuse osutamise ruumides;“; </w:t>
      </w:r>
    </w:p>
    <w:p w14:paraId="6999DB8C" w14:textId="77777777" w:rsidR="00E67777" w:rsidRDefault="00E23A95" w:rsidP="00712FCB">
      <w:pPr>
        <w:spacing w:after="0" w:line="240" w:lineRule="auto"/>
        <w:ind w:left="0" w:right="0" w:firstLine="0"/>
        <w:jc w:val="left"/>
      </w:pPr>
      <w:r>
        <w:t xml:space="preserve"> </w:t>
      </w:r>
    </w:p>
    <w:p w14:paraId="3525C88B" w14:textId="7058A344" w:rsidR="00E67777" w:rsidRDefault="7F39355D" w:rsidP="00712FCB">
      <w:pPr>
        <w:spacing w:after="0" w:line="240" w:lineRule="auto"/>
        <w:ind w:left="0" w:right="0" w:firstLine="0"/>
      </w:pPr>
      <w:r w:rsidRPr="7F39355D">
        <w:rPr>
          <w:b/>
          <w:bCs/>
        </w:rPr>
        <w:t>2)</w:t>
      </w:r>
      <w:r>
        <w:t xml:space="preserve"> paragrahvi 30 lõiget 2 täiendatakse punktiga 10 järgmises sõnastuses: </w:t>
      </w:r>
    </w:p>
    <w:p w14:paraId="33982861" w14:textId="77777777" w:rsidR="00E67777" w:rsidRDefault="00E23A95" w:rsidP="00712FCB">
      <w:pPr>
        <w:spacing w:after="0" w:line="240" w:lineRule="auto"/>
        <w:ind w:left="0" w:right="0" w:firstLine="0"/>
        <w:jc w:val="left"/>
      </w:pPr>
      <w:r>
        <w:t xml:space="preserve"> </w:t>
      </w:r>
    </w:p>
    <w:p w14:paraId="49DEDF2D" w14:textId="77777777" w:rsidR="00E67777" w:rsidRDefault="7F39355D" w:rsidP="00712FCB">
      <w:pPr>
        <w:spacing w:after="0" w:line="240" w:lineRule="auto"/>
        <w:ind w:left="0" w:right="0" w:firstLine="0"/>
      </w:pPr>
      <w:r>
        <w:t xml:space="preserve">„10) varjupaigateenuse ja turvakoduteenuse osutamise ruumides.“. </w:t>
      </w:r>
    </w:p>
    <w:p w14:paraId="541C08BF" w14:textId="77777777" w:rsidR="00E67777" w:rsidRDefault="00E23A95" w:rsidP="00712FCB">
      <w:pPr>
        <w:spacing w:after="0" w:line="240" w:lineRule="auto"/>
        <w:ind w:left="0" w:right="0" w:firstLine="0"/>
        <w:jc w:val="left"/>
      </w:pPr>
      <w:r>
        <w:rPr>
          <w:b/>
        </w:rPr>
        <w:t xml:space="preserve"> </w:t>
      </w:r>
    </w:p>
    <w:p w14:paraId="5D533398" w14:textId="04C07643" w:rsidR="00E67777" w:rsidRDefault="7F39355D" w:rsidP="00712FCB">
      <w:pPr>
        <w:pStyle w:val="Pealkiri2"/>
        <w:spacing w:after="0" w:line="240" w:lineRule="auto"/>
        <w:ind w:left="0" w:right="0" w:firstLine="0"/>
      </w:pPr>
      <w:r>
        <w:t>§ 6</w:t>
      </w:r>
      <w:r w:rsidR="00216108">
        <w:t>5</w:t>
      </w:r>
      <w:r>
        <w:t xml:space="preserve">. Vangistusseaduse muutmine </w:t>
      </w:r>
    </w:p>
    <w:p w14:paraId="3F7A6708" w14:textId="77777777" w:rsidR="00E67777" w:rsidRDefault="00E23A95" w:rsidP="00712FCB">
      <w:pPr>
        <w:spacing w:after="0" w:line="240" w:lineRule="auto"/>
        <w:ind w:left="0" w:right="0" w:firstLine="0"/>
        <w:jc w:val="left"/>
      </w:pPr>
      <w:r>
        <w:rPr>
          <w:b/>
        </w:rPr>
        <w:t xml:space="preserve"> </w:t>
      </w:r>
    </w:p>
    <w:p w14:paraId="3FFB71D3" w14:textId="77777777" w:rsidR="00E67777" w:rsidRDefault="7F39355D" w:rsidP="00712FCB">
      <w:pPr>
        <w:spacing w:after="0" w:line="240" w:lineRule="auto"/>
        <w:ind w:left="0" w:right="0" w:firstLine="0"/>
      </w:pPr>
      <w:r>
        <w:t xml:space="preserve">Vangistusseaduses tehakse järgmised muudatused: </w:t>
      </w:r>
    </w:p>
    <w:p w14:paraId="2C4BD10A" w14:textId="77777777" w:rsidR="00E67777" w:rsidRDefault="00E23A95" w:rsidP="00712FCB">
      <w:pPr>
        <w:spacing w:after="0" w:line="240" w:lineRule="auto"/>
        <w:ind w:left="0" w:right="0" w:firstLine="0"/>
        <w:jc w:val="left"/>
      </w:pPr>
      <w:r>
        <w:t xml:space="preserve"> </w:t>
      </w:r>
    </w:p>
    <w:p w14:paraId="24D194F5" w14:textId="00232277" w:rsidR="00E67777" w:rsidRDefault="7F39355D" w:rsidP="00712FCB">
      <w:pPr>
        <w:spacing w:after="0" w:line="240" w:lineRule="auto"/>
        <w:ind w:left="0" w:right="0" w:firstLine="0"/>
      </w:pPr>
      <w:r w:rsidRPr="7F39355D">
        <w:rPr>
          <w:b/>
          <w:bCs/>
        </w:rPr>
        <w:t>1)</w:t>
      </w:r>
      <w:r>
        <w:t xml:space="preserve"> paragrahvi 47 lõige 1 muudetakse ja sõnastatakse järgmiselt: </w:t>
      </w:r>
    </w:p>
    <w:p w14:paraId="432CC466" w14:textId="77777777" w:rsidR="00E67777" w:rsidRDefault="00E23A95" w:rsidP="00712FCB">
      <w:pPr>
        <w:spacing w:after="0" w:line="240" w:lineRule="auto"/>
        <w:ind w:left="0" w:right="0" w:firstLine="0"/>
        <w:jc w:val="left"/>
      </w:pPr>
      <w:r>
        <w:t xml:space="preserve"> </w:t>
      </w:r>
    </w:p>
    <w:p w14:paraId="1BD4590B" w14:textId="04C5716F" w:rsidR="00E67777" w:rsidRDefault="7F39355D" w:rsidP="00712FCB">
      <w:pPr>
        <w:spacing w:after="0" w:line="240" w:lineRule="auto"/>
        <w:ind w:left="0" w:right="0" w:firstLine="0"/>
      </w:pPr>
      <w:r>
        <w:t xml:space="preserve">„(1) Kinnipeetava toitlustamine korraldatakse rahvatervishoiu seaduse §-s 22 ja selle alusel kehtestatud nõuete kohaselt ning </w:t>
      </w:r>
      <w:del w:id="380" w:author="Merike Koppel JM" w:date="2024-03-27T08:57:00Z">
        <w:r w:rsidDel="00073DE3">
          <w:delText xml:space="preserve">vastavuses </w:delText>
        </w:r>
      </w:del>
      <w:ins w:id="381" w:author="Merike Koppel JM" w:date="2024-03-27T08:57:00Z">
        <w:r w:rsidR="00073DE3">
          <w:t xml:space="preserve">kooskõlas </w:t>
        </w:r>
      </w:ins>
      <w:r>
        <w:t xml:space="preserve">üldiste toitumistavadega.“; </w:t>
      </w:r>
    </w:p>
    <w:p w14:paraId="658030FD" w14:textId="77777777" w:rsidR="00E67777" w:rsidRDefault="00E23A95" w:rsidP="00712FCB">
      <w:pPr>
        <w:spacing w:after="0" w:line="240" w:lineRule="auto"/>
        <w:ind w:left="0" w:right="0" w:firstLine="0"/>
        <w:jc w:val="left"/>
      </w:pPr>
      <w:r>
        <w:t xml:space="preserve"> </w:t>
      </w:r>
    </w:p>
    <w:p w14:paraId="7D907569" w14:textId="55987707" w:rsidR="003C6DDE" w:rsidRDefault="7F39355D" w:rsidP="00712FCB">
      <w:pPr>
        <w:spacing w:after="0" w:line="240" w:lineRule="auto"/>
        <w:ind w:left="0" w:right="0" w:firstLine="0"/>
      </w:pPr>
      <w:r w:rsidRPr="7F39355D">
        <w:rPr>
          <w:b/>
          <w:bCs/>
        </w:rPr>
        <w:t>2)</w:t>
      </w:r>
      <w:r w:rsidRPr="55D65A52">
        <w:t xml:space="preserve"> </w:t>
      </w:r>
      <w:r w:rsidR="003C6DDE">
        <w:t>paragrahvi 107 lõiget 1 täiendatakse peale sõnu „valdkonna eest vastutavad ministrid“ sõnadega „või nende volitatud ametiasutused“</w:t>
      </w:r>
      <w:ins w:id="382" w:author="Merike Koppel JM" w:date="2024-03-27T08:59:00Z">
        <w:r w:rsidR="005D40B9">
          <w:t>;</w:t>
        </w:r>
      </w:ins>
      <w:del w:id="383" w:author="Merike Koppel JM" w:date="2024-03-27T08:59:00Z">
        <w:r w:rsidR="003C6DDE" w:rsidDel="005D40B9">
          <w:delText>.</w:delText>
        </w:r>
      </w:del>
    </w:p>
    <w:p w14:paraId="3FC97675" w14:textId="77777777" w:rsidR="003C6DDE" w:rsidRDefault="003C6DDE" w:rsidP="00712FCB">
      <w:pPr>
        <w:spacing w:after="0" w:line="240" w:lineRule="auto"/>
        <w:ind w:left="0" w:right="0" w:firstLine="0"/>
      </w:pPr>
    </w:p>
    <w:p w14:paraId="0284ADE5" w14:textId="33B055A3" w:rsidR="00E67777" w:rsidRDefault="003C6DDE" w:rsidP="00712FCB">
      <w:pPr>
        <w:spacing w:after="0" w:line="240" w:lineRule="auto"/>
        <w:ind w:left="0" w:right="0" w:firstLine="0"/>
      </w:pPr>
      <w:r w:rsidRPr="00042E16">
        <w:rPr>
          <w:b/>
          <w:bCs/>
        </w:rPr>
        <w:t>3)</w:t>
      </w:r>
      <w:r w:rsidRPr="55D65A52">
        <w:t xml:space="preserve"> </w:t>
      </w:r>
      <w:r w:rsidR="7F39355D">
        <w:t xml:space="preserve">paragrahvi 107 lõige 3 tunnistatakse kehtetuks. </w:t>
      </w:r>
    </w:p>
    <w:p w14:paraId="7E4AC6B7" w14:textId="77777777" w:rsidR="00E67777" w:rsidRDefault="00E23A95" w:rsidP="00712FCB">
      <w:pPr>
        <w:spacing w:after="0" w:line="240" w:lineRule="auto"/>
        <w:ind w:left="0" w:right="0" w:firstLine="0"/>
        <w:jc w:val="left"/>
      </w:pPr>
      <w:r>
        <w:t xml:space="preserve"> </w:t>
      </w:r>
    </w:p>
    <w:p w14:paraId="5D7028AE" w14:textId="01342564" w:rsidR="00E67777" w:rsidRDefault="7F39355D" w:rsidP="00712FCB">
      <w:pPr>
        <w:pStyle w:val="Pealkiri2"/>
        <w:spacing w:after="0" w:line="240" w:lineRule="auto"/>
        <w:ind w:left="0" w:right="0" w:firstLine="0"/>
      </w:pPr>
      <w:r>
        <w:t>§ 6</w:t>
      </w:r>
      <w:r w:rsidR="00216108">
        <w:t>6</w:t>
      </w:r>
      <w:r>
        <w:t xml:space="preserve">. Välismaalasele rahvusvahelise kaitse andmise seaduse muutmine </w:t>
      </w:r>
    </w:p>
    <w:p w14:paraId="73A6C62B" w14:textId="77777777" w:rsidR="00E67777" w:rsidRDefault="00E23A95" w:rsidP="00712FCB">
      <w:pPr>
        <w:spacing w:after="0" w:line="240" w:lineRule="auto"/>
        <w:ind w:left="0" w:right="0" w:firstLine="0"/>
        <w:jc w:val="left"/>
      </w:pPr>
      <w:r>
        <w:rPr>
          <w:b/>
        </w:rPr>
        <w:t xml:space="preserve"> </w:t>
      </w:r>
    </w:p>
    <w:p w14:paraId="31B1F2F4" w14:textId="77777777" w:rsidR="00E67777" w:rsidRDefault="7F39355D" w:rsidP="00712FCB">
      <w:pPr>
        <w:spacing w:after="0" w:line="240" w:lineRule="auto"/>
        <w:ind w:left="0" w:right="0" w:firstLine="0"/>
      </w:pPr>
      <w:r>
        <w:t xml:space="preserve">Välismaalasele rahvusvahelise kaitse andmise seaduses asendatakse läbivalt sõna „rahvatervis“ sõnadega „rahvastiku tervis“ vastavas käändes. </w:t>
      </w:r>
    </w:p>
    <w:p w14:paraId="3E6BCF74" w14:textId="77777777" w:rsidR="00E67777" w:rsidRDefault="00E23A95" w:rsidP="00712FCB">
      <w:pPr>
        <w:spacing w:after="0" w:line="240" w:lineRule="auto"/>
        <w:ind w:left="0" w:right="0" w:firstLine="0"/>
        <w:jc w:val="left"/>
      </w:pPr>
      <w:r>
        <w:rPr>
          <w:b/>
        </w:rPr>
        <w:t xml:space="preserve"> </w:t>
      </w:r>
    </w:p>
    <w:p w14:paraId="1D93E606" w14:textId="3CDE26BC" w:rsidR="00E67777" w:rsidRDefault="7F39355D" w:rsidP="00712FCB">
      <w:pPr>
        <w:pStyle w:val="Pealkiri2"/>
        <w:spacing w:after="0" w:line="240" w:lineRule="auto"/>
        <w:ind w:left="0" w:right="0" w:firstLine="0"/>
      </w:pPr>
      <w:r>
        <w:t>§ 6</w:t>
      </w:r>
      <w:r w:rsidR="00216108">
        <w:t>7</w:t>
      </w:r>
      <w:r>
        <w:t>.</w:t>
      </w:r>
      <w:r>
        <w:rPr>
          <w:b w:val="0"/>
        </w:rPr>
        <w:t xml:space="preserve"> </w:t>
      </w:r>
      <w:r>
        <w:t xml:space="preserve">Välisriigi kutsekvalifikatsiooni tunnustamise seaduse muutmine </w:t>
      </w:r>
    </w:p>
    <w:p w14:paraId="5B7C7DD3" w14:textId="77777777" w:rsidR="00E67777" w:rsidRDefault="00E23A95" w:rsidP="00712FCB">
      <w:pPr>
        <w:spacing w:after="0" w:line="240" w:lineRule="auto"/>
        <w:ind w:left="0" w:right="0" w:firstLine="0"/>
        <w:jc w:val="left"/>
      </w:pPr>
      <w:r>
        <w:t xml:space="preserve"> </w:t>
      </w:r>
    </w:p>
    <w:p w14:paraId="583A54E1" w14:textId="77777777" w:rsidR="00E67777" w:rsidRDefault="7F39355D" w:rsidP="00712FCB">
      <w:pPr>
        <w:spacing w:after="0" w:line="240" w:lineRule="auto"/>
        <w:ind w:left="0" w:right="0" w:firstLine="0"/>
      </w:pPr>
      <w:r>
        <w:t xml:space="preserve">Välisriigi kutsekvalifikatsiooni tunnustamise seaduses tehakse järgmised muudatused: </w:t>
      </w:r>
    </w:p>
    <w:p w14:paraId="60CEAB18" w14:textId="77777777" w:rsidR="00E67777" w:rsidRDefault="00E23A95" w:rsidP="00712FCB">
      <w:pPr>
        <w:spacing w:after="0" w:line="240" w:lineRule="auto"/>
        <w:ind w:left="0" w:right="0" w:firstLine="0"/>
        <w:jc w:val="left"/>
      </w:pPr>
      <w:r>
        <w:t xml:space="preserve"> </w:t>
      </w:r>
    </w:p>
    <w:p w14:paraId="519106D5" w14:textId="41ED28FF" w:rsidR="00075EE9" w:rsidRDefault="7F39355D" w:rsidP="00712FCB">
      <w:pPr>
        <w:spacing w:after="0" w:line="240" w:lineRule="auto"/>
        <w:ind w:left="0" w:right="0" w:firstLine="0"/>
      </w:pPr>
      <w:r w:rsidRPr="00E43A24">
        <w:rPr>
          <w:b/>
        </w:rPr>
        <w:t>1)</w:t>
      </w:r>
      <w:r>
        <w:t xml:space="preserve"> seaduses asendatakse läbivalt sõna „rahvatervis“ sõnadega „rahvastiku tervis“ vastavas käändes; </w:t>
      </w:r>
    </w:p>
    <w:p w14:paraId="046B7E6B" w14:textId="77777777" w:rsidR="00E67777" w:rsidRDefault="00E23A95" w:rsidP="00712FCB">
      <w:pPr>
        <w:spacing w:after="0" w:line="240" w:lineRule="auto"/>
        <w:ind w:left="0" w:right="0" w:firstLine="0"/>
        <w:jc w:val="left"/>
      </w:pPr>
      <w:r>
        <w:t xml:space="preserve"> </w:t>
      </w:r>
    </w:p>
    <w:p w14:paraId="5497EE01" w14:textId="424A90D5" w:rsidR="00E67777" w:rsidRDefault="7F39355D" w:rsidP="00712FCB">
      <w:pPr>
        <w:spacing w:after="0" w:line="240" w:lineRule="auto"/>
        <w:ind w:left="0" w:right="0" w:firstLine="0"/>
      </w:pPr>
      <w:r w:rsidRPr="00E43A24">
        <w:rPr>
          <w:b/>
        </w:rPr>
        <w:lastRenderedPageBreak/>
        <w:t>2)</w:t>
      </w:r>
      <w:r>
        <w:t xml:space="preserve"> paragrahvi 20 lõikes 3 asendatakse sõnad „rahvatervisele või -ohutusele“ sõnadega „</w:t>
      </w:r>
      <w:commentRangeStart w:id="384"/>
      <w:r>
        <w:t>rahvastiku tervisele või inimeste ohutusele</w:t>
      </w:r>
      <w:commentRangeEnd w:id="384"/>
      <w:r w:rsidR="009F5604">
        <w:rPr>
          <w:rStyle w:val="Kommentaariviide"/>
        </w:rPr>
        <w:commentReference w:id="384"/>
      </w:r>
      <w:r>
        <w:t xml:space="preserve">“; </w:t>
      </w:r>
    </w:p>
    <w:p w14:paraId="41A31F2F" w14:textId="29F025D1" w:rsidR="00075EE9" w:rsidRDefault="00075EE9" w:rsidP="00712FCB">
      <w:pPr>
        <w:spacing w:after="0" w:line="240" w:lineRule="auto"/>
        <w:ind w:left="0" w:right="0" w:firstLine="0"/>
      </w:pPr>
    </w:p>
    <w:p w14:paraId="7CE7914C" w14:textId="6F286882" w:rsidR="00075EE9" w:rsidRPr="00075EE9" w:rsidRDefault="00075EE9" w:rsidP="00712FCB">
      <w:pPr>
        <w:spacing w:after="0" w:line="240" w:lineRule="auto"/>
        <w:ind w:left="0" w:right="0" w:firstLine="0"/>
      </w:pPr>
      <w:r>
        <w:rPr>
          <w:b/>
        </w:rPr>
        <w:t>3</w:t>
      </w:r>
      <w:r w:rsidRPr="00E43A24">
        <w:rPr>
          <w:b/>
        </w:rPr>
        <w:t xml:space="preserve">) </w:t>
      </w:r>
      <w:r>
        <w:t>paragrahvi 21 lõikes 1 asendatakse sõnad „rahva tervist või ohutust“ sõnadega „</w:t>
      </w:r>
      <w:commentRangeStart w:id="385"/>
      <w:r>
        <w:t>rahvastiku tervist või inimeste ohutust</w:t>
      </w:r>
      <w:commentRangeEnd w:id="385"/>
      <w:r w:rsidR="005D40B9">
        <w:rPr>
          <w:rStyle w:val="Kommentaariviide"/>
        </w:rPr>
        <w:commentReference w:id="385"/>
      </w:r>
      <w:r>
        <w:t>“;</w:t>
      </w:r>
    </w:p>
    <w:p w14:paraId="5790A843" w14:textId="77777777" w:rsidR="00E67777" w:rsidRDefault="00E23A95" w:rsidP="00712FCB">
      <w:pPr>
        <w:spacing w:after="0" w:line="240" w:lineRule="auto"/>
        <w:ind w:left="0" w:right="0" w:firstLine="0"/>
        <w:jc w:val="left"/>
      </w:pPr>
      <w:r>
        <w:t xml:space="preserve"> </w:t>
      </w:r>
    </w:p>
    <w:p w14:paraId="0A46A4BC" w14:textId="4BF1FB78" w:rsidR="00E67777" w:rsidRDefault="00075EE9" w:rsidP="00712FCB">
      <w:pPr>
        <w:spacing w:after="0" w:line="240" w:lineRule="auto"/>
        <w:ind w:left="0" w:right="0" w:firstLine="0"/>
      </w:pPr>
      <w:r w:rsidRPr="00275E56">
        <w:rPr>
          <w:b/>
        </w:rPr>
        <w:t>4</w:t>
      </w:r>
      <w:r w:rsidR="7F39355D" w:rsidRPr="00275E56">
        <w:rPr>
          <w:b/>
        </w:rPr>
        <w:t>)</w:t>
      </w:r>
      <w:r w:rsidR="7F39355D" w:rsidRPr="00275E56">
        <w:t xml:space="preserve"> paragrahvi 21 lõikes 4 asendatakse sõnad „rahvatervist või -ohutust“ sõnadega „</w:t>
      </w:r>
      <w:commentRangeStart w:id="386"/>
      <w:r w:rsidR="7F39355D" w:rsidRPr="00275E56">
        <w:t>rahvastiku tervist või inimeste ohutust</w:t>
      </w:r>
      <w:commentRangeEnd w:id="386"/>
      <w:r w:rsidR="005D40B9">
        <w:rPr>
          <w:rStyle w:val="Kommentaariviide"/>
        </w:rPr>
        <w:commentReference w:id="386"/>
      </w:r>
      <w:r w:rsidR="7F39355D" w:rsidRPr="00275E56">
        <w:t>“.</w:t>
      </w:r>
      <w:r w:rsidR="7F39355D">
        <w:t xml:space="preserve"> </w:t>
      </w:r>
    </w:p>
    <w:p w14:paraId="0A2F7C64" w14:textId="22A6B866" w:rsidR="00516EEA" w:rsidRDefault="00516EEA" w:rsidP="00712FCB">
      <w:pPr>
        <w:spacing w:after="0" w:line="240" w:lineRule="auto"/>
        <w:ind w:left="0" w:right="0" w:firstLine="0"/>
      </w:pPr>
    </w:p>
    <w:p w14:paraId="70FCD79A" w14:textId="2D854D88" w:rsidR="00516EEA" w:rsidRPr="00EB1F6B" w:rsidRDefault="00516EEA" w:rsidP="00712FCB">
      <w:pPr>
        <w:spacing w:after="0" w:line="240" w:lineRule="auto"/>
        <w:ind w:left="0" w:right="0" w:firstLine="0"/>
        <w:rPr>
          <w:b/>
          <w:bCs/>
        </w:rPr>
      </w:pPr>
      <w:r w:rsidRPr="00042E16">
        <w:rPr>
          <w:b/>
          <w:bCs/>
        </w:rPr>
        <w:t>§ 6</w:t>
      </w:r>
      <w:r w:rsidR="00216108">
        <w:rPr>
          <w:b/>
          <w:bCs/>
        </w:rPr>
        <w:t>8</w:t>
      </w:r>
      <w:r w:rsidRPr="00042E16">
        <w:rPr>
          <w:b/>
          <w:bCs/>
        </w:rPr>
        <w:t>. Väljasõidukohustuse ja sissesõidukeelu seaduse muutmine</w:t>
      </w:r>
    </w:p>
    <w:p w14:paraId="7DFC4064" w14:textId="77777777" w:rsidR="00516EEA" w:rsidRDefault="00516EEA" w:rsidP="00712FCB">
      <w:pPr>
        <w:spacing w:after="0" w:line="240" w:lineRule="auto"/>
        <w:ind w:left="0" w:right="0" w:firstLine="0"/>
      </w:pPr>
    </w:p>
    <w:p w14:paraId="2BA4D330" w14:textId="68435BCC" w:rsidR="00516EEA" w:rsidRDefault="00516EEA" w:rsidP="00712FCB">
      <w:pPr>
        <w:spacing w:after="0" w:line="240" w:lineRule="auto"/>
        <w:ind w:left="0" w:right="0" w:firstLine="0"/>
        <w:jc w:val="left"/>
      </w:pPr>
      <w:r>
        <w:t>Väljasõidukohustuse ja sissesõidukeelu seaduses tehakse järgmised muudatused:</w:t>
      </w:r>
    </w:p>
    <w:p w14:paraId="7B2598D7" w14:textId="6C657A59" w:rsidR="00516EEA" w:rsidRDefault="00516EEA" w:rsidP="00712FCB">
      <w:pPr>
        <w:spacing w:after="0" w:line="240" w:lineRule="auto"/>
        <w:ind w:left="0" w:right="0" w:firstLine="0"/>
        <w:jc w:val="left"/>
      </w:pPr>
    </w:p>
    <w:p w14:paraId="1B935756" w14:textId="6909F16A" w:rsidR="00EA35A4" w:rsidRDefault="00516EEA" w:rsidP="00712FCB">
      <w:pPr>
        <w:spacing w:after="0" w:line="240" w:lineRule="auto"/>
        <w:ind w:left="0" w:right="0" w:firstLine="0"/>
        <w:jc w:val="left"/>
      </w:pPr>
      <w:r w:rsidRPr="00042E16">
        <w:rPr>
          <w:b/>
          <w:bCs/>
        </w:rPr>
        <w:t>1)</w:t>
      </w:r>
      <w:r w:rsidRPr="55D65A52">
        <w:t xml:space="preserve"> </w:t>
      </w:r>
      <w:r w:rsidR="00EA35A4">
        <w:t>paragrahvi 15</w:t>
      </w:r>
      <w:r w:rsidR="00EA35A4" w:rsidRPr="00EA35A4">
        <w:rPr>
          <w:vertAlign w:val="superscript"/>
        </w:rPr>
        <w:t>4</w:t>
      </w:r>
      <w:r w:rsidR="00EA35A4">
        <w:t xml:space="preserve"> lõikes 9 asendatakse sõna „rahvatervise“ sõna</w:t>
      </w:r>
      <w:r w:rsidR="007664FF">
        <w:t>de</w:t>
      </w:r>
      <w:r w:rsidR="00EA35A4">
        <w:t>ga „rahvastiku tervise“;</w:t>
      </w:r>
    </w:p>
    <w:p w14:paraId="19F22B5E" w14:textId="77777777" w:rsidR="00EA35A4" w:rsidRDefault="00EA35A4" w:rsidP="00712FCB">
      <w:pPr>
        <w:spacing w:after="0" w:line="240" w:lineRule="auto"/>
        <w:ind w:left="0" w:right="0" w:firstLine="0"/>
        <w:jc w:val="left"/>
      </w:pPr>
    </w:p>
    <w:p w14:paraId="0C13871F" w14:textId="6DC685A9" w:rsidR="00516EEA" w:rsidRDefault="00EA35A4" w:rsidP="00712FCB">
      <w:pPr>
        <w:spacing w:after="0" w:line="240" w:lineRule="auto"/>
        <w:ind w:left="0" w:right="0" w:firstLine="0"/>
        <w:jc w:val="left"/>
      </w:pPr>
      <w:r w:rsidRPr="00EA35A4">
        <w:rPr>
          <w:b/>
        </w:rPr>
        <w:t>2)</w:t>
      </w:r>
      <w:r>
        <w:t xml:space="preserve"> </w:t>
      </w:r>
      <w:r w:rsidR="00590671">
        <w:t>paragrahvi 26</w:t>
      </w:r>
      <w:r w:rsidR="00590671" w:rsidRPr="00590671">
        <w:rPr>
          <w:vertAlign w:val="superscript"/>
        </w:rPr>
        <w:t>7</w:t>
      </w:r>
      <w:r w:rsidR="00590671">
        <w:t xml:space="preserve"> lõige 1 muudetakse ja sõnastatakse järgmiselt:</w:t>
      </w:r>
    </w:p>
    <w:p w14:paraId="6B3A1CE8" w14:textId="77777777" w:rsidR="00590671" w:rsidRDefault="00590671" w:rsidP="00712FCB">
      <w:pPr>
        <w:spacing w:after="0" w:line="240" w:lineRule="auto"/>
        <w:ind w:left="0" w:right="0" w:firstLine="0"/>
        <w:jc w:val="left"/>
      </w:pPr>
    </w:p>
    <w:p w14:paraId="39B1E9B5" w14:textId="22CAE433" w:rsidR="00516EEA" w:rsidRDefault="00590671" w:rsidP="00712FCB">
      <w:pPr>
        <w:spacing w:after="0" w:line="240" w:lineRule="auto"/>
        <w:ind w:left="0" w:right="0" w:firstLine="0"/>
        <w:jc w:val="left"/>
      </w:pPr>
      <w:r>
        <w:t xml:space="preserve">„(1) Väljasaadetava toitlustamine korraldatakse rahvatervishoiu seaduse §-s 22 ja selle alusel kehtestatud nõuete kohaselt ning </w:t>
      </w:r>
      <w:del w:id="387" w:author="Merike Koppel JM" w:date="2024-03-27T09:04:00Z">
        <w:r w:rsidDel="005D40B9">
          <w:delText>vastavuse</w:delText>
        </w:r>
      </w:del>
      <w:ins w:id="388" w:author="Merike Koppel JM" w:date="2024-03-27T09:04:00Z">
        <w:r w:rsidR="005D40B9">
          <w:t>kooskõla</w:t>
        </w:r>
      </w:ins>
      <w:r>
        <w:t>s üldiste toitumistavadega.“;</w:t>
      </w:r>
    </w:p>
    <w:p w14:paraId="3E404CEC" w14:textId="43D3C051" w:rsidR="00590671" w:rsidRDefault="00590671" w:rsidP="00712FCB">
      <w:pPr>
        <w:spacing w:after="0" w:line="240" w:lineRule="auto"/>
        <w:ind w:left="0" w:right="0" w:firstLine="0"/>
        <w:jc w:val="left"/>
      </w:pPr>
    </w:p>
    <w:p w14:paraId="2D85C150" w14:textId="4242792F" w:rsidR="00590671" w:rsidRDefault="00EA35A4" w:rsidP="00712FCB">
      <w:pPr>
        <w:spacing w:after="0" w:line="240" w:lineRule="auto"/>
        <w:ind w:left="0" w:right="0" w:firstLine="0"/>
        <w:jc w:val="left"/>
      </w:pPr>
      <w:r>
        <w:rPr>
          <w:b/>
          <w:bCs/>
        </w:rPr>
        <w:t>3</w:t>
      </w:r>
      <w:r w:rsidR="00590671" w:rsidRPr="00042E16">
        <w:rPr>
          <w:b/>
          <w:bCs/>
        </w:rPr>
        <w:t>)</w:t>
      </w:r>
      <w:r w:rsidR="00590671">
        <w:t xml:space="preserve"> paragrahvi 26</w:t>
      </w:r>
      <w:r w:rsidR="00590671" w:rsidRPr="00590671">
        <w:rPr>
          <w:vertAlign w:val="superscript"/>
        </w:rPr>
        <w:t>7</w:t>
      </w:r>
      <w:r w:rsidR="00590671">
        <w:t xml:space="preserve"> lõige 2 tunnistatakse kehtetuks;</w:t>
      </w:r>
    </w:p>
    <w:p w14:paraId="34250C1D" w14:textId="0C4E9605" w:rsidR="00590671" w:rsidRDefault="00590671" w:rsidP="00712FCB">
      <w:pPr>
        <w:spacing w:after="0" w:line="240" w:lineRule="auto"/>
        <w:ind w:left="0" w:right="0" w:firstLine="0"/>
        <w:jc w:val="left"/>
      </w:pPr>
    </w:p>
    <w:p w14:paraId="3DDDFD5B" w14:textId="200B939A" w:rsidR="00590671" w:rsidRDefault="00EA35A4" w:rsidP="00712FCB">
      <w:pPr>
        <w:spacing w:after="0" w:line="240" w:lineRule="auto"/>
        <w:ind w:left="0" w:right="0" w:firstLine="0"/>
        <w:jc w:val="left"/>
      </w:pPr>
      <w:r>
        <w:rPr>
          <w:b/>
          <w:bCs/>
        </w:rPr>
        <w:t>4</w:t>
      </w:r>
      <w:r w:rsidR="00590671" w:rsidRPr="00042E16">
        <w:rPr>
          <w:b/>
          <w:bCs/>
        </w:rPr>
        <w:t>)</w:t>
      </w:r>
      <w:r w:rsidR="00590671" w:rsidRPr="55D65A52">
        <w:t xml:space="preserve"> </w:t>
      </w:r>
      <w:r w:rsidR="00590671">
        <w:t>paragrahvi 26</w:t>
      </w:r>
      <w:r w:rsidR="00590671" w:rsidRPr="00590671">
        <w:rPr>
          <w:vertAlign w:val="superscript"/>
        </w:rPr>
        <w:t>7</w:t>
      </w:r>
      <w:r w:rsidR="00590671">
        <w:t xml:space="preserve"> lõikest 4 jäetakse välja sõnad „tema kulul“.</w:t>
      </w:r>
    </w:p>
    <w:p w14:paraId="0CD1BED2" w14:textId="23D7DF78" w:rsidR="00E67777" w:rsidRDefault="00E23A95" w:rsidP="00712FCB">
      <w:pPr>
        <w:spacing w:after="0" w:line="240" w:lineRule="auto"/>
        <w:ind w:left="0" w:right="0" w:firstLine="0"/>
        <w:jc w:val="left"/>
      </w:pPr>
      <w:r>
        <w:rPr>
          <w:b/>
        </w:rPr>
        <w:t xml:space="preserve"> </w:t>
      </w:r>
    </w:p>
    <w:p w14:paraId="39C47163" w14:textId="77777777" w:rsidR="00E67777" w:rsidRDefault="7F39355D" w:rsidP="00712FCB">
      <w:pPr>
        <w:spacing w:after="0" w:line="240" w:lineRule="auto"/>
        <w:ind w:left="0" w:right="0" w:firstLine="0"/>
        <w:jc w:val="center"/>
      </w:pPr>
      <w:r w:rsidRPr="7F39355D">
        <w:rPr>
          <w:b/>
          <w:bCs/>
        </w:rPr>
        <w:t xml:space="preserve">2. jagu </w:t>
      </w:r>
    </w:p>
    <w:p w14:paraId="460FC4D8" w14:textId="77777777" w:rsidR="00E67777" w:rsidRDefault="7F39355D" w:rsidP="00712FCB">
      <w:pPr>
        <w:spacing w:after="0" w:line="240" w:lineRule="auto"/>
        <w:ind w:left="0" w:right="0" w:firstLine="0"/>
        <w:jc w:val="center"/>
      </w:pPr>
      <w:r w:rsidRPr="7F39355D">
        <w:rPr>
          <w:b/>
          <w:bCs/>
        </w:rPr>
        <w:t xml:space="preserve">Seaduse jõustumine </w:t>
      </w:r>
    </w:p>
    <w:p w14:paraId="35EA9742" w14:textId="77777777" w:rsidR="00E67777" w:rsidRDefault="00E23A95" w:rsidP="00712FCB">
      <w:pPr>
        <w:spacing w:after="0" w:line="240" w:lineRule="auto"/>
        <w:ind w:left="0" w:right="0" w:firstLine="0"/>
        <w:jc w:val="center"/>
      </w:pPr>
      <w:r>
        <w:rPr>
          <w:b/>
        </w:rPr>
        <w:t xml:space="preserve"> </w:t>
      </w:r>
    </w:p>
    <w:p w14:paraId="193238E6" w14:textId="3478DBC6" w:rsidR="00E67777" w:rsidRDefault="7F39355D" w:rsidP="00712FCB">
      <w:pPr>
        <w:pStyle w:val="Pealkiri2"/>
        <w:spacing w:after="0" w:line="240" w:lineRule="auto"/>
        <w:ind w:left="0" w:right="0" w:firstLine="0"/>
      </w:pPr>
      <w:r>
        <w:t>§ 6</w:t>
      </w:r>
      <w:r w:rsidR="00216108">
        <w:t>9</w:t>
      </w:r>
      <w:r>
        <w:t xml:space="preserve">. Seaduse jõustumine </w:t>
      </w:r>
    </w:p>
    <w:p w14:paraId="731F9301" w14:textId="77777777" w:rsidR="00E67777" w:rsidRDefault="00E23A95" w:rsidP="00712FCB">
      <w:pPr>
        <w:spacing w:after="0" w:line="240" w:lineRule="auto"/>
        <w:ind w:left="0" w:right="0" w:firstLine="0"/>
        <w:jc w:val="left"/>
      </w:pPr>
      <w:r>
        <w:rPr>
          <w:b/>
        </w:rPr>
        <w:t xml:space="preserve"> </w:t>
      </w:r>
    </w:p>
    <w:p w14:paraId="0D4C535A" w14:textId="6D19B537" w:rsidR="00E67777" w:rsidRDefault="007A6B70" w:rsidP="00712FCB">
      <w:pPr>
        <w:spacing w:after="0" w:line="240" w:lineRule="auto"/>
        <w:ind w:left="0" w:right="0" w:firstLine="0"/>
      </w:pPr>
      <w:r>
        <w:t xml:space="preserve">(1) </w:t>
      </w:r>
      <w:r w:rsidR="7F39355D">
        <w:t xml:space="preserve">Käesolev seadus jõustub 2025. aasta 1. juulil. </w:t>
      </w:r>
    </w:p>
    <w:p w14:paraId="253E112F" w14:textId="77777777" w:rsidR="0024526D" w:rsidRDefault="0024526D" w:rsidP="00712FCB">
      <w:pPr>
        <w:pStyle w:val="Loendilik"/>
        <w:spacing w:after="0" w:line="240" w:lineRule="auto"/>
        <w:ind w:left="0" w:right="0" w:firstLine="0"/>
      </w:pPr>
    </w:p>
    <w:p w14:paraId="7E7ABF43" w14:textId="412E054F" w:rsidR="0024526D" w:rsidRDefault="007A6B70" w:rsidP="00712FCB">
      <w:pPr>
        <w:spacing w:after="0" w:line="240" w:lineRule="auto"/>
        <w:ind w:left="0" w:right="0"/>
      </w:pPr>
      <w:r>
        <w:t xml:space="preserve">(2) </w:t>
      </w:r>
      <w:r w:rsidR="0024526D">
        <w:t>Käesoleva seaduse § 5</w:t>
      </w:r>
      <w:r w:rsidR="000124E4">
        <w:t>2</w:t>
      </w:r>
      <w:r w:rsidR="0024526D">
        <w:t xml:space="preserve"> jõustub üldises korras. </w:t>
      </w:r>
    </w:p>
    <w:p w14:paraId="4CF222DB" w14:textId="77777777" w:rsidR="0024526D" w:rsidRDefault="0024526D" w:rsidP="00712FCB">
      <w:pPr>
        <w:spacing w:after="0" w:line="240" w:lineRule="auto"/>
        <w:ind w:left="0" w:right="0" w:firstLine="0"/>
      </w:pPr>
    </w:p>
    <w:p w14:paraId="0F56BF53" w14:textId="77777777" w:rsidR="00E67777" w:rsidRDefault="00E23A95" w:rsidP="00712FCB">
      <w:pPr>
        <w:spacing w:after="0" w:line="240" w:lineRule="auto"/>
        <w:ind w:left="0" w:right="0" w:firstLine="0"/>
        <w:jc w:val="left"/>
      </w:pPr>
      <w:r>
        <w:t xml:space="preserve"> </w:t>
      </w:r>
    </w:p>
    <w:p w14:paraId="2E92140D" w14:textId="77777777" w:rsidR="00E67777" w:rsidRDefault="00E23A95" w:rsidP="00712FCB">
      <w:pPr>
        <w:spacing w:after="0" w:line="240" w:lineRule="auto"/>
        <w:ind w:left="0" w:right="0" w:firstLine="0"/>
        <w:jc w:val="left"/>
      </w:pPr>
      <w:r>
        <w:t xml:space="preserve"> </w:t>
      </w:r>
    </w:p>
    <w:p w14:paraId="5B769433" w14:textId="77777777" w:rsidR="00E67777" w:rsidRDefault="00E23A95" w:rsidP="00712FCB">
      <w:pPr>
        <w:spacing w:after="0" w:line="240" w:lineRule="auto"/>
        <w:ind w:left="0" w:right="0" w:firstLine="0"/>
        <w:jc w:val="left"/>
      </w:pPr>
      <w:r>
        <w:t xml:space="preserve"> </w:t>
      </w:r>
    </w:p>
    <w:p w14:paraId="094D0D54" w14:textId="77777777" w:rsidR="00E67777" w:rsidRDefault="00E23A95" w:rsidP="00712FCB">
      <w:pPr>
        <w:spacing w:after="0" w:line="240" w:lineRule="auto"/>
        <w:ind w:left="0" w:right="0" w:firstLine="0"/>
        <w:jc w:val="left"/>
      </w:pPr>
      <w:r>
        <w:t xml:space="preserve"> </w:t>
      </w:r>
    </w:p>
    <w:p w14:paraId="403AF92F" w14:textId="45E0315C" w:rsidR="00E67777" w:rsidRDefault="7F39355D" w:rsidP="00712FCB">
      <w:pPr>
        <w:spacing w:after="0" w:line="240" w:lineRule="auto"/>
        <w:ind w:left="0" w:right="0" w:firstLine="0"/>
      </w:pPr>
      <w:r>
        <w:t xml:space="preserve">Lauri </w:t>
      </w:r>
      <w:proofErr w:type="spellStart"/>
      <w:r>
        <w:t>Hussar</w:t>
      </w:r>
      <w:proofErr w:type="spellEnd"/>
      <w:r>
        <w:t xml:space="preserve"> </w:t>
      </w:r>
    </w:p>
    <w:p w14:paraId="0F8211B2" w14:textId="7A0D9908" w:rsidR="00E67777" w:rsidRDefault="7F39355D" w:rsidP="00712FCB">
      <w:pPr>
        <w:spacing w:after="0" w:line="240" w:lineRule="auto"/>
        <w:ind w:left="0" w:right="0" w:firstLine="0"/>
      </w:pPr>
      <w:r>
        <w:t>Riigikogu esimees</w:t>
      </w:r>
      <w:r w:rsidR="00482C61">
        <w:t xml:space="preserve"> </w:t>
      </w:r>
    </w:p>
    <w:p w14:paraId="72FC2DD9" w14:textId="77777777" w:rsidR="00E67777" w:rsidRDefault="00E23A95" w:rsidP="00712FCB">
      <w:pPr>
        <w:spacing w:after="0" w:line="240" w:lineRule="auto"/>
        <w:ind w:left="0" w:right="0" w:firstLine="0"/>
        <w:jc w:val="left"/>
      </w:pPr>
      <w:r>
        <w:rPr>
          <w:i/>
        </w:rPr>
        <w:t xml:space="preserve"> </w:t>
      </w:r>
    </w:p>
    <w:p w14:paraId="61994710" w14:textId="6AEF5144" w:rsidR="00E67777" w:rsidRDefault="7F39355D" w:rsidP="00712FCB">
      <w:pPr>
        <w:spacing w:after="0" w:line="240" w:lineRule="auto"/>
        <w:ind w:left="0" w:right="0" w:firstLine="0"/>
      </w:pPr>
      <w:r>
        <w:t>Tallinn „…..“……………………202</w:t>
      </w:r>
      <w:r w:rsidR="002047A8">
        <w:t>4</w:t>
      </w:r>
      <w:r>
        <w:t xml:space="preserve">. a </w:t>
      </w:r>
    </w:p>
    <w:p w14:paraId="1779DEB5" w14:textId="77777777" w:rsidR="00E67777" w:rsidRDefault="00E23A95" w:rsidP="00712FCB">
      <w:pPr>
        <w:spacing w:after="0" w:line="240" w:lineRule="auto"/>
        <w:ind w:left="0" w:right="0" w:firstLine="0"/>
        <w:jc w:val="left"/>
      </w:pPr>
      <w:r>
        <w:t xml:space="preserve"> </w:t>
      </w:r>
    </w:p>
    <w:p w14:paraId="1FF31A76" w14:textId="77777777" w:rsidR="00E67777" w:rsidRDefault="7F39355D" w:rsidP="00712FCB">
      <w:pPr>
        <w:spacing w:after="0" w:line="240" w:lineRule="auto"/>
        <w:ind w:left="0" w:right="0" w:firstLine="0"/>
      </w:pPr>
      <w:r>
        <w:t xml:space="preserve">___________________________________________________________________________ </w:t>
      </w:r>
    </w:p>
    <w:p w14:paraId="762049FC" w14:textId="77777777" w:rsidR="00E67777" w:rsidRDefault="7F39355D" w:rsidP="00712FCB">
      <w:pPr>
        <w:spacing w:after="0" w:line="240" w:lineRule="auto"/>
        <w:ind w:left="0" w:right="0" w:firstLine="0"/>
      </w:pPr>
      <w:r>
        <w:t xml:space="preserve">Algatanud Vabariigi Valitsus </w:t>
      </w:r>
    </w:p>
    <w:p w14:paraId="0C253A1A" w14:textId="47D8141A" w:rsidR="00E67777" w:rsidRDefault="7F39355D" w:rsidP="00712FCB">
      <w:pPr>
        <w:spacing w:after="0" w:line="240" w:lineRule="auto"/>
        <w:ind w:left="0" w:right="0" w:firstLine="0"/>
      </w:pPr>
      <w:r>
        <w:t>„…..“……………………202</w:t>
      </w:r>
      <w:r w:rsidR="002047A8">
        <w:t>4</w:t>
      </w:r>
      <w:r>
        <w:t xml:space="preserve">. a </w:t>
      </w:r>
    </w:p>
    <w:p w14:paraId="2627B1E6" w14:textId="77777777" w:rsidR="00E67777" w:rsidRDefault="00E23A95" w:rsidP="00712FCB">
      <w:pPr>
        <w:spacing w:after="0" w:line="240" w:lineRule="auto"/>
        <w:ind w:left="0" w:right="0" w:firstLine="0"/>
        <w:jc w:val="left"/>
      </w:pPr>
      <w:r>
        <w:t xml:space="preserve"> </w:t>
      </w:r>
    </w:p>
    <w:p w14:paraId="7A38ABA2" w14:textId="77777777" w:rsidR="00E67777" w:rsidRDefault="7F39355D" w:rsidP="00712FCB">
      <w:pPr>
        <w:spacing w:after="0" w:line="240" w:lineRule="auto"/>
        <w:ind w:left="0" w:right="0" w:firstLine="0"/>
      </w:pPr>
      <w:r>
        <w:t xml:space="preserve">allkirjastatud digitaalselt </w:t>
      </w:r>
    </w:p>
    <w:p w14:paraId="736FA7D3" w14:textId="77777777" w:rsidR="00E67777" w:rsidRDefault="00E23A95" w:rsidP="00712FCB">
      <w:pPr>
        <w:spacing w:after="0" w:line="240" w:lineRule="auto"/>
        <w:ind w:left="0" w:right="0" w:firstLine="0"/>
        <w:jc w:val="center"/>
      </w:pPr>
      <w:r>
        <w:t xml:space="preserve"> </w:t>
      </w:r>
    </w:p>
    <w:sectPr w:rsidR="00E67777" w:rsidSect="004F252B">
      <w:footerReference w:type="even" r:id="rId16"/>
      <w:footerReference w:type="default" r:id="rId17"/>
      <w:footerReference w:type="first" r:id="rId18"/>
      <w:pgSz w:w="11906" w:h="16838"/>
      <w:pgMar w:top="1465" w:right="1413" w:bottom="1583" w:left="1416" w:header="708" w:footer="714"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erike Koppel JM" w:date="2024-03-25T13:56:00Z" w:initials="MKJ">
    <w:p w14:paraId="0CBBA724" w14:textId="77777777" w:rsidR="00B97E4D" w:rsidRDefault="002B34C2" w:rsidP="005332A2">
      <w:pPr>
        <w:pStyle w:val="Kommentaaritekst"/>
        <w:ind w:left="0" w:firstLine="0"/>
        <w:jc w:val="left"/>
      </w:pPr>
      <w:r>
        <w:rPr>
          <w:rStyle w:val="Kommentaariviide"/>
        </w:rPr>
        <w:annotationRef/>
      </w:r>
      <w:r w:rsidR="00B97E4D">
        <w:t>Eestikeelsem, suupärasem ja loetavam oleks "riiklike rahvastiku tervise andmekogude"?</w:t>
      </w:r>
    </w:p>
  </w:comment>
  <w:comment w:id="1" w:author="Merike Koppel JM" w:date="2024-03-21T09:59:00Z" w:initials="MKJ">
    <w:p w14:paraId="306F2ADD" w14:textId="2FB7AEA4" w:rsidR="00572B7D" w:rsidRDefault="0087678D" w:rsidP="00E92766">
      <w:pPr>
        <w:pStyle w:val="Kommentaaritekst"/>
        <w:ind w:left="0" w:firstLine="0"/>
        <w:jc w:val="left"/>
      </w:pPr>
      <w:r>
        <w:rPr>
          <w:rStyle w:val="Kommentaariviide"/>
        </w:rPr>
        <w:annotationRef/>
      </w:r>
      <w:r w:rsidR="00572B7D">
        <w:t>Termin "tervena elada jäänud eluiga" ei ole hea, sest "eluiga" tähendab aega sünnist surmani, kõne alla tuleks "tervena elamise iga", kuid kasutatakse siiski terminit "tervena elada jäänud aastad".</w:t>
      </w:r>
    </w:p>
  </w:comment>
  <w:comment w:id="7" w:author="Merike Koppel JM" w:date="2024-03-21T10:14:00Z" w:initials="MKJ">
    <w:p w14:paraId="3D7AB9ED" w14:textId="309AB8C2" w:rsidR="002F30A9" w:rsidRDefault="002F30A9" w:rsidP="00F115BE">
      <w:pPr>
        <w:pStyle w:val="Kommentaaritekst"/>
        <w:ind w:left="0" w:firstLine="0"/>
        <w:jc w:val="left"/>
      </w:pPr>
      <w:r>
        <w:rPr>
          <w:rStyle w:val="Kommentaariviide"/>
        </w:rPr>
        <w:annotationRef/>
      </w:r>
      <w:r>
        <w:t>Kas võiks kaaluda omasõna "kehalise" kasutust?</w:t>
      </w:r>
    </w:p>
  </w:comment>
  <w:comment w:id="10" w:author="Merike Koppel JM" w:date="2024-03-26T09:38:00Z" w:initials="MKJ">
    <w:p w14:paraId="21207900" w14:textId="77777777" w:rsidR="003930E3" w:rsidRDefault="008F5C97" w:rsidP="006D7CA3">
      <w:pPr>
        <w:pStyle w:val="Kommentaaritekst"/>
        <w:ind w:left="0" w:firstLine="0"/>
        <w:jc w:val="left"/>
      </w:pPr>
      <w:r>
        <w:rPr>
          <w:rStyle w:val="Kommentaariviide"/>
        </w:rPr>
        <w:annotationRef/>
      </w:r>
      <w:r w:rsidR="003930E3">
        <w:t xml:space="preserve">Soovitan kasutada siinses tekstis ikkagi terminit "keskkond", kuna see on kõige üldisemas tähenduses kõik inimest ümbritsev, sh ka vaimne ja sotsiaalne keskkond …, looduskeskkond on selle sõna teine tähendus, </w:t>
      </w:r>
      <w:r w:rsidR="003930E3">
        <w:rPr>
          <w:color w:val="0E1013"/>
          <w:highlight w:val="white"/>
        </w:rPr>
        <w:t xml:space="preserve">"elukeskkond" on inimese puhul tingimused ja ümbrus, kus </w:t>
      </w:r>
      <w:r w:rsidR="003930E3">
        <w:rPr>
          <w:b/>
          <w:bCs/>
          <w:color w:val="0E1013"/>
          <w:highlight w:val="white"/>
        </w:rPr>
        <w:t>elatakse</w:t>
      </w:r>
      <w:r w:rsidR="003930E3">
        <w:t xml:space="preserve">, hõlmab nii </w:t>
      </w:r>
      <w:r w:rsidR="003930E3">
        <w:rPr>
          <w:b/>
          <w:bCs/>
        </w:rPr>
        <w:t>kodu</w:t>
      </w:r>
      <w:r w:rsidR="003930E3">
        <w:t xml:space="preserve">- õppe-, töö- kui ka puhkekeskkonda (vt ka nt rahvastiku tervise arengukava). Mõnes kohas sobib kasutada ka "elukeskkond", nt paragrahvi 5 lõike 3 punktis 3, paragrahvi 11 punktis 6 jm. Seega tuleks läbi mõelda, kuidas see paragrahv ja selle pealkiri sõnastada, kas siin on mõeldud ka neid allpool osutatud elukeskkondi, kus üht või teist teenust osutatakse või siiski elukeskkonda kui inimese elamise keskkonda (mis hõlmab nii kodu-, õppe-, töö- kui ka puhkekekskkonda) üldiselt. </w:t>
      </w:r>
    </w:p>
  </w:comment>
  <w:comment w:id="11" w:author="Merike Koppel JM" w:date="2024-03-21T10:25:00Z" w:initials="MKJ">
    <w:p w14:paraId="350EA56A" w14:textId="69942B54" w:rsidR="006244BC" w:rsidRDefault="001830E7" w:rsidP="00DE4E82">
      <w:pPr>
        <w:pStyle w:val="Kommentaaritekst"/>
        <w:ind w:left="0" w:firstLine="0"/>
        <w:jc w:val="left"/>
      </w:pPr>
      <w:r>
        <w:rPr>
          <w:rStyle w:val="Kommentaariviide"/>
        </w:rPr>
        <w:annotationRef/>
      </w:r>
      <w:r w:rsidR="006244BC">
        <w:t>Millele selle sõnaga siin osutatakse? Tavaliselt osutatakse sellega eelmainitud asjade ja järgnevalt mainitavate asjade vastavusele samas järjekorras, aga siin seda välja ei loe … võtaks üldse ära</w:t>
      </w:r>
    </w:p>
  </w:comment>
  <w:comment w:id="16" w:author="Merike Koppel JM" w:date="2024-03-27T09:15:00Z" w:initials="MKJ">
    <w:p w14:paraId="424BC469" w14:textId="77777777" w:rsidR="003930E3" w:rsidRDefault="00074EAE" w:rsidP="00B63FFF">
      <w:pPr>
        <w:pStyle w:val="Kommentaaritekst"/>
        <w:ind w:left="0" w:firstLine="0"/>
        <w:jc w:val="left"/>
      </w:pPr>
      <w:r>
        <w:rPr>
          <w:rStyle w:val="Kommentaariviide"/>
        </w:rPr>
        <w:annotationRef/>
      </w:r>
      <w:r w:rsidR="003930E3">
        <w:t>Kas seda ei võiks vormistada lihtsalt lausena?</w:t>
      </w:r>
    </w:p>
  </w:comment>
  <w:comment w:id="20" w:author="Merike Koppel JM" w:date="2024-03-21T10:50:00Z" w:initials="MKJ">
    <w:p w14:paraId="643D0265" w14:textId="2F962759" w:rsidR="003930E3" w:rsidRDefault="00E6632E" w:rsidP="00AF1EAC">
      <w:pPr>
        <w:pStyle w:val="Kommentaaritekst"/>
        <w:ind w:left="0" w:firstLine="0"/>
        <w:jc w:val="left"/>
      </w:pPr>
      <w:r>
        <w:rPr>
          <w:rStyle w:val="Kommentaariviide"/>
        </w:rPr>
        <w:annotationRef/>
      </w:r>
      <w:r w:rsidR="003930E3">
        <w:t>Niiviisi jääb kuidagi poolikuks, eeldada saab siiski kelleltki vastutuse võtmist … sõna "ühiskond" ei ole siin vajalik, ühiskond ongi inimesed, sisukordus</w:t>
      </w:r>
    </w:p>
  </w:comment>
  <w:comment w:id="27" w:author="Merike Koppel JM" w:date="2024-03-21T11:06:00Z" w:initials="MKJ">
    <w:p w14:paraId="592B7313" w14:textId="151D1E95" w:rsidR="00074EAE" w:rsidRDefault="00681713" w:rsidP="0025761E">
      <w:pPr>
        <w:pStyle w:val="Kommentaaritekst"/>
        <w:ind w:left="0" w:firstLine="0"/>
        <w:jc w:val="left"/>
      </w:pPr>
      <w:r>
        <w:rPr>
          <w:rStyle w:val="Kommentaariviide"/>
        </w:rPr>
        <w:annotationRef/>
      </w:r>
      <w:r w:rsidR="00074EAE">
        <w:t>"tervisele avalduv mõju" on ok, kui selle avaldajat ei mainita, kui seda aga mainitakse, ei saa seda sõna kasutada, sest verb "avalduma" on kahevalentne (seob vaid kahte moodustajat: mis avaldub millele), seega tuleb kasutada verbi, mis võimaldab siduda rohkem moodustajaid: mis avaldab mida millele, nt verbi "avaldama" ehk siis "avaldatava" ...</w:t>
      </w:r>
    </w:p>
  </w:comment>
  <w:comment w:id="30" w:author="Merike Koppel JM" w:date="2024-03-21T11:42:00Z" w:initials="MKJ">
    <w:p w14:paraId="6FCC7166" w14:textId="42A51334" w:rsidR="005557E0" w:rsidRDefault="00534666" w:rsidP="001113B4">
      <w:pPr>
        <w:pStyle w:val="Kommentaaritekst"/>
        <w:ind w:left="0" w:firstLine="0"/>
        <w:jc w:val="left"/>
      </w:pPr>
      <w:r>
        <w:rPr>
          <w:rStyle w:val="Kommentaariviide"/>
        </w:rPr>
        <w:annotationRef/>
      </w:r>
      <w:r w:rsidR="005557E0">
        <w:t>Siin on jälle valentsiprobleem, verb "tingima" vajab moodustajaid mis ja millest, kuid mitte millele, seega tuleb valida muu verb, mida saab kasutada sõnaga "mõju".</w:t>
      </w:r>
    </w:p>
  </w:comment>
  <w:comment w:id="46" w:author="Merike Koppel JM" w:date="2024-03-21T11:58:00Z" w:initials="MKJ">
    <w:p w14:paraId="6051822D" w14:textId="77777777" w:rsidR="00652F27" w:rsidRDefault="00756C4C" w:rsidP="00053E91">
      <w:pPr>
        <w:pStyle w:val="Kommentaaritekst"/>
        <w:ind w:left="0" w:firstLine="0"/>
        <w:jc w:val="left"/>
      </w:pPr>
      <w:r>
        <w:rPr>
          <w:rStyle w:val="Kommentaariviide"/>
        </w:rPr>
        <w:annotationRef/>
      </w:r>
      <w:r w:rsidR="00652F27">
        <w:t>Mida siin on mõeldud selle all: "terviserisk on raskusaste"? Termini määratlus ei ole loogiline, risk ei saa olla raskusaste ... Kas siin on mõeldud seda, et terviseriski hinnates saab kindlaks määrata selle ulatust või suurust? Selle toime raskust on keeruline ette kujutada ... "raskusaste" tähendab raskuse määra, "raskus" ise on samuti millegi tõsiduse, ohtlikkuse, keerukuse jne määr. Määratlust tuleks kohendada.</w:t>
      </w:r>
    </w:p>
  </w:comment>
  <w:comment w:id="49" w:author="Merike Koppel JM" w:date="2024-03-25T14:51:00Z" w:initials="MKJ">
    <w:p w14:paraId="7B458475" w14:textId="68BC6B88" w:rsidR="00164D2D" w:rsidRDefault="0051529B" w:rsidP="00875282">
      <w:pPr>
        <w:pStyle w:val="Kommentaaritekst"/>
        <w:ind w:left="0" w:firstLine="0"/>
        <w:jc w:val="left"/>
      </w:pPr>
      <w:r>
        <w:rPr>
          <w:rStyle w:val="Kommentaariviide"/>
        </w:rPr>
        <w:annotationRef/>
      </w:r>
      <w:r w:rsidR="00164D2D">
        <w:t>Mida siin on mõeldud, kas "ohuteguritest tulenevate terviseriskide …"? Mis sõna või lauseosa käib kokku sõnaga "ohuteguritest"? Veidi segane sõnastus, pealegi on p 2 juba nimetatud ohutegurist tulenevate terviseriskide ohjamist ...</w:t>
      </w:r>
    </w:p>
  </w:comment>
  <w:comment w:id="51" w:author="Merike Koppel JM" w:date="2024-03-21T12:07:00Z" w:initials="MKJ">
    <w:p w14:paraId="3BF2F292" w14:textId="77777777" w:rsidR="00790DBE" w:rsidRDefault="00756C4C" w:rsidP="00A77A4B">
      <w:pPr>
        <w:pStyle w:val="Kommentaaritekst"/>
        <w:ind w:left="0" w:firstLine="0"/>
        <w:jc w:val="left"/>
      </w:pPr>
      <w:r>
        <w:rPr>
          <w:rStyle w:val="Kommentaariviide"/>
        </w:rPr>
        <w:annotationRef/>
      </w:r>
      <w:r w:rsidR="00790DBE">
        <w:t>Kas nii? Teksti ühtluse huvides kasutaksin terminit "veebilehel" ("koduleht" on veebisaidi esimene lehekülg, kust tõenäoliselt neid andmeid ei leia ... )</w:t>
      </w:r>
    </w:p>
  </w:comment>
  <w:comment w:id="57" w:author="Merike Koppel JM" w:date="2024-03-21T12:09:00Z" w:initials="MKJ">
    <w:p w14:paraId="76F2DE86" w14:textId="5AC4A5CF" w:rsidR="00F11F1A" w:rsidRDefault="00F11F1A" w:rsidP="00B11DDB">
      <w:pPr>
        <w:pStyle w:val="Kommentaaritekst"/>
        <w:ind w:left="0" w:firstLine="0"/>
        <w:jc w:val="left"/>
      </w:pPr>
      <w:r>
        <w:rPr>
          <w:rStyle w:val="Kommentaariviide"/>
        </w:rPr>
        <w:annotationRef/>
      </w:r>
      <w:r>
        <w:t>Et vältida sõnakordust "koostamisel … koostab"</w:t>
      </w:r>
    </w:p>
  </w:comment>
  <w:comment w:id="61" w:author="Merike Koppel JM" w:date="2024-03-26T10:09:00Z" w:initials="MKJ">
    <w:p w14:paraId="13CE7F74" w14:textId="77777777" w:rsidR="00F46563" w:rsidRDefault="00F46563" w:rsidP="00536E3A">
      <w:pPr>
        <w:pStyle w:val="Kommentaaritekst"/>
        <w:ind w:left="0" w:firstLine="0"/>
        <w:jc w:val="left"/>
      </w:pPr>
      <w:r>
        <w:rPr>
          <w:rStyle w:val="Kommentaariviide"/>
        </w:rPr>
        <w:annotationRef/>
      </w:r>
      <w:r>
        <w:t>Vt kommentaar eespool verbi ja tema moodustajate kohta</w:t>
      </w:r>
    </w:p>
  </w:comment>
  <w:comment w:id="64" w:author="Merike Koppel JM" w:date="2024-03-21T12:27:00Z" w:initials="MKJ">
    <w:p w14:paraId="5012205B" w14:textId="77777777" w:rsidR="00164D2D" w:rsidRDefault="00E64CAA" w:rsidP="003E18CB">
      <w:pPr>
        <w:pStyle w:val="Kommentaaritekst"/>
        <w:ind w:left="0" w:firstLine="0"/>
        <w:jc w:val="left"/>
      </w:pPr>
      <w:r>
        <w:rPr>
          <w:rStyle w:val="Kommentaariviide"/>
        </w:rPr>
        <w:annotationRef/>
      </w:r>
      <w:r w:rsidR="00164D2D">
        <w:t>Vt IATE, Maailma Terviseorganisatsioon on avaldanud tervise-eeskirjad.</w:t>
      </w:r>
    </w:p>
  </w:comment>
  <w:comment w:id="67" w:author="Merike Koppel JM" w:date="2024-03-21T12:30:00Z" w:initials="MKJ">
    <w:p w14:paraId="6B989BAF" w14:textId="77777777" w:rsidR="00164D2D" w:rsidRDefault="00C47477" w:rsidP="00E479DE">
      <w:pPr>
        <w:pStyle w:val="Kommentaaritekst"/>
        <w:ind w:left="0" w:firstLine="0"/>
        <w:jc w:val="left"/>
      </w:pPr>
      <w:r>
        <w:rPr>
          <w:rStyle w:val="Kommentaariviide"/>
        </w:rPr>
        <w:annotationRef/>
      </w:r>
      <w:r w:rsidR="00164D2D">
        <w:t>Või siiski: "ühe … ohuteguri määramise ja risikindamise teenuse osutamise eest"?</w:t>
      </w:r>
    </w:p>
  </w:comment>
  <w:comment w:id="73" w:author="Merike Koppel JM" w:date="2024-03-21T14:12:00Z" w:initials="MKJ">
    <w:p w14:paraId="3B4B26C8" w14:textId="2EE8FB48" w:rsidR="005240CF" w:rsidRDefault="005240CF" w:rsidP="00F720A9">
      <w:pPr>
        <w:pStyle w:val="Kommentaaritekst"/>
        <w:ind w:left="0" w:firstLine="0"/>
        <w:jc w:val="left"/>
      </w:pPr>
      <w:r>
        <w:rPr>
          <w:rStyle w:val="Kommentaariviide"/>
        </w:rPr>
        <w:annotationRef/>
      </w:r>
      <w:r>
        <w:t>Kas ei võiks asendada sõnaga "suurt"?"Märkimisväärne" tähendab mainimisvääne</w:t>
      </w:r>
    </w:p>
  </w:comment>
  <w:comment w:id="78" w:author="Merike Koppel JM" w:date="2024-03-21T14:16:00Z" w:initials="MKJ">
    <w:p w14:paraId="71497887" w14:textId="77777777" w:rsidR="00282272" w:rsidRDefault="005240CF" w:rsidP="00283E5A">
      <w:pPr>
        <w:pStyle w:val="Kommentaaritekst"/>
        <w:ind w:left="0" w:firstLine="0"/>
        <w:jc w:val="left"/>
      </w:pPr>
      <w:r>
        <w:rPr>
          <w:rStyle w:val="Kommentaariviide"/>
        </w:rPr>
        <w:annotationRef/>
      </w:r>
      <w:r w:rsidR="00282272">
        <w:t xml:space="preserve">Pigem "raskuse"? Tegelikult on tegu sisukordusega, "raskus" tähendab samuti </w:t>
      </w:r>
      <w:r w:rsidR="00282272">
        <w:rPr>
          <w:color w:val="0E1013"/>
          <w:highlight w:val="white"/>
        </w:rPr>
        <w:t>millegi suuruse, tõsiduse, keerulisuse vms määr</w:t>
      </w:r>
      <w:r w:rsidR="00282272">
        <w:t>a ...</w:t>
      </w:r>
    </w:p>
  </w:comment>
  <w:comment w:id="80" w:author="Merike Koppel JM" w:date="2024-03-21T14:29:00Z" w:initials="MKJ">
    <w:p w14:paraId="434410A4" w14:textId="42EA3314" w:rsidR="00784CCF" w:rsidRDefault="00DD4B37" w:rsidP="001D0DEA">
      <w:pPr>
        <w:pStyle w:val="Kommentaaritekst"/>
        <w:ind w:left="0" w:firstLine="0"/>
        <w:jc w:val="left"/>
      </w:pPr>
      <w:r>
        <w:rPr>
          <w:rStyle w:val="Kommentaariviide"/>
        </w:rPr>
        <w:annotationRef/>
      </w:r>
      <w:r w:rsidR="00784CCF">
        <w:t>Pigem ikka "saadused" (vt nt veterinaarseadus). Tuleks läbivalt asendada, sest nii Eesti kui ka ELi õigusakides on levinud termin selles tähenduses "saadus", nt IATE järgi on "animal product" või "product of animal origin" loomne saadus ja "plant product" on taimne saadus ...</w:t>
      </w:r>
    </w:p>
  </w:comment>
  <w:comment w:id="82" w:author="Merike Koppel JM" w:date="2024-03-26T13:29:00Z" w:initials="MKJ">
    <w:p w14:paraId="171E8864" w14:textId="77777777" w:rsidR="00103C55" w:rsidRDefault="00646BF0" w:rsidP="00C3140F">
      <w:pPr>
        <w:pStyle w:val="Kommentaaritekst"/>
        <w:ind w:left="0" w:firstLine="0"/>
        <w:jc w:val="left"/>
      </w:pPr>
      <w:r>
        <w:rPr>
          <w:rStyle w:val="Kommentaariviide"/>
        </w:rPr>
        <w:annotationRef/>
      </w:r>
      <w:r w:rsidR="00103C55">
        <w:t>Praegu tekib seos: "taimede ja loomade keha pinnale kandmine", mida on raske ette kujutada … vbl aitab, kui nimetada "kehasse viimine" esimesena?</w:t>
      </w:r>
    </w:p>
  </w:comment>
  <w:comment w:id="89" w:author="Merike Koppel JM" w:date="2024-03-26T13:34:00Z" w:initials="MKJ">
    <w:p w14:paraId="560B82D7" w14:textId="77777777" w:rsidR="00103C55" w:rsidRDefault="00646BF0" w:rsidP="00561EB5">
      <w:pPr>
        <w:pStyle w:val="Kommentaaritekst"/>
        <w:ind w:left="0" w:firstLine="0"/>
        <w:jc w:val="left"/>
      </w:pPr>
      <w:r>
        <w:rPr>
          <w:rStyle w:val="Kommentaariviide"/>
        </w:rPr>
        <w:annotationRef/>
      </w:r>
      <w:r w:rsidR="00103C55">
        <w:t>Mida mõeldakse siin tegevuste all, lauses edasi juttu ainult teenuseosutajast ja teenuse kättesaadavaks tegemisest? Kas ei peaks lauses edasi ka tegevustele viitama?</w:t>
      </w:r>
    </w:p>
  </w:comment>
  <w:comment w:id="91" w:author="Merike Koppel JM" w:date="2024-03-26T13:31:00Z" w:initials="MKJ">
    <w:p w14:paraId="28557846" w14:textId="166D4070" w:rsidR="00646BF0" w:rsidRDefault="00646BF0" w:rsidP="004B36C1">
      <w:pPr>
        <w:pStyle w:val="Kommentaaritekst"/>
        <w:ind w:left="0" w:firstLine="0"/>
        <w:jc w:val="left"/>
      </w:pPr>
      <w:r>
        <w:rPr>
          <w:rStyle w:val="Kommentaariviide"/>
        </w:rPr>
        <w:annotationRef/>
      </w:r>
      <w:r>
        <w:t>Ühes tekstis võiks kasutada üht terminit.</w:t>
      </w:r>
    </w:p>
  </w:comment>
  <w:comment w:id="90" w:author="Merike Koppel JM" w:date="2024-03-26T13:32:00Z" w:initials="MKJ">
    <w:p w14:paraId="386973DB" w14:textId="77777777" w:rsidR="00646BF0" w:rsidRDefault="00646BF0" w:rsidP="002E55FB">
      <w:pPr>
        <w:pStyle w:val="Kommentaaritekst"/>
        <w:ind w:left="0" w:firstLine="0"/>
        <w:jc w:val="left"/>
      </w:pPr>
      <w:r>
        <w:rPr>
          <w:rStyle w:val="Kommentaariviide"/>
        </w:rPr>
        <w:annotationRef/>
      </w:r>
      <w:r>
        <w:t>Kas teenuseosutaja pakub ka tegevusi?</w:t>
      </w:r>
    </w:p>
  </w:comment>
  <w:comment w:id="103" w:author="Merike Koppel JM" w:date="2024-03-26T13:29:00Z" w:initials="MKJ">
    <w:p w14:paraId="75E776C6" w14:textId="72FF4B38" w:rsidR="00646BF0" w:rsidRDefault="00646BF0" w:rsidP="001D259B">
      <w:pPr>
        <w:pStyle w:val="Kommentaaritekst"/>
        <w:ind w:left="0" w:firstLine="0"/>
        <w:jc w:val="left"/>
      </w:pPr>
      <w:r>
        <w:rPr>
          <w:rStyle w:val="Kommentaariviide"/>
        </w:rPr>
        <w:annotationRef/>
      </w:r>
      <w:r>
        <w:t>Taime on juba eespool eraldi nimetatud</w:t>
      </w:r>
    </w:p>
  </w:comment>
  <w:comment w:id="111" w:author="Merike Koppel JM" w:date="2024-03-26T13:30:00Z" w:initials="MKJ">
    <w:p w14:paraId="3D5097A3" w14:textId="77777777" w:rsidR="00646BF0" w:rsidRDefault="00646BF0" w:rsidP="006E7493">
      <w:pPr>
        <w:pStyle w:val="Kommentaaritekst"/>
        <w:ind w:left="0" w:firstLine="0"/>
        <w:jc w:val="left"/>
      </w:pPr>
      <w:r>
        <w:rPr>
          <w:rStyle w:val="Kommentaariviide"/>
        </w:rPr>
        <w:annotationRef/>
      </w:r>
      <w:r>
        <w:t>Looma on juba eespool eraldi nimetatud</w:t>
      </w:r>
    </w:p>
  </w:comment>
  <w:comment w:id="114" w:author="Merike Koppel JM" w:date="2024-03-21T14:46:00Z" w:initials="MKJ">
    <w:p w14:paraId="36E8278D" w14:textId="77777777" w:rsidR="00103C55" w:rsidRDefault="00254B47" w:rsidP="00EB2CEA">
      <w:pPr>
        <w:pStyle w:val="Kommentaaritekst"/>
        <w:ind w:left="0" w:firstLine="0"/>
        <w:jc w:val="left"/>
      </w:pPr>
      <w:r>
        <w:rPr>
          <w:rStyle w:val="Kommentaariviide"/>
        </w:rPr>
        <w:annotationRef/>
      </w:r>
      <w:r w:rsidR="00103C55">
        <w:t>Veidi arusaamatu sõnastus, mis siin täpsemalt tükeldatud on? Kas loom või tema osad? "tükeldatud loomaorganeid, -osi ja looma kuivanud sekreeti" või "tükeldatud looma või selle organeid, osi ja kuivanud sekreeti"?</w:t>
      </w:r>
    </w:p>
  </w:comment>
  <w:comment w:id="124" w:author="Merike Koppel JM" w:date="2024-03-21T14:50:00Z" w:initials="MKJ">
    <w:p w14:paraId="28EE77F3" w14:textId="77777777" w:rsidR="00103C55" w:rsidRDefault="00254B47" w:rsidP="00E174A7">
      <w:pPr>
        <w:pStyle w:val="Kommentaaritekst"/>
        <w:ind w:left="0" w:firstLine="0"/>
        <w:jc w:val="left"/>
      </w:pPr>
      <w:r>
        <w:rPr>
          <w:rStyle w:val="Kommentaariviide"/>
        </w:rPr>
        <w:annotationRef/>
      </w:r>
      <w:r w:rsidR="00103C55">
        <w:t>Kas tuleks kõne alla lühemalt ja loetavuse huvides: "eriseaduse kohaselt"?</w:t>
      </w:r>
    </w:p>
  </w:comment>
  <w:comment w:id="131" w:author="Merike Koppel JM" w:date="2024-03-27T09:47:00Z" w:initials="MKJ">
    <w:p w14:paraId="7B3E164A" w14:textId="77777777" w:rsidR="00AE3FCE" w:rsidRDefault="00AE3FCE" w:rsidP="00464F4B">
      <w:pPr>
        <w:pStyle w:val="Kommentaaritekst"/>
        <w:ind w:left="0" w:firstLine="0"/>
        <w:jc w:val="left"/>
      </w:pPr>
      <w:r>
        <w:rPr>
          <w:rStyle w:val="Kommentaariviide"/>
        </w:rPr>
        <w:annotationRef/>
      </w:r>
      <w:r>
        <w:t>Kas siin võiks sõnastada ka lihtsalt: "saadud segu", kas see "segamise teel" on oluline täpsustus? Lause algab ju viitega valmistamisele.</w:t>
      </w:r>
    </w:p>
  </w:comment>
  <w:comment w:id="141" w:author="Merike Koppel JM" w:date="2024-03-27T09:50:00Z" w:initials="MKJ">
    <w:p w14:paraId="76FC58D9" w14:textId="77777777" w:rsidR="00AE3FCE" w:rsidRDefault="00AE3FCE" w:rsidP="00320ABD">
      <w:pPr>
        <w:pStyle w:val="Kommentaaritekst"/>
        <w:ind w:left="0" w:firstLine="0"/>
        <w:jc w:val="left"/>
      </w:pPr>
      <w:r>
        <w:rPr>
          <w:rStyle w:val="Kommentaariviide"/>
        </w:rPr>
        <w:annotationRef/>
      </w:r>
      <w:r>
        <w:t xml:space="preserve">Kas siin on mõeldud nüüd elukeskkonda üldiselt või siiski allpool nimetatud teenuste osutamise keskkonda? </w:t>
      </w:r>
    </w:p>
  </w:comment>
  <w:comment w:id="143" w:author="Merike Koppel JM" w:date="2024-03-21T15:44:00Z" w:initials="MKJ">
    <w:p w14:paraId="40D1E66B" w14:textId="58CE59AC" w:rsidR="003F6DCD" w:rsidRDefault="00C20E2A" w:rsidP="001705B2">
      <w:pPr>
        <w:pStyle w:val="Kommentaaritekst"/>
        <w:ind w:left="0" w:firstLine="0"/>
        <w:jc w:val="left"/>
      </w:pPr>
      <w:r>
        <w:rPr>
          <w:rStyle w:val="Kommentaariviide"/>
        </w:rPr>
        <w:annotationRef/>
      </w:r>
      <w:r w:rsidR="003F6DCD">
        <w:t>Paragrahvi 36 eeskujul</w:t>
      </w:r>
    </w:p>
  </w:comment>
  <w:comment w:id="158" w:author="Merike Koppel JM" w:date="2024-03-26T10:58:00Z" w:initials="MKJ">
    <w:p w14:paraId="61F2A76A" w14:textId="77777777" w:rsidR="00124D67" w:rsidRDefault="00124D67" w:rsidP="00B21D55">
      <w:pPr>
        <w:pStyle w:val="Kommentaaritekst"/>
        <w:ind w:left="0" w:firstLine="0"/>
        <w:jc w:val="left"/>
      </w:pPr>
      <w:r>
        <w:rPr>
          <w:rStyle w:val="Kommentaariviide"/>
        </w:rPr>
        <w:annotationRef/>
      </w:r>
      <w:r>
        <w:t>Määruse sõnastus</w:t>
      </w:r>
    </w:p>
  </w:comment>
  <w:comment w:id="171" w:author="Merike Koppel JM" w:date="2024-03-21T16:26:00Z" w:initials="MKJ">
    <w:p w14:paraId="71547585" w14:textId="77777777" w:rsidR="008C6AEA" w:rsidRDefault="00173463" w:rsidP="00985B74">
      <w:pPr>
        <w:pStyle w:val="Kommentaaritekst"/>
        <w:ind w:left="0" w:firstLine="0"/>
        <w:jc w:val="left"/>
      </w:pPr>
      <w:r>
        <w:rPr>
          <w:rStyle w:val="Kommentaariviide"/>
        </w:rPr>
        <w:annotationRef/>
      </w:r>
      <w:r w:rsidR="008C6AEA">
        <w:t xml:space="preserve">? "teenuse osutamise elukeskkond" ei ole hea termin, elukeskkond on ikka elavatel olenditel, pigem ikka lihtsalt "teenuse osutamise keskkond", jah, mõistan, et mõeldakse inimeste elukeskkonda, kus teenust osutatakse, aga niimoodi neid kahte asja ühte fraasi kokku viia ei saa … pigem siis "teenuse osutamise keskkond", "keskkond" tähendab samuti </w:t>
      </w:r>
      <w:r w:rsidR="008C6AEA">
        <w:rPr>
          <w:color w:val="0E1013"/>
          <w:highlight w:val="white"/>
        </w:rPr>
        <w:t>olusid, milles inimene elab, kasvab ja areneb või millega ta kokku puutub</w:t>
      </w:r>
      <w:r w:rsidR="008C6AEA">
        <w:t xml:space="preserve"> ja alles selle sõna teine tähendus on </w:t>
      </w:r>
      <w:r w:rsidR="008C6AEA">
        <w:rPr>
          <w:color w:val="0E1013"/>
          <w:highlight w:val="white"/>
        </w:rPr>
        <w:t>inimest, looma, taime ümbritsev loodus, ka muu aineline ümbrus.</w:t>
      </w:r>
      <w:r w:rsidR="008C6AEA">
        <w:t xml:space="preserve"> </w:t>
      </w:r>
    </w:p>
  </w:comment>
  <w:comment w:id="173" w:author="Merike Koppel JM" w:date="2024-03-22T08:59:00Z" w:initials="MKJ">
    <w:p w14:paraId="49380ADF" w14:textId="43628717" w:rsidR="00317E7A" w:rsidRDefault="00317E7A" w:rsidP="005B6D5E">
      <w:pPr>
        <w:pStyle w:val="Kommentaaritekst"/>
        <w:ind w:left="0" w:firstLine="0"/>
        <w:jc w:val="left"/>
      </w:pPr>
      <w:r>
        <w:rPr>
          <w:rStyle w:val="Kommentaariviide"/>
        </w:rPr>
        <w:annotationRef/>
      </w:r>
      <w:r>
        <w:t>"keskkond"</w:t>
      </w:r>
    </w:p>
  </w:comment>
  <w:comment w:id="172" w:author="Merike Koppel JM" w:date="2024-03-27T10:49:00Z" w:initials="MKJ">
    <w:p w14:paraId="47F9C37E" w14:textId="77777777" w:rsidR="000A76ED" w:rsidRDefault="000E080C">
      <w:pPr>
        <w:pStyle w:val="Kommentaaritekst"/>
        <w:ind w:left="0" w:firstLine="0"/>
        <w:jc w:val="left"/>
      </w:pPr>
      <w:r>
        <w:rPr>
          <w:rStyle w:val="Kommentaariviide"/>
        </w:rPr>
        <w:annotationRef/>
      </w:r>
      <w:r w:rsidR="000A76ED">
        <w:t>Kas mõte on: "sotsiaalteenust saama õigustatud isiku kasutusse antud ruumid peavad olema neis viibivate inimeste tervisele ohutud ja toetama nende tervist"? Kas viidatakse ruumidele või teenusele, sellest olenevalt sobiks kas:</w:t>
      </w:r>
    </w:p>
    <w:p w14:paraId="53CD88F2" w14:textId="77777777" w:rsidR="000A76ED" w:rsidRDefault="000A76ED">
      <w:pPr>
        <w:pStyle w:val="Kommentaaritekst"/>
        <w:ind w:left="0" w:firstLine="0"/>
        <w:jc w:val="left"/>
      </w:pPr>
      <w:r>
        <w:t>"</w:t>
      </w:r>
      <w:r>
        <w:rPr>
          <w:u w:val="single"/>
        </w:rPr>
        <w:t xml:space="preserve">Sellist </w:t>
      </w:r>
      <w:r>
        <w:t xml:space="preserve">sotsiaalteenust saama õigustatud isiku kasutusse antud ruumide keskkond, mille puhul on …. viidatud käesolevale seadusele, peab olema neis viibivate inimeste tervisele ohutu ja nende tervist toetav." </w:t>
      </w:r>
    </w:p>
    <w:p w14:paraId="46EBEF3B" w14:textId="77777777" w:rsidR="000A76ED" w:rsidRDefault="000A76ED" w:rsidP="00572672">
      <w:pPr>
        <w:pStyle w:val="Kommentaaritekst"/>
        <w:ind w:left="0" w:firstLine="0"/>
        <w:jc w:val="left"/>
      </w:pPr>
      <w:r>
        <w:t>või "</w:t>
      </w:r>
      <w:r>
        <w:rPr>
          <w:u w:val="single"/>
        </w:rPr>
        <w:t>Sellist</w:t>
      </w:r>
      <w:r>
        <w:rPr>
          <w:b/>
          <w:bCs/>
          <w:u w:val="single"/>
        </w:rPr>
        <w:t>e</w:t>
      </w:r>
      <w:r>
        <w:t xml:space="preserve"> sotsiaalteenust saama õigustatud isiku kasutusse antud ruumide keskkond, mille puhul on …. viidatud käesolevale seadusele, peab olema neis viibivate inimeste tervisele ohutu ja nende tervist toetav."?</w:t>
      </w:r>
    </w:p>
  </w:comment>
  <w:comment w:id="174" w:author="Merike Koppel JM" w:date="2024-03-27T09:54:00Z" w:initials="MKJ">
    <w:p w14:paraId="3526CD78" w14:textId="4A22373F" w:rsidR="008C6AEA" w:rsidRDefault="008C6AEA" w:rsidP="00FA0C35">
      <w:pPr>
        <w:pStyle w:val="Kommentaaritekst"/>
        <w:ind w:left="0" w:firstLine="0"/>
        <w:jc w:val="left"/>
      </w:pPr>
      <w:r>
        <w:rPr>
          <w:rStyle w:val="Kommentaariviide"/>
        </w:rPr>
        <w:annotationRef/>
      </w:r>
      <w:r>
        <w:t>"keskkonna"</w:t>
      </w:r>
    </w:p>
  </w:comment>
  <w:comment w:id="175" w:author="Merike Koppel JM" w:date="2024-03-27T09:54:00Z" w:initials="MKJ">
    <w:p w14:paraId="5C99C006" w14:textId="77777777" w:rsidR="008C6AEA" w:rsidRDefault="008C6AEA" w:rsidP="0073748D">
      <w:pPr>
        <w:pStyle w:val="Kommentaaritekst"/>
        <w:ind w:left="0" w:firstLine="0"/>
        <w:jc w:val="left"/>
      </w:pPr>
      <w:r>
        <w:rPr>
          <w:rStyle w:val="Kommentaariviide"/>
        </w:rPr>
        <w:annotationRef/>
      </w:r>
      <w:r>
        <w:t>"keskkonnast"</w:t>
      </w:r>
    </w:p>
  </w:comment>
  <w:comment w:id="176" w:author="Merike Koppel JM" w:date="2024-03-21T16:32:00Z" w:initials="MKJ">
    <w:p w14:paraId="33114CAE" w14:textId="6987006C" w:rsidR="00317E7A" w:rsidRDefault="00333B70" w:rsidP="00B635A6">
      <w:pPr>
        <w:pStyle w:val="Kommentaaritekst"/>
        <w:ind w:left="0" w:firstLine="0"/>
        <w:jc w:val="left"/>
      </w:pPr>
      <w:r>
        <w:rPr>
          <w:rStyle w:val="Kommentaariviide"/>
        </w:rPr>
        <w:annotationRef/>
      </w:r>
      <w:r w:rsidR="00317E7A">
        <w:t>"keskkonnale"</w:t>
      </w:r>
    </w:p>
  </w:comment>
  <w:comment w:id="177" w:author="Merike Koppel JM" w:date="2024-03-22T09:01:00Z" w:initials="MKJ">
    <w:p w14:paraId="31B4B586" w14:textId="77777777" w:rsidR="00F60446" w:rsidRDefault="00317E7A" w:rsidP="00F753FA">
      <w:pPr>
        <w:pStyle w:val="Kommentaaritekst"/>
        <w:ind w:left="0" w:firstLine="0"/>
        <w:jc w:val="left"/>
      </w:pPr>
      <w:r>
        <w:rPr>
          <w:rStyle w:val="Kommentaariviide"/>
        </w:rPr>
        <w:annotationRef/>
      </w:r>
      <w:r w:rsidR="00F60446">
        <w:t>"selles keskkonnas"</w:t>
      </w:r>
    </w:p>
  </w:comment>
  <w:comment w:id="179" w:author="Merike Koppel JM" w:date="2024-03-22T09:02:00Z" w:initials="MKJ">
    <w:p w14:paraId="4D5A9FDF" w14:textId="666ED900" w:rsidR="00317E7A" w:rsidRDefault="00317E7A" w:rsidP="00EB4CFC">
      <w:pPr>
        <w:pStyle w:val="Kommentaaritekst"/>
        <w:ind w:left="0" w:firstLine="0"/>
        <w:jc w:val="left"/>
      </w:pPr>
      <w:r>
        <w:rPr>
          <w:rStyle w:val="Kommentaariviide"/>
        </w:rPr>
        <w:annotationRef/>
      </w:r>
      <w:r>
        <w:t>? "osutamise käigus"</w:t>
      </w:r>
    </w:p>
  </w:comment>
  <w:comment w:id="180" w:author="Merike Koppel JM" w:date="2024-03-21T16:34:00Z" w:initials="MKJ">
    <w:p w14:paraId="27C05C83" w14:textId="77777777" w:rsidR="00AF1D54" w:rsidRDefault="00333B70" w:rsidP="00667F60">
      <w:pPr>
        <w:pStyle w:val="Kommentaaritekst"/>
        <w:ind w:left="0" w:firstLine="0"/>
        <w:jc w:val="left"/>
      </w:pPr>
      <w:r>
        <w:rPr>
          <w:rStyle w:val="Kommentaariviide"/>
        </w:rPr>
        <w:annotationRef/>
      </w:r>
      <w:r w:rsidR="00AF1D54">
        <w:t>Lihtsalt: "osa"?</w:t>
      </w:r>
    </w:p>
  </w:comment>
  <w:comment w:id="184" w:author="Merike Koppel JM" w:date="2024-03-21T16:40:00Z" w:initials="MKJ">
    <w:p w14:paraId="007671F1" w14:textId="4093ED54" w:rsidR="00F940BE" w:rsidRDefault="00333B70" w:rsidP="00B011AA">
      <w:pPr>
        <w:pStyle w:val="Kommentaaritekst"/>
        <w:ind w:left="0" w:firstLine="0"/>
        <w:jc w:val="left"/>
      </w:pPr>
      <w:r>
        <w:rPr>
          <w:rStyle w:val="Kommentaariviide"/>
        </w:rPr>
        <w:annotationRef/>
      </w:r>
      <w:r w:rsidR="00F940BE">
        <w:t>"Koduleht" on veebisaidi avaleht, tõenäoliselt seal neid juhendeid siiski ei ole, pigem mõnel tema veebilehel?</w:t>
      </w:r>
    </w:p>
  </w:comment>
  <w:comment w:id="189" w:author="Merike Koppel JM" w:date="2024-03-22T09:10:00Z" w:initials="MKJ">
    <w:p w14:paraId="380F43D1" w14:textId="77777777" w:rsidR="003C713D" w:rsidRDefault="005F7D3C" w:rsidP="00225E54">
      <w:pPr>
        <w:pStyle w:val="Kommentaaritekst"/>
        <w:ind w:left="0" w:firstLine="0"/>
        <w:jc w:val="left"/>
      </w:pPr>
      <w:r>
        <w:rPr>
          <w:rStyle w:val="Kommentaariviide"/>
        </w:rPr>
        <w:annotationRef/>
      </w:r>
      <w:r w:rsidR="003C713D">
        <w:t>Eestikeelsem, suupärasem ja loetavam oleks: "Riiklikud rahvastiku tervise andmekogud"</w:t>
      </w:r>
    </w:p>
  </w:comment>
  <w:comment w:id="190" w:author="Merike Koppel JM" w:date="2024-03-25T13:55:00Z" w:initials="MKJ">
    <w:p w14:paraId="487C6CBC" w14:textId="77777777" w:rsidR="00B97E4D" w:rsidRDefault="002B34C2" w:rsidP="001C32D9">
      <w:pPr>
        <w:pStyle w:val="Kommentaaritekst"/>
        <w:ind w:left="0" w:firstLine="0"/>
        <w:jc w:val="left"/>
      </w:pPr>
      <w:r>
        <w:rPr>
          <w:rStyle w:val="Kommentaariviide"/>
        </w:rPr>
        <w:annotationRef/>
      </w:r>
      <w:r w:rsidR="00B97E4D">
        <w:t>Eestikeelsem, suupärasem ja loetavam oleks "Riiklikud rahvastiku tervise andmekogud"</w:t>
      </w:r>
    </w:p>
  </w:comment>
  <w:comment w:id="191" w:author="Merike Koppel JM" w:date="2024-03-22T09:14:00Z" w:initials="MKJ">
    <w:p w14:paraId="5403B89E" w14:textId="3F0C3A71" w:rsidR="00762905" w:rsidRDefault="005F7D3C" w:rsidP="00D80A1B">
      <w:pPr>
        <w:pStyle w:val="Kommentaaritekst"/>
        <w:ind w:left="0" w:firstLine="0"/>
        <w:jc w:val="left"/>
      </w:pPr>
      <w:r>
        <w:rPr>
          <w:rStyle w:val="Kommentaariviide"/>
        </w:rPr>
        <w:annotationRef/>
      </w:r>
      <w:r w:rsidR="00762905">
        <w:t>Kas siin on see täiend vajalik, kui eelmises ja järgmistes lõigetes ei peeta seda vajalikuks? Tekib seos: "paragrahvides 24-28 nimetatud statistilised andmed"</w:t>
      </w:r>
    </w:p>
  </w:comment>
  <w:comment w:id="192" w:author="Merike Koppel JM" w:date="2024-03-22T09:25:00Z" w:initials="MKJ">
    <w:p w14:paraId="18BA2355" w14:textId="5E60C884" w:rsidR="009F5EF2" w:rsidRDefault="009F5EF2" w:rsidP="0070640C">
      <w:pPr>
        <w:pStyle w:val="Kommentaaritekst"/>
        <w:ind w:left="0" w:firstLine="0"/>
        <w:jc w:val="left"/>
      </w:pPr>
      <w:r>
        <w:rPr>
          <w:rStyle w:val="Kommentaariviide"/>
        </w:rPr>
        <w:annotationRef/>
      </w:r>
      <w:r>
        <w:t>Ebamäärase tähendusega tuletis, mille asemele sobib täpsem väljend, siin lihtsalt "enne".</w:t>
      </w:r>
    </w:p>
  </w:comment>
  <w:comment w:id="196" w:author="Merike Koppel JM" w:date="2024-03-22T09:29:00Z" w:initials="MKJ">
    <w:p w14:paraId="29FCE833" w14:textId="77777777" w:rsidR="00F940BE" w:rsidRDefault="00CF5D30" w:rsidP="006E3E6A">
      <w:pPr>
        <w:pStyle w:val="Kommentaaritekst"/>
        <w:ind w:left="0" w:firstLine="0"/>
        <w:jc w:val="left"/>
      </w:pPr>
      <w:r>
        <w:rPr>
          <w:rStyle w:val="Kommentaariviide"/>
        </w:rPr>
        <w:annotationRef/>
      </w:r>
      <w:r w:rsidR="00F940BE">
        <w:t>Kas tuleks kõne alla lihtsalt: "põhimääruse kohaselt", oleks lühem, loetavam ja sama tähendusega.</w:t>
      </w:r>
    </w:p>
  </w:comment>
  <w:comment w:id="199" w:author="Merike Koppel JM" w:date="2024-03-25T15:57:00Z" w:initials="MKJ">
    <w:p w14:paraId="45300042" w14:textId="77777777" w:rsidR="00E97370" w:rsidRDefault="005A5AB1" w:rsidP="00E25F5A">
      <w:pPr>
        <w:pStyle w:val="Kommentaaritekst"/>
        <w:ind w:left="0" w:firstLine="0"/>
        <w:jc w:val="left"/>
      </w:pPr>
      <w:r>
        <w:rPr>
          <w:rStyle w:val="Kommentaariviide"/>
        </w:rPr>
        <w:annotationRef/>
      </w:r>
      <w:r w:rsidR="00E97370">
        <w:t xml:space="preserve">Kas siin on mõeldud sõeluuringu käigus tehtavat vähiuuringut? Sõeluuring on valikuline </w:t>
      </w:r>
      <w:r w:rsidR="00E97370">
        <w:rPr>
          <w:color w:val="0E1013"/>
          <w:highlight w:val="white"/>
        </w:rPr>
        <w:t>terviseuuring haiguste varaseks avastamiseks, ennetava tervishoiu vahend, see ei ole selline terviseuuringu liik, nagu nt vereuuring, mistõttu ei saa seda teha sõeluuringuväliselt?</w:t>
      </w:r>
      <w:r w:rsidR="00E97370">
        <w:t xml:space="preserve"> Kas see ei ole mitte lihtsalt "vähiuuring", mis hõlmab ka analüüse ja protseduure … või siis: "sõeluuringuväliselt tehtud uuring, analüüs või protseduur"?</w:t>
      </w:r>
    </w:p>
  </w:comment>
  <w:comment w:id="202" w:author="Merike Koppel JM" w:date="2024-03-22T10:23:00Z" w:initials="MKJ">
    <w:p w14:paraId="10A3EDA3" w14:textId="77777777" w:rsidR="00FD711E" w:rsidRDefault="00A71D4E" w:rsidP="003017DE">
      <w:pPr>
        <w:pStyle w:val="Kommentaaritekst"/>
        <w:ind w:left="0" w:firstLine="0"/>
        <w:jc w:val="left"/>
      </w:pPr>
      <w:r>
        <w:rPr>
          <w:rStyle w:val="Kommentaariviide"/>
        </w:rPr>
        <w:annotationRef/>
      </w:r>
      <w:r w:rsidR="00FD711E">
        <w:t>"vähi sõeluuringute registri põhimääruse kohaselt"?</w:t>
      </w:r>
    </w:p>
  </w:comment>
  <w:comment w:id="210" w:author="Merike Koppel JM" w:date="2024-03-22T10:09:00Z" w:initials="MKJ">
    <w:p w14:paraId="044AB258" w14:textId="52C53842" w:rsidR="003F0886" w:rsidRDefault="003F0886" w:rsidP="00465A58">
      <w:pPr>
        <w:pStyle w:val="Kommentaaritekst"/>
        <w:ind w:left="0" w:firstLine="0"/>
        <w:jc w:val="left"/>
      </w:pPr>
      <w:r>
        <w:rPr>
          <w:rStyle w:val="Kommentaariviide"/>
        </w:rPr>
        <w:annotationRef/>
      </w:r>
      <w:r>
        <w:t>"raseduse infosüsteemi põhimääruse kohaselt"?</w:t>
      </w:r>
    </w:p>
  </w:comment>
  <w:comment w:id="214" w:author="Merike Koppel JM" w:date="2024-03-22T10:07:00Z" w:initials="MKJ">
    <w:p w14:paraId="1AAEB835" w14:textId="0E71B07D" w:rsidR="00762F72" w:rsidRDefault="00762F72" w:rsidP="001D46FC">
      <w:pPr>
        <w:pStyle w:val="Kommentaaritekst"/>
        <w:ind w:left="0" w:firstLine="0"/>
        <w:jc w:val="left"/>
      </w:pPr>
      <w:r>
        <w:rPr>
          <w:rStyle w:val="Kommentaariviide"/>
        </w:rPr>
        <w:annotationRef/>
      </w:r>
      <w:r>
        <w:t>Kas siin võiks lühemalt: "haiglaravieelne, -aegne kui ka -järgne uuring"?</w:t>
      </w:r>
    </w:p>
  </w:comment>
  <w:comment w:id="218" w:author="Merike Koppel JM" w:date="2024-03-22T10:09:00Z" w:initials="MKJ">
    <w:p w14:paraId="3B082DF6" w14:textId="77777777" w:rsidR="003F0886" w:rsidRDefault="003F0886" w:rsidP="005B79D8">
      <w:pPr>
        <w:pStyle w:val="Kommentaaritekst"/>
        <w:ind w:left="0" w:firstLine="0"/>
        <w:jc w:val="left"/>
      </w:pPr>
      <w:r>
        <w:rPr>
          <w:rStyle w:val="Kommentaariviide"/>
        </w:rPr>
        <w:annotationRef/>
      </w:r>
      <w:r>
        <w:t>"müokardiinfarktiregistri põhimääruse kohaselt"?</w:t>
      </w:r>
    </w:p>
  </w:comment>
  <w:comment w:id="224" w:author="Merike Koppel JM" w:date="2024-03-22T10:22:00Z" w:initials="MKJ">
    <w:p w14:paraId="4881FFA6" w14:textId="77777777" w:rsidR="00A71D4E" w:rsidRDefault="00A71D4E" w:rsidP="00C508FE">
      <w:pPr>
        <w:pStyle w:val="Kommentaaritekst"/>
        <w:ind w:left="0" w:firstLine="0"/>
        <w:jc w:val="left"/>
      </w:pPr>
      <w:r>
        <w:rPr>
          <w:rStyle w:val="Kommentaariviide"/>
        </w:rPr>
        <w:annotationRef/>
      </w:r>
      <w:r>
        <w:t>"tuberkuloosiregistri põhimääruse kohaselt"?</w:t>
      </w:r>
    </w:p>
  </w:comment>
  <w:comment w:id="227" w:author="Merike Koppel JM" w:date="2024-03-22T12:48:00Z" w:initials="MKJ">
    <w:p w14:paraId="381FBEA6" w14:textId="77777777" w:rsidR="00C32E69" w:rsidRDefault="00C32E69" w:rsidP="001B01AB">
      <w:pPr>
        <w:pStyle w:val="Kommentaaritekst"/>
        <w:ind w:left="0" w:firstLine="0"/>
        <w:jc w:val="left"/>
      </w:pPr>
      <w:r>
        <w:rPr>
          <w:rStyle w:val="Kommentaariviide"/>
        </w:rPr>
        <w:annotationRef/>
      </w:r>
      <w:r>
        <w:t>Et oleks selge, kelle õiguste</w:t>
      </w:r>
    </w:p>
  </w:comment>
  <w:comment w:id="230" w:author="Merike Koppel JM" w:date="2024-03-26T09:07:00Z" w:initials="MKJ">
    <w:p w14:paraId="4DD69C5D" w14:textId="77777777" w:rsidR="00C65409" w:rsidRDefault="00C65409" w:rsidP="003044E4">
      <w:pPr>
        <w:pStyle w:val="Kommentaaritekst"/>
        <w:ind w:left="0" w:firstLine="0"/>
        <w:jc w:val="left"/>
      </w:pPr>
      <w:r>
        <w:rPr>
          <w:rStyle w:val="Kommentaariviide"/>
        </w:rPr>
        <w:annotationRef/>
      </w:r>
      <w:r>
        <w:t>Sõna- ja sisukordus</w:t>
      </w:r>
    </w:p>
  </w:comment>
  <w:comment w:id="234" w:author="Merike Koppel JM" w:date="2024-03-22T11:04:00Z" w:initials="MKJ">
    <w:p w14:paraId="656BF8FB" w14:textId="77777777" w:rsidR="00C65409" w:rsidRDefault="00E47DDE" w:rsidP="00E74A62">
      <w:pPr>
        <w:pStyle w:val="Kommentaaritekst"/>
        <w:ind w:left="0" w:firstLine="0"/>
        <w:jc w:val="left"/>
      </w:pPr>
      <w:r>
        <w:rPr>
          <w:rStyle w:val="Kommentaariviide"/>
        </w:rPr>
        <w:annotationRef/>
      </w:r>
      <w:r w:rsidR="00C65409">
        <w:t>Eelmiste paragrahvide pealkirjadega ühtluse huvides</w:t>
      </w:r>
    </w:p>
  </w:comment>
  <w:comment w:id="239" w:author="Mari Käbi" w:date="2024-03-27T14:51:00Z" w:initials="MK">
    <w:p w14:paraId="663EC729" w14:textId="77777777" w:rsidR="00702AE0" w:rsidRDefault="00702AE0">
      <w:pPr>
        <w:pStyle w:val="Kommentaaritekst"/>
        <w:ind w:left="0" w:firstLine="0"/>
        <w:jc w:val="left"/>
      </w:pPr>
      <w:r>
        <w:rPr>
          <w:rStyle w:val="Kommentaariviide"/>
        </w:rPr>
        <w:annotationRef/>
      </w:r>
      <w:r>
        <w:t>Termin "õigusakt" on liiga üldine, õigusaktiks on mh ka õiguse üksikaktid. Seega tuleks sättes veidi täpsemalt piiritleda, millistest õigusaktidest jutt käib (on tegu seadustega või veelgi täpsemalt -  milliste seadustega).</w:t>
      </w:r>
    </w:p>
    <w:p w14:paraId="116B65C3" w14:textId="77777777" w:rsidR="00702AE0" w:rsidRDefault="00702AE0">
      <w:pPr>
        <w:pStyle w:val="Kommentaaritekst"/>
        <w:ind w:left="0" w:firstLine="0"/>
        <w:jc w:val="left"/>
      </w:pPr>
    </w:p>
    <w:p w14:paraId="3A06942C" w14:textId="77777777" w:rsidR="00702AE0" w:rsidRDefault="00702AE0" w:rsidP="00953638">
      <w:pPr>
        <w:pStyle w:val="Kommentaaritekst"/>
        <w:ind w:left="0" w:firstLine="0"/>
        <w:jc w:val="left"/>
      </w:pPr>
      <w:r>
        <w:t>Lisaks - sätte sõnastus vajab tähelepanu. Hetkel on reegli sisu selline - Terviseamet teostab riiklikku JV ehitise terviseohutust puudutavate nõuete üle juhul, kui nõuete üle JV teostamine on õigusakti kohaselt tema pädevuses. Samas saab valitsusasutus alati tegutseda vaid oma pädevuse piires. Seletuskirja kohaselt on ehitusseadustiku kehtiv sõnastus saanud liiga lai. Kui soovitakse teatud valdkondi riikliku JV pädevuse alt välistada, tuleks see selgesõnaliselt sättes välja tuua.</w:t>
      </w:r>
    </w:p>
  </w:comment>
  <w:comment w:id="240" w:author="Merike Koppel JM" w:date="2024-03-25T15:40:00Z" w:initials="MKJ">
    <w:p w14:paraId="48038EEF" w14:textId="77777777" w:rsidR="00B97E4D" w:rsidRDefault="00BC5F5C" w:rsidP="008658AA">
      <w:pPr>
        <w:pStyle w:val="Kommentaaritekst"/>
        <w:ind w:left="0" w:firstLine="0"/>
        <w:jc w:val="left"/>
      </w:pPr>
      <w:r>
        <w:rPr>
          <w:rStyle w:val="Kommentaariviide"/>
        </w:rPr>
        <w:annotationRef/>
      </w:r>
      <w:r w:rsidR="00B97E4D">
        <w:t>? Pigem "keskkonnanõuete"</w:t>
      </w:r>
    </w:p>
  </w:comment>
  <w:comment w:id="241" w:author="Merike Koppel JM" w:date="2024-03-25T15:40:00Z" w:initials="MKJ">
    <w:p w14:paraId="3B4AD00B" w14:textId="77777777" w:rsidR="00B97E4D" w:rsidRDefault="00BC5F5C" w:rsidP="0022608D">
      <w:pPr>
        <w:pStyle w:val="Kommentaaritekst"/>
        <w:ind w:left="0" w:firstLine="0"/>
        <w:jc w:val="left"/>
      </w:pPr>
      <w:r>
        <w:rPr>
          <w:rStyle w:val="Kommentaariviide"/>
        </w:rPr>
        <w:annotationRef/>
      </w:r>
      <w:r w:rsidR="00B97E4D">
        <w:t>? Pigem "puhkekeskkonna" või siis ka: "töö- ja puhkekeskkonna"</w:t>
      </w:r>
    </w:p>
  </w:comment>
  <w:comment w:id="246" w:author="Mari Käbi" w:date="2024-03-27T14:52:00Z" w:initials="MK">
    <w:p w14:paraId="0826FF5F" w14:textId="67C649DC" w:rsidR="00702AE0" w:rsidRDefault="00702AE0" w:rsidP="00DF62F4">
      <w:pPr>
        <w:pStyle w:val="Kommentaaritekst"/>
        <w:ind w:left="0" w:firstLine="0"/>
        <w:jc w:val="left"/>
      </w:pPr>
      <w:r>
        <w:rPr>
          <w:rStyle w:val="Kommentaariviide"/>
        </w:rPr>
        <w:annotationRef/>
      </w:r>
      <w:r>
        <w:t>Muudetav tekst pannakse jutumärkidesse, loetelu punktide vahel on semikoolon.</w:t>
      </w:r>
    </w:p>
  </w:comment>
  <w:comment w:id="248" w:author="Merike Koppel JM" w:date="2024-03-27T10:15:00Z" w:initials="MKJ">
    <w:p w14:paraId="17C15798" w14:textId="4A0CAE30" w:rsidR="006971F6" w:rsidRDefault="006971F6" w:rsidP="00004EB7">
      <w:pPr>
        <w:pStyle w:val="Kommentaaritekst"/>
        <w:ind w:left="0" w:firstLine="0"/>
        <w:jc w:val="left"/>
      </w:pPr>
      <w:r>
        <w:rPr>
          <w:rStyle w:val="Kommentaariviide"/>
        </w:rPr>
        <w:annotationRef/>
      </w:r>
      <w:r>
        <w:t>"töö käsitleb" tähendaks millegi töö tulemust, nt kirjutis, uurimus, milles arutatakse mingit küsimust</w:t>
      </w:r>
    </w:p>
  </w:comment>
  <w:comment w:id="256" w:author="Merike Koppel JM" w:date="2024-03-22T12:17:00Z" w:initials="MKJ">
    <w:p w14:paraId="35276FC7" w14:textId="18BED4F1" w:rsidR="003C713D" w:rsidRDefault="001B099B" w:rsidP="00B57BA2">
      <w:pPr>
        <w:pStyle w:val="Kommentaaritekst"/>
        <w:ind w:left="0" w:firstLine="0"/>
        <w:jc w:val="left"/>
      </w:pPr>
      <w:r>
        <w:rPr>
          <w:rStyle w:val="Kommentaariviide"/>
        </w:rPr>
        <w:annotationRef/>
      </w:r>
      <w:r w:rsidR="003C713D">
        <w:rPr>
          <w:color w:val="0E1013"/>
          <w:highlight w:val="white"/>
        </w:rPr>
        <w:t xml:space="preserve">"elukeskkond" on elutingimused ja ümbrus, kus </w:t>
      </w:r>
      <w:r w:rsidR="003C713D">
        <w:rPr>
          <w:b/>
          <w:bCs/>
          <w:color w:val="0E1013"/>
          <w:highlight w:val="white"/>
        </w:rPr>
        <w:t>elatakse</w:t>
      </w:r>
      <w:r w:rsidR="003C713D">
        <w:t xml:space="preserve">, hõlmab inimese puhul nii </w:t>
      </w:r>
      <w:r w:rsidR="003C713D">
        <w:rPr>
          <w:b/>
          <w:bCs/>
        </w:rPr>
        <w:t>kodu</w:t>
      </w:r>
      <w:r w:rsidR="003C713D">
        <w:t xml:space="preserve">- õppe-, töö- kui ka puhkekeskkonda (vt rahvastiku tervise arengukava). Viidatud seaduse paragrahv 11 lg 2 sätestab: </w:t>
      </w:r>
      <w:r w:rsidR="003C713D">
        <w:rPr>
          <w:color w:val="202020"/>
          <w:highlight w:val="white"/>
        </w:rPr>
        <w:t> "Lasteasutuse asutamiseks ja tegevuseks on vajalikud:</w:t>
      </w:r>
      <w:r w:rsidR="003C713D">
        <w:t xml:space="preserve"> 1) pedagoogid ja järgmisena 2) elukeskkond, liiga üldine mõiste mõeldu tähistamiseks, tegemist ei ole siiski elamise keskkonnaga, pigem lihtsalt "keskkond"? Nt seaduse paragrahvis 17 ("Laste õigused") on sätestatud, et las</w:t>
      </w:r>
      <w:r w:rsidR="003C713D">
        <w:rPr>
          <w:color w:val="202020"/>
          <w:highlight w:val="white"/>
        </w:rPr>
        <w:t xml:space="preserve">tel on lasteasutuses õigus vaimselt ja füüsiliselt tervislikule </w:t>
      </w:r>
      <w:r w:rsidR="003C713D">
        <w:rPr>
          <w:b/>
          <w:bCs/>
          <w:color w:val="202020"/>
          <w:highlight w:val="white"/>
        </w:rPr>
        <w:t>keskkonnale.</w:t>
      </w:r>
    </w:p>
  </w:comment>
  <w:comment w:id="257" w:author="Merike Koppel JM" w:date="2024-03-22T12:18:00Z" w:initials="MKJ">
    <w:p w14:paraId="222747F0" w14:textId="77777777" w:rsidR="006971F6" w:rsidRDefault="001B099B" w:rsidP="00774620">
      <w:pPr>
        <w:pStyle w:val="Kommentaaritekst"/>
        <w:ind w:left="0" w:firstLine="0"/>
        <w:jc w:val="left"/>
      </w:pPr>
      <w:r>
        <w:rPr>
          <w:rStyle w:val="Kommentaariviide"/>
        </w:rPr>
        <w:annotationRef/>
      </w:r>
      <w:r w:rsidR="006971F6">
        <w:t>"Keskkonnanõuded" või siis: "Lasteasutuse keskkonna nõuded"</w:t>
      </w:r>
    </w:p>
  </w:comment>
  <w:comment w:id="258" w:author="Merike Koppel JM" w:date="2024-03-22T12:18:00Z" w:initials="MKJ">
    <w:p w14:paraId="3ADBAE65" w14:textId="77777777" w:rsidR="006971F6" w:rsidRDefault="001B099B" w:rsidP="00E26183">
      <w:pPr>
        <w:pStyle w:val="Kommentaaritekst"/>
        <w:ind w:left="0" w:firstLine="0"/>
        <w:jc w:val="left"/>
      </w:pPr>
      <w:r>
        <w:rPr>
          <w:rStyle w:val="Kommentaariviide"/>
        </w:rPr>
        <w:annotationRef/>
      </w:r>
      <w:r w:rsidR="006971F6">
        <w:t>"Lasteasutuse keskkond", lasteasutusel ei saa olla elukeskkonda ...</w:t>
      </w:r>
    </w:p>
  </w:comment>
  <w:comment w:id="259" w:author="Merike Koppel JM" w:date="2024-03-22T12:18:00Z" w:initials="MKJ">
    <w:p w14:paraId="324FFB09" w14:textId="6CC551C5" w:rsidR="001D3BBE" w:rsidRDefault="001D3BBE" w:rsidP="00BC632A">
      <w:pPr>
        <w:pStyle w:val="Kommentaaritekst"/>
        <w:ind w:left="0" w:firstLine="0"/>
        <w:jc w:val="left"/>
      </w:pPr>
      <w:r>
        <w:rPr>
          <w:rStyle w:val="Kommentaariviide"/>
        </w:rPr>
        <w:annotationRef/>
      </w:r>
      <w:r>
        <w:t>"keskkonnale"</w:t>
      </w:r>
    </w:p>
  </w:comment>
  <w:comment w:id="260" w:author="Merike Koppel JM" w:date="2024-03-22T12:18:00Z" w:initials="MKJ">
    <w:p w14:paraId="43B6D62B" w14:textId="77777777" w:rsidR="001D3BBE" w:rsidRDefault="001D3BBE" w:rsidP="00545FA1">
      <w:pPr>
        <w:pStyle w:val="Kommentaaritekst"/>
        <w:ind w:left="0" w:firstLine="0"/>
        <w:jc w:val="left"/>
      </w:pPr>
      <w:r>
        <w:rPr>
          <w:rStyle w:val="Kommentaariviide"/>
        </w:rPr>
        <w:annotationRef/>
      </w:r>
      <w:r>
        <w:t>"keskkonnas"</w:t>
      </w:r>
    </w:p>
  </w:comment>
  <w:comment w:id="261" w:author="Merike Koppel JM" w:date="2024-03-25T15:45:00Z" w:initials="MKJ">
    <w:p w14:paraId="7AB9E022" w14:textId="77777777" w:rsidR="006971F6" w:rsidRDefault="00D06B49" w:rsidP="003B6DBD">
      <w:pPr>
        <w:pStyle w:val="Kommentaaritekst"/>
        <w:ind w:left="0" w:firstLine="0"/>
        <w:jc w:val="left"/>
      </w:pPr>
      <w:r>
        <w:rPr>
          <w:rStyle w:val="Kommentaariviide"/>
        </w:rPr>
        <w:annotationRef/>
      </w:r>
      <w:r w:rsidR="006971F6">
        <w:t>"keskkonnanõuete" või siis "lasteasutuse keskkonna nõuete"</w:t>
      </w:r>
    </w:p>
  </w:comment>
  <w:comment w:id="262" w:author="Merike Koppel JM" w:date="2024-03-22T12:23:00Z" w:initials="MKJ">
    <w:p w14:paraId="0683811C" w14:textId="42291A37" w:rsidR="0097020E" w:rsidRDefault="001D3BBE">
      <w:pPr>
        <w:pStyle w:val="Kommentaaritekst"/>
        <w:ind w:left="0" w:firstLine="0"/>
        <w:jc w:val="left"/>
      </w:pPr>
      <w:r>
        <w:rPr>
          <w:rStyle w:val="Kommentaariviide"/>
        </w:rPr>
        <w:annotationRef/>
      </w:r>
      <w:r w:rsidR="0097020E">
        <w:t>Kas ei tuleks sõnastada eelmise paragrahvi järgi:</w:t>
      </w:r>
    </w:p>
    <w:p w14:paraId="72C87A78" w14:textId="77777777" w:rsidR="0097020E" w:rsidRDefault="0097020E" w:rsidP="006F3794">
      <w:pPr>
        <w:pStyle w:val="Kommentaaritekst"/>
        <w:ind w:left="0" w:firstLine="0"/>
        <w:jc w:val="left"/>
      </w:pPr>
      <w:r>
        <w:t>"</w:t>
      </w:r>
      <w:r>
        <w:rPr>
          <w:color w:val="202020"/>
          <w:highlight w:val="white"/>
        </w:rPr>
        <w:t>Käesoleva seaduse §-s 16/2 ja selle alusel kehtestatud nõuete täitmise üle teostab vastavalt oma pädevusele haldusjärelevalvet</w:t>
      </w:r>
      <w:r>
        <w:t xml:space="preserve"> Terviseamet."</w:t>
      </w:r>
    </w:p>
  </w:comment>
  <w:comment w:id="264" w:author="Merike Koppel JM" w:date="2024-03-22T12:31:00Z" w:initials="MKJ">
    <w:p w14:paraId="492C9FD7" w14:textId="77777777" w:rsidR="006971F6" w:rsidRDefault="00290FE6" w:rsidP="00C705C0">
      <w:pPr>
        <w:pStyle w:val="Kommentaaritekst"/>
        <w:ind w:left="0" w:firstLine="0"/>
        <w:jc w:val="left"/>
      </w:pPr>
      <w:r>
        <w:rPr>
          <w:rStyle w:val="Kommentaariviide"/>
        </w:rPr>
        <w:annotationRef/>
      </w:r>
      <w:r w:rsidR="006971F6">
        <w:t>Riski ei saa avaldada, neid saab tekitada ja riskid saavad ka kaasneda nt "kuid millega võivad kaasneda sotsiaalsed või terviseriskid"? Või hoopis selgemalt: "võib põhjustada inimeste toimetulekuvõime ja elukvaliteedi või tervise halvenemist"?</w:t>
      </w:r>
    </w:p>
  </w:comment>
  <w:comment w:id="268" w:author="Merike Koppel JM" w:date="2024-03-22T13:01:00Z" w:initials="MKJ">
    <w:p w14:paraId="5C1D154F" w14:textId="4B4D0D88" w:rsidR="009F3090" w:rsidRDefault="00AE2084" w:rsidP="009F2871">
      <w:pPr>
        <w:pStyle w:val="Kommentaaritekst"/>
        <w:ind w:left="0" w:firstLine="0"/>
        <w:jc w:val="left"/>
      </w:pPr>
      <w:r>
        <w:rPr>
          <w:rStyle w:val="Kommentaariviide"/>
        </w:rPr>
        <w:annotationRef/>
      </w:r>
      <w:r w:rsidR="009F3090">
        <w:t>Tuleks ümber sõnastada, praegune sõnastus "paragrahvis kehtivad tingimused" ei ole hea, kas siis "kehtestatud tingimused" vm?</w:t>
      </w:r>
    </w:p>
  </w:comment>
  <w:comment w:id="273" w:author="Merike Koppel JM" w:date="2024-03-22T13:03:00Z" w:initials="MKJ">
    <w:p w14:paraId="07961C30" w14:textId="77777777" w:rsidR="006971F6" w:rsidRDefault="00AE2084" w:rsidP="00A71F3F">
      <w:pPr>
        <w:pStyle w:val="Kommentaaritekst"/>
        <w:ind w:left="0" w:firstLine="0"/>
        <w:jc w:val="left"/>
      </w:pPr>
      <w:r>
        <w:rPr>
          <w:rStyle w:val="Kommentaariviide"/>
        </w:rPr>
        <w:annotationRef/>
      </w:r>
      <w:r w:rsidR="006971F6">
        <w:t>Raskesti mõistetav ja loetav, lõike esimene pool tuleks ümber sõnastada: kas nt "Käesoleva paragrahvi lõikes 1 sätestatud tingimusi kohaldatakse … ainele kuni …"</w:t>
      </w:r>
    </w:p>
  </w:comment>
  <w:comment w:id="279" w:author="Merike Koppel JM" w:date="2024-03-27T10:25:00Z" w:initials="MKJ">
    <w:p w14:paraId="5A295440" w14:textId="77777777" w:rsidR="006971F6" w:rsidRDefault="006971F6" w:rsidP="002B0508">
      <w:pPr>
        <w:pStyle w:val="Kommentaaritekst"/>
        <w:ind w:left="0" w:firstLine="0"/>
        <w:jc w:val="left"/>
      </w:pPr>
      <w:r>
        <w:rPr>
          <w:rStyle w:val="Kommentaariviide"/>
        </w:rPr>
        <w:annotationRef/>
      </w:r>
      <w:r>
        <w:t>Palju sõna "aine" kordamist, kas mõnel juhul tuleks kõne alla ka asesõna "see" kasutus?</w:t>
      </w:r>
    </w:p>
  </w:comment>
  <w:comment w:id="281" w:author="Merike Koppel JM" w:date="2024-03-22T13:07:00Z" w:initials="MKJ">
    <w:p w14:paraId="7FA82BE7" w14:textId="27943F9E" w:rsidR="004433C8" w:rsidRDefault="00AE2084" w:rsidP="0053212B">
      <w:pPr>
        <w:pStyle w:val="Kommentaaritekst"/>
        <w:ind w:left="0" w:firstLine="0"/>
        <w:jc w:val="left"/>
      </w:pPr>
      <w:r>
        <w:rPr>
          <w:rStyle w:val="Kommentaariviide"/>
        </w:rPr>
        <w:annotationRef/>
      </w:r>
      <w:r w:rsidR="004433C8">
        <w:t>"paragrahvi lõiget 1 ei kohaldata, kui…"?</w:t>
      </w:r>
    </w:p>
  </w:comment>
  <w:comment w:id="283" w:author="Mari Käbi" w:date="2024-03-27T16:45:00Z" w:initials="MK">
    <w:p w14:paraId="22641205" w14:textId="77777777" w:rsidR="00163799" w:rsidRDefault="00B860D2" w:rsidP="00124A68">
      <w:pPr>
        <w:pStyle w:val="Kommentaaritekst"/>
        <w:ind w:left="0" w:firstLine="0"/>
        <w:jc w:val="left"/>
      </w:pPr>
      <w:r>
        <w:rPr>
          <w:rStyle w:val="Kommentaariviide"/>
        </w:rPr>
        <w:annotationRef/>
      </w:r>
      <w:r w:rsidR="00163799">
        <w:t xml:space="preserve">Kas </w:t>
      </w:r>
      <w:r w:rsidR="00163799">
        <w:rPr>
          <w:i/>
          <w:iCs/>
        </w:rPr>
        <w:t>isik</w:t>
      </w:r>
      <w:r w:rsidR="00163799">
        <w:t xml:space="preserve"> selles lõikes ja </w:t>
      </w:r>
      <w:r w:rsidR="00163799">
        <w:rPr>
          <w:i/>
          <w:iCs/>
        </w:rPr>
        <w:t>õigustatud isik</w:t>
      </w:r>
      <w:r w:rsidR="00163799">
        <w:t xml:space="preserve"> eelmises lõikes on samad? Kui see nii on, palume kasutada mõlemal juhul sama terminit, sest õigusnormis välditakse sama mõtte edasiandmisel eri väljendite kasutamist (HÕNTE § 15 lg 2).</w:t>
      </w:r>
    </w:p>
  </w:comment>
  <w:comment w:id="284" w:author="Mari Käbi" w:date="2024-03-27T14:52:00Z" w:initials="MK">
    <w:p w14:paraId="33C58337" w14:textId="02527107" w:rsidR="00702AE0" w:rsidRDefault="00702AE0" w:rsidP="008B5D40">
      <w:pPr>
        <w:pStyle w:val="Kommentaaritekst"/>
        <w:ind w:left="0" w:firstLine="0"/>
        <w:jc w:val="left"/>
      </w:pPr>
      <w:r>
        <w:rPr>
          <w:rStyle w:val="Kommentaariviide"/>
        </w:rPr>
        <w:annotationRef/>
      </w:r>
      <w:r>
        <w:t>Paragrahvi number kirjutatakse tumedas kirjas.</w:t>
      </w:r>
    </w:p>
  </w:comment>
  <w:comment w:id="287" w:author="Merike Koppel JM" w:date="2024-03-22T12:47:00Z" w:initials="MKJ">
    <w:p w14:paraId="5E507411" w14:textId="1250A1D2" w:rsidR="00DC6082" w:rsidRDefault="00C32E69" w:rsidP="003D27D3">
      <w:pPr>
        <w:pStyle w:val="Kommentaaritekst"/>
        <w:ind w:left="0" w:firstLine="0"/>
        <w:jc w:val="left"/>
      </w:pPr>
      <w:r>
        <w:rPr>
          <w:rStyle w:val="Kommentaariviide"/>
        </w:rPr>
        <w:annotationRef/>
      </w:r>
      <w:r w:rsidR="00DC6082">
        <w:t>Et oleks selge, kelle õiguste</w:t>
      </w:r>
    </w:p>
  </w:comment>
  <w:comment w:id="292" w:author="Merike Koppel JM" w:date="2024-03-22T14:11:00Z" w:initials="MKJ">
    <w:p w14:paraId="1C9AD922" w14:textId="77777777" w:rsidR="00B97E4D" w:rsidRDefault="0030445C" w:rsidP="00E924A1">
      <w:pPr>
        <w:pStyle w:val="Kommentaaritekst"/>
        <w:ind w:left="0" w:firstLine="0"/>
        <w:jc w:val="left"/>
      </w:pPr>
      <w:r>
        <w:rPr>
          <w:rStyle w:val="Kommentaariviide"/>
        </w:rPr>
        <w:annotationRef/>
      </w:r>
      <w:r w:rsidR="00B97E4D">
        <w:t>Seaduses ei  kasutata seda terminit, ainult ELi õiguse kontekstis, kas võiks siis jääda ühe termini juurde: "narkootilised ja psühhotroopsed ained"?</w:t>
      </w:r>
    </w:p>
  </w:comment>
  <w:comment w:id="293" w:author="Merike Koppel JM" w:date="2024-03-22T14:19:00Z" w:initials="MKJ">
    <w:p w14:paraId="72A97DD7" w14:textId="48333648" w:rsidR="00B97E4D" w:rsidRDefault="0030445C" w:rsidP="00E27962">
      <w:pPr>
        <w:pStyle w:val="Kommentaaritekst"/>
        <w:ind w:left="0" w:firstLine="0"/>
        <w:jc w:val="left"/>
      </w:pPr>
      <w:r>
        <w:rPr>
          <w:rStyle w:val="Kommentaariviide"/>
        </w:rPr>
        <w:annotationRef/>
      </w:r>
      <w:r w:rsidR="00B97E4D">
        <w:t>Vt minu eelmist kommentaari.</w:t>
      </w:r>
    </w:p>
  </w:comment>
  <w:comment w:id="294" w:author="Merike Koppel JM" w:date="2024-03-22T14:16:00Z" w:initials="MKJ">
    <w:p w14:paraId="6D8535B8" w14:textId="14685827" w:rsidR="00FF2E1B" w:rsidRDefault="0030445C" w:rsidP="00866BC4">
      <w:pPr>
        <w:pStyle w:val="Kommentaaritekst"/>
        <w:ind w:left="0" w:firstLine="0"/>
        <w:jc w:val="left"/>
      </w:pPr>
      <w:r>
        <w:rPr>
          <w:rStyle w:val="Kommentaariviide"/>
        </w:rPr>
        <w:annotationRef/>
      </w:r>
      <w:r w:rsidR="00FF2E1B">
        <w:t>Arvatavasti ei ole siin mõeldud ühiskonnale, aine kasutajale ja tema lähedastele tehtud kulutusi, nagu nüüd saab välja lugeda, vaid nende endi kulutusi, tuleks siis ümber sõnastada, nt " ... eesmärk on minimeerida ühiskonnale, aine kasutajale ja tema lähedastele narkootikumide / narkootiliste ja psühhotroopsete ainete / tarvitamisega tekkinud kahju ja kulutusi"?</w:t>
      </w:r>
    </w:p>
  </w:comment>
  <w:comment w:id="295" w:author="Merike Koppel JM" w:date="2024-03-22T14:19:00Z" w:initials="MKJ">
    <w:p w14:paraId="19AEE3C3" w14:textId="42B1F474" w:rsidR="0030445C" w:rsidRDefault="0030445C" w:rsidP="00A90402">
      <w:pPr>
        <w:pStyle w:val="Kommentaaritekst"/>
        <w:ind w:left="0" w:firstLine="0"/>
        <w:jc w:val="left"/>
      </w:pPr>
      <w:r>
        <w:rPr>
          <w:rStyle w:val="Kommentaariviide"/>
        </w:rPr>
        <w:annotationRef/>
      </w:r>
      <w:r>
        <w:t>Mida siin on mõeldud? Arvatavasti mitte surmaga lõppevat üledoosi, vaid üleannustamisest tingitud surmajuhtude arvu?</w:t>
      </w:r>
    </w:p>
  </w:comment>
  <w:comment w:id="300" w:author="Merike Koppel JM" w:date="2024-03-26T12:14:00Z" w:initials="MKJ">
    <w:p w14:paraId="09771409" w14:textId="77777777" w:rsidR="00B97E4D" w:rsidRDefault="00DA282A" w:rsidP="00995D88">
      <w:pPr>
        <w:pStyle w:val="Kommentaaritekst"/>
        <w:ind w:left="0" w:firstLine="0"/>
        <w:jc w:val="left"/>
      </w:pPr>
      <w:r>
        <w:rPr>
          <w:rStyle w:val="Kommentaariviide"/>
        </w:rPr>
        <w:annotationRef/>
      </w:r>
      <w:r w:rsidR="00B97E4D">
        <w:t>Seaduses ei  kasutata seda terminit, ainult ELi õiguse kontekstis, kas võiks siis jääda ühe termini juurde: "narkootilised ja psühhotroopsed ained"?</w:t>
      </w:r>
    </w:p>
  </w:comment>
  <w:comment w:id="301" w:author="Merike Koppel JM" w:date="2024-03-26T12:15:00Z" w:initials="MKJ">
    <w:p w14:paraId="7CF0F0B9" w14:textId="77777777" w:rsidR="00B97E4D" w:rsidRDefault="00DA282A" w:rsidP="00F6016E">
      <w:pPr>
        <w:pStyle w:val="Kommentaaritekst"/>
        <w:ind w:left="0" w:firstLine="0"/>
        <w:jc w:val="left"/>
      </w:pPr>
      <w:r>
        <w:rPr>
          <w:rStyle w:val="Kommentaariviide"/>
        </w:rPr>
        <w:annotationRef/>
      </w:r>
      <w:r w:rsidR="00B97E4D">
        <w:t>Vt minu eelmist kommentaari</w:t>
      </w:r>
    </w:p>
  </w:comment>
  <w:comment w:id="302" w:author="Merike Koppel JM" w:date="2024-03-22T14:29:00Z" w:initials="MKJ">
    <w:p w14:paraId="1178A4A9" w14:textId="6D550589" w:rsidR="00FF2E1B" w:rsidRDefault="004A1B85" w:rsidP="00501A42">
      <w:pPr>
        <w:pStyle w:val="Kommentaaritekst"/>
        <w:ind w:left="0" w:firstLine="0"/>
        <w:jc w:val="left"/>
      </w:pPr>
      <w:r>
        <w:rPr>
          <w:rStyle w:val="Kommentaariviide"/>
        </w:rPr>
        <w:annotationRef/>
      </w:r>
      <w:r w:rsidR="00FF2E1B">
        <w:t>Lihtsalt "keskkond", kas saab ette kujutada nt kodu elukeskkonda?</w:t>
      </w:r>
    </w:p>
  </w:comment>
  <w:comment w:id="303" w:author="Merike Koppel JM" w:date="2024-03-22T14:29:00Z" w:initials="MKJ">
    <w:p w14:paraId="015F7F29" w14:textId="77777777" w:rsidR="00FF2E1B" w:rsidRDefault="004A1B85" w:rsidP="004040E6">
      <w:pPr>
        <w:pStyle w:val="Kommentaaritekst"/>
        <w:ind w:left="0" w:firstLine="0"/>
        <w:jc w:val="left"/>
      </w:pPr>
      <w:r>
        <w:rPr>
          <w:rStyle w:val="Kommentaariviide"/>
        </w:rPr>
        <w:annotationRef/>
      </w:r>
      <w:r w:rsidR="00FF2E1B">
        <w:rPr>
          <w:color w:val="202020"/>
          <w:highlight w:val="white"/>
        </w:rPr>
        <w:t>Parem on varasem sõnastus: "võib kahjustada noore enda või teiste tervist</w:t>
      </w:r>
      <w:r w:rsidR="00FF2E1B">
        <w:t>", praegune sõnastus on kantseliitlik ja lohisev.</w:t>
      </w:r>
    </w:p>
  </w:comment>
  <w:comment w:id="304" w:author="Merike Koppel JM" w:date="2024-03-22T15:02:00Z" w:initials="MKJ">
    <w:p w14:paraId="4A5AEA17" w14:textId="49C2A6E4" w:rsidR="00A75A98" w:rsidRDefault="00A75A98" w:rsidP="005D2070">
      <w:pPr>
        <w:pStyle w:val="Kommentaaritekst"/>
        <w:ind w:left="0" w:firstLine="0"/>
        <w:jc w:val="left"/>
      </w:pPr>
      <w:r>
        <w:rPr>
          <w:rStyle w:val="Kommentaariviide"/>
        </w:rPr>
        <w:annotationRef/>
      </w:r>
      <w:r>
        <w:t>"keskkonnale"</w:t>
      </w:r>
    </w:p>
  </w:comment>
  <w:comment w:id="305" w:author="Merike Koppel JM" w:date="2024-03-22T15:02:00Z" w:initials="MKJ">
    <w:p w14:paraId="020C217E" w14:textId="77777777" w:rsidR="00A75A98" w:rsidRDefault="00A75A98" w:rsidP="002B4C20">
      <w:pPr>
        <w:pStyle w:val="Kommentaaritekst"/>
        <w:ind w:left="0" w:firstLine="0"/>
        <w:jc w:val="left"/>
      </w:pPr>
      <w:r>
        <w:rPr>
          <w:rStyle w:val="Kommentaariviide"/>
        </w:rPr>
        <w:annotationRef/>
      </w:r>
      <w:r>
        <w:t>"selles keskkonnas"</w:t>
      </w:r>
    </w:p>
  </w:comment>
  <w:comment w:id="306" w:author="Merike Koppel JM" w:date="2024-03-22T15:02:00Z" w:initials="MKJ">
    <w:p w14:paraId="535DC6F6" w14:textId="77777777" w:rsidR="00BC1CD7" w:rsidRDefault="00BC1CD7" w:rsidP="009B001E">
      <w:pPr>
        <w:pStyle w:val="Kommentaaritekst"/>
        <w:ind w:left="0" w:firstLine="0"/>
        <w:jc w:val="left"/>
      </w:pPr>
      <w:r>
        <w:rPr>
          <w:rStyle w:val="Kommentaariviide"/>
        </w:rPr>
        <w:annotationRef/>
      </w:r>
      <w:r>
        <w:t>"keskkonna"</w:t>
      </w:r>
    </w:p>
  </w:comment>
  <w:comment w:id="313" w:author="Merike Koppel JM" w:date="2024-03-26T13:42:00Z" w:initials="MKJ">
    <w:p w14:paraId="2C761BE5" w14:textId="77777777" w:rsidR="00775FC8" w:rsidRDefault="00775FC8" w:rsidP="009853D2">
      <w:pPr>
        <w:pStyle w:val="Kommentaaritekst"/>
        <w:ind w:left="0" w:firstLine="0"/>
        <w:jc w:val="left"/>
      </w:pPr>
      <w:r>
        <w:rPr>
          <w:rStyle w:val="Kommentaariviide"/>
        </w:rPr>
        <w:annotationRef/>
      </w:r>
      <w:r>
        <w:t xml:space="preserve">Kas mõte on: "riskitegurite vähendamisele õppe ja kasvatuse korraldamisel"? Või midagi muud? Kui esimest, siis tuleks "ja" ja "ning" ära vahetada, kuna sõnaga "ning" seotakse kõrgemate tasandi üksusi lausetes, mis koosneb mitmest tasandist, nagu see siin: "ning riskitegurite vähendamisele õppekeskkonnas ja õppe ja kasvatuse korraldamisel." </w:t>
      </w:r>
    </w:p>
  </w:comment>
  <w:comment w:id="333" w:author="Merike Koppel JM" w:date="2024-03-22T15:19:00Z" w:initials="MKJ">
    <w:p w14:paraId="3FD54465" w14:textId="3FF0D20E" w:rsidR="000501B9" w:rsidRDefault="000501B9" w:rsidP="00D600BA">
      <w:pPr>
        <w:pStyle w:val="Kommentaaritekst"/>
        <w:ind w:left="0" w:firstLine="0"/>
        <w:jc w:val="left"/>
      </w:pPr>
      <w:r>
        <w:rPr>
          <w:rStyle w:val="Kommentaariviide"/>
        </w:rPr>
        <w:annotationRef/>
      </w:r>
      <w:r>
        <w:t>"õpilase ohutu kooli jõudmise tagamise nõuded"?</w:t>
      </w:r>
    </w:p>
  </w:comment>
  <w:comment w:id="346" w:author="Merike Koppel JM" w:date="2024-03-22T15:34:00Z" w:initials="MKJ">
    <w:p w14:paraId="3E817F43" w14:textId="77777777" w:rsidR="00FF2E1B" w:rsidRDefault="00EA3078" w:rsidP="00F67ACB">
      <w:pPr>
        <w:pStyle w:val="Kommentaaritekst"/>
        <w:ind w:left="0" w:firstLine="0"/>
        <w:jc w:val="left"/>
      </w:pPr>
      <w:r>
        <w:rPr>
          <w:rStyle w:val="Kommentaariviide"/>
        </w:rPr>
        <w:annotationRef/>
      </w:r>
      <w:r w:rsidR="00FF2E1B">
        <w:t>"õpilaskodu keskkond", kuna elukeskkond on seal õpilastel ja kodu elukeskkonda on raske ette kujutada</w:t>
      </w:r>
    </w:p>
  </w:comment>
  <w:comment w:id="348" w:author="Merike Koppel JM" w:date="2024-03-22T15:35:00Z" w:initials="MKJ">
    <w:p w14:paraId="5CA5B641" w14:textId="54BDBFAF" w:rsidR="002118D5" w:rsidRDefault="00EA3078" w:rsidP="00000EB8">
      <w:pPr>
        <w:pStyle w:val="Kommentaaritekst"/>
        <w:ind w:left="0" w:firstLine="0"/>
        <w:jc w:val="left"/>
      </w:pPr>
      <w:r>
        <w:rPr>
          <w:rStyle w:val="Kommentaariviide"/>
        </w:rPr>
        <w:annotationRef/>
      </w:r>
      <w:r w:rsidR="002118D5">
        <w:t>"keskkonna", kodu ongi ise elukeskkond, tegemist on sisukordusega</w:t>
      </w:r>
    </w:p>
  </w:comment>
  <w:comment w:id="349" w:author="Merike Koppel JM" w:date="2024-03-22T15:41:00Z" w:initials="MKJ">
    <w:p w14:paraId="5C7292EA" w14:textId="3CEC8C5F" w:rsidR="00775FC8" w:rsidRDefault="00EA3078" w:rsidP="00E141AB">
      <w:pPr>
        <w:pStyle w:val="Kommentaaritekst"/>
        <w:ind w:left="0" w:firstLine="0"/>
        <w:jc w:val="left"/>
      </w:pPr>
      <w:r>
        <w:rPr>
          <w:rStyle w:val="Kommentaariviide"/>
        </w:rPr>
        <w:annotationRef/>
      </w:r>
      <w:r w:rsidR="00775FC8">
        <w:t>Võiks olla sõnastatud järgneva paragrahvi eeskujul: "Käesoleva seaduse alusel õpilasele koolitervishoiuteenuse osutamise üle teostab vastavalt oma pädevusele haldusjärelevalvet Terviseamet."</w:t>
      </w:r>
    </w:p>
  </w:comment>
  <w:comment w:id="350" w:author="Merike Koppel JM" w:date="2024-03-26T13:51:00Z" w:initials="MKJ">
    <w:p w14:paraId="40368A71" w14:textId="77777777" w:rsidR="00B97E4D" w:rsidRDefault="008D5D23" w:rsidP="00A6546C">
      <w:pPr>
        <w:pStyle w:val="Kommentaaritekst"/>
        <w:ind w:left="0" w:firstLine="0"/>
        <w:jc w:val="left"/>
      </w:pPr>
      <w:r>
        <w:rPr>
          <w:rStyle w:val="Kommentaariviide"/>
        </w:rPr>
        <w:annotationRef/>
      </w:r>
      <w:r w:rsidR="00B97E4D">
        <w:t>Vt minu eelmine kommentaar</w:t>
      </w:r>
    </w:p>
  </w:comment>
  <w:comment w:id="355" w:author="Merike Koppel JM" w:date="2024-03-22T15:41:00Z" w:initials="MKJ">
    <w:p w14:paraId="1D26B4BB" w14:textId="0FBAA4C9" w:rsidR="00EA3078" w:rsidRDefault="00EA3078" w:rsidP="003D06DA">
      <w:pPr>
        <w:pStyle w:val="Kommentaaritekst"/>
        <w:ind w:left="0" w:firstLine="0"/>
        <w:jc w:val="left"/>
      </w:pPr>
      <w:r>
        <w:rPr>
          <w:rStyle w:val="Kommentaariviide"/>
        </w:rPr>
        <w:annotationRef/>
      </w:r>
      <w:r>
        <w:t>Seaduse sõnastuse ühtluse huvides</w:t>
      </w:r>
    </w:p>
  </w:comment>
  <w:comment w:id="362" w:author="Merike Koppel JM" w:date="2024-03-23T16:50:00Z" w:initials="MKJ">
    <w:p w14:paraId="75541F6F" w14:textId="77777777" w:rsidR="002463D1" w:rsidRDefault="002463D1" w:rsidP="00171CF1">
      <w:pPr>
        <w:pStyle w:val="Kommentaaritekst"/>
        <w:ind w:left="0" w:firstLine="0"/>
        <w:jc w:val="left"/>
      </w:pPr>
      <w:r>
        <w:rPr>
          <w:rStyle w:val="Kommentaariviide"/>
        </w:rPr>
        <w:annotationRef/>
      </w:r>
      <w:r>
        <w:t>"keskkond"</w:t>
      </w:r>
    </w:p>
  </w:comment>
  <w:comment w:id="363" w:author="Merike Koppel JM" w:date="2024-03-23T16:52:00Z" w:initials="MKJ">
    <w:p w14:paraId="1C6A6C87" w14:textId="77777777" w:rsidR="002118D5" w:rsidRDefault="002463D1" w:rsidP="00E91F20">
      <w:pPr>
        <w:pStyle w:val="Kommentaaritekst"/>
        <w:ind w:left="0" w:firstLine="0"/>
        <w:jc w:val="left"/>
      </w:pPr>
      <w:r>
        <w:rPr>
          <w:rStyle w:val="Kommentaariviide"/>
        </w:rPr>
        <w:annotationRef/>
      </w:r>
      <w:r w:rsidR="002118D5">
        <w:t>Pigem ikka "keskkond"</w:t>
      </w:r>
    </w:p>
  </w:comment>
  <w:comment w:id="364" w:author="Merike Koppel JM" w:date="2024-03-23T16:53:00Z" w:initials="MKJ">
    <w:p w14:paraId="1D2EAFCF" w14:textId="3D5C80E6" w:rsidR="00C122A0" w:rsidRDefault="00C122A0" w:rsidP="001C2CA2">
      <w:pPr>
        <w:pStyle w:val="Kommentaaritekst"/>
        <w:ind w:left="0" w:firstLine="0"/>
        <w:jc w:val="left"/>
      </w:pPr>
      <w:r>
        <w:rPr>
          <w:rStyle w:val="Kommentaariviide"/>
        </w:rPr>
        <w:annotationRef/>
      </w:r>
      <w:r>
        <w:t>"keskkond"</w:t>
      </w:r>
    </w:p>
  </w:comment>
  <w:comment w:id="365" w:author="Merike Koppel JM" w:date="2024-03-23T16:54:00Z" w:initials="MKJ">
    <w:p w14:paraId="175985B3" w14:textId="77777777" w:rsidR="00C122A0" w:rsidRDefault="00C122A0" w:rsidP="00D73E9B">
      <w:pPr>
        <w:pStyle w:val="Kommentaaritekst"/>
        <w:ind w:left="0" w:firstLine="0"/>
        <w:jc w:val="left"/>
      </w:pPr>
      <w:r>
        <w:rPr>
          <w:rStyle w:val="Kommentaariviide"/>
        </w:rPr>
        <w:annotationRef/>
      </w:r>
      <w:r>
        <w:t>"keskkond"</w:t>
      </w:r>
    </w:p>
  </w:comment>
  <w:comment w:id="366" w:author="Merike Koppel JM" w:date="2024-03-23T16:55:00Z" w:initials="MKJ">
    <w:p w14:paraId="19904A0D" w14:textId="77777777" w:rsidR="00C122A0" w:rsidRDefault="00C122A0" w:rsidP="00EB7654">
      <w:pPr>
        <w:pStyle w:val="Kommentaaritekst"/>
        <w:ind w:left="0" w:firstLine="0"/>
        <w:jc w:val="left"/>
      </w:pPr>
      <w:r>
        <w:rPr>
          <w:rStyle w:val="Kommentaariviide"/>
        </w:rPr>
        <w:annotationRef/>
      </w:r>
      <w:r>
        <w:t>"keskkonna"</w:t>
      </w:r>
    </w:p>
  </w:comment>
  <w:comment w:id="367" w:author="Merike Koppel JM" w:date="2024-03-23T16:56:00Z" w:initials="MKJ">
    <w:p w14:paraId="4525DBC2" w14:textId="77777777" w:rsidR="002118D5" w:rsidRDefault="00C122A0" w:rsidP="00E64C08">
      <w:pPr>
        <w:pStyle w:val="Kommentaaritekst"/>
        <w:ind w:left="0" w:firstLine="0"/>
        <w:jc w:val="left"/>
      </w:pPr>
      <w:r>
        <w:rPr>
          <w:rStyle w:val="Kommentaariviide"/>
        </w:rPr>
        <w:annotationRef/>
      </w:r>
      <w:r w:rsidR="002118D5">
        <w:t>Eluase ongi elukeskkond, sisukordus, pigem: "eluaseme keskkond"</w:t>
      </w:r>
    </w:p>
  </w:comment>
  <w:comment w:id="368" w:author="Merike Koppel JM" w:date="2024-03-23T17:04:00Z" w:initials="MKJ">
    <w:p w14:paraId="69078770" w14:textId="77777777" w:rsidR="002A771C" w:rsidRDefault="00EA0E40" w:rsidP="00A73A81">
      <w:pPr>
        <w:pStyle w:val="Kommentaaritekst"/>
        <w:ind w:left="0" w:firstLine="0"/>
        <w:jc w:val="left"/>
      </w:pPr>
      <w:r>
        <w:rPr>
          <w:rStyle w:val="Kommentaariviide"/>
        </w:rPr>
        <w:annotationRef/>
      </w:r>
      <w:r w:rsidR="002A771C">
        <w:t>Pigem ikka: "elukeskkond"</w:t>
      </w:r>
    </w:p>
  </w:comment>
  <w:comment w:id="369" w:author="Mari Käbi" w:date="2024-03-27T14:53:00Z" w:initials="MK">
    <w:p w14:paraId="1554198C" w14:textId="77777777" w:rsidR="00702AE0" w:rsidRDefault="00702AE0" w:rsidP="00C1341B">
      <w:pPr>
        <w:pStyle w:val="Kommentaaritekst"/>
        <w:ind w:left="0" w:firstLine="0"/>
        <w:jc w:val="left"/>
      </w:pPr>
      <w:r>
        <w:rPr>
          <w:rStyle w:val="Kommentaariviide"/>
        </w:rPr>
        <w:annotationRef/>
      </w:r>
      <w:r>
        <w:t>Loetelu punkt on tumedas kirjas.</w:t>
      </w:r>
    </w:p>
  </w:comment>
  <w:comment w:id="370" w:author="Mari Käbi" w:date="2024-03-27T14:53:00Z" w:initials="MK">
    <w:p w14:paraId="0DC276E5" w14:textId="77777777" w:rsidR="00702AE0" w:rsidRDefault="00702AE0" w:rsidP="00E77C33">
      <w:pPr>
        <w:pStyle w:val="Kommentaaritekst"/>
        <w:ind w:left="0" w:firstLine="0"/>
        <w:jc w:val="left"/>
      </w:pPr>
      <w:r>
        <w:rPr>
          <w:rStyle w:val="Kommentaariviide"/>
        </w:rPr>
        <w:annotationRef/>
      </w:r>
      <w:r>
        <w:t>Paragrahvi number kirjutatakse tumedas kirjas.</w:t>
      </w:r>
    </w:p>
  </w:comment>
  <w:comment w:id="371" w:author="Merike Koppel JM" w:date="2024-03-27T08:44:00Z" w:initials="MKJ">
    <w:p w14:paraId="43163EDD" w14:textId="4A70084E" w:rsidR="002A771C" w:rsidRDefault="002A771C" w:rsidP="00CA02AF">
      <w:pPr>
        <w:pStyle w:val="Kommentaaritekst"/>
        <w:ind w:left="0" w:firstLine="0"/>
        <w:jc w:val="left"/>
      </w:pPr>
      <w:r>
        <w:rPr>
          <w:rStyle w:val="Kommentaariviide"/>
        </w:rPr>
        <w:annotationRef/>
      </w:r>
      <w:r>
        <w:t>Et oleks selge, kelle õiguste</w:t>
      </w:r>
    </w:p>
  </w:comment>
  <w:comment w:id="374" w:author="Mari Käbi" w:date="2024-03-27T14:54:00Z" w:initials="MK">
    <w:p w14:paraId="6691A69A" w14:textId="77777777" w:rsidR="00702AE0" w:rsidRDefault="00702AE0" w:rsidP="0003644F">
      <w:pPr>
        <w:pStyle w:val="Kommentaaritekst"/>
        <w:ind w:left="0" w:firstLine="0"/>
        <w:jc w:val="left"/>
      </w:pPr>
      <w:r>
        <w:rPr>
          <w:rStyle w:val="Kommentaariviide"/>
        </w:rPr>
        <w:annotationRef/>
      </w:r>
      <w:r>
        <w:t>Volitusnorm esitatakse volitusnormi loetelu punktina (HÕNTE § 11 lg 4). Kui on vaja täpsustada volituse sisu, eesmärke või piire, tehakse seda eelnõu teiste sätetega (HÕNTE § 11 lg 4).</w:t>
      </w:r>
    </w:p>
  </w:comment>
  <w:comment w:id="375" w:author="Merike Koppel JM" w:date="2024-03-23T17:20:00Z" w:initials="MKJ">
    <w:p w14:paraId="6EA06581" w14:textId="18B6A670" w:rsidR="00E128FD" w:rsidRDefault="00E128FD" w:rsidP="004D4E60">
      <w:pPr>
        <w:pStyle w:val="Kommentaaritekst"/>
        <w:ind w:left="0" w:firstLine="0"/>
        <w:jc w:val="left"/>
      </w:pPr>
      <w:r>
        <w:rPr>
          <w:rStyle w:val="Kommentaariviide"/>
        </w:rPr>
        <w:annotationRef/>
      </w:r>
      <w:r>
        <w:t>Siin peaks olema koma.</w:t>
      </w:r>
    </w:p>
  </w:comment>
  <w:comment w:id="384" w:author="Merike Koppel JM" w:date="2024-03-23T17:32:00Z" w:initials="MKJ">
    <w:p w14:paraId="678717E5" w14:textId="77777777" w:rsidR="005D40B9" w:rsidRDefault="009F5604" w:rsidP="008002EA">
      <w:pPr>
        <w:pStyle w:val="Kommentaaritekst"/>
        <w:ind w:left="0" w:firstLine="0"/>
        <w:jc w:val="left"/>
      </w:pPr>
      <w:r>
        <w:rPr>
          <w:rStyle w:val="Kommentaariviide"/>
        </w:rPr>
        <w:annotationRef/>
      </w:r>
      <w:r w:rsidR="005D40B9">
        <w:t>Miks mitte lühemalt: "rahvastiku tervisele ja ohutusele", sest rahvastik on inimeste kogum, kes elab mingis paigas v mingil alal, elanikkond</w:t>
      </w:r>
    </w:p>
  </w:comment>
  <w:comment w:id="385" w:author="Merike Koppel JM" w:date="2024-03-27T09:00:00Z" w:initials="MKJ">
    <w:p w14:paraId="761F0B1C" w14:textId="77777777" w:rsidR="005D40B9" w:rsidRDefault="005D40B9" w:rsidP="00AA02CF">
      <w:pPr>
        <w:pStyle w:val="Kommentaaritekst"/>
        <w:ind w:left="0" w:firstLine="0"/>
        <w:jc w:val="left"/>
      </w:pPr>
      <w:r>
        <w:rPr>
          <w:rStyle w:val="Kommentaariviide"/>
        </w:rPr>
        <w:annotationRef/>
      </w:r>
      <w:r>
        <w:t>Vt minu eelmist kommentaari</w:t>
      </w:r>
    </w:p>
  </w:comment>
  <w:comment w:id="386" w:author="Merike Koppel JM" w:date="2024-03-27T09:02:00Z" w:initials="MKJ">
    <w:p w14:paraId="63CBE194" w14:textId="66B08E6C" w:rsidR="005D40B9" w:rsidRDefault="005D40B9" w:rsidP="00F96132">
      <w:pPr>
        <w:pStyle w:val="Kommentaaritekst"/>
        <w:ind w:left="0" w:firstLine="0"/>
        <w:jc w:val="left"/>
      </w:pPr>
      <w:r>
        <w:rPr>
          <w:rStyle w:val="Kommentaariviide"/>
        </w:rPr>
        <w:annotationRef/>
      </w:r>
      <w:r>
        <w:t>Vt minu üleelmist kommentaari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BBA724" w15:done="0"/>
  <w15:commentEx w15:paraId="306F2ADD" w15:done="0"/>
  <w15:commentEx w15:paraId="3D7AB9ED" w15:done="0"/>
  <w15:commentEx w15:paraId="21207900" w15:done="0"/>
  <w15:commentEx w15:paraId="350EA56A" w15:done="0"/>
  <w15:commentEx w15:paraId="424BC469" w15:done="0"/>
  <w15:commentEx w15:paraId="643D0265" w15:done="0"/>
  <w15:commentEx w15:paraId="592B7313" w15:done="0"/>
  <w15:commentEx w15:paraId="6FCC7166" w15:done="0"/>
  <w15:commentEx w15:paraId="6051822D" w15:done="0"/>
  <w15:commentEx w15:paraId="7B458475" w15:done="0"/>
  <w15:commentEx w15:paraId="3BF2F292" w15:done="0"/>
  <w15:commentEx w15:paraId="76F2DE86" w15:done="0"/>
  <w15:commentEx w15:paraId="13CE7F74" w15:done="0"/>
  <w15:commentEx w15:paraId="5012205B" w15:done="0"/>
  <w15:commentEx w15:paraId="6B989BAF" w15:done="0"/>
  <w15:commentEx w15:paraId="3B4B26C8" w15:done="0"/>
  <w15:commentEx w15:paraId="71497887" w15:done="0"/>
  <w15:commentEx w15:paraId="434410A4" w15:done="0"/>
  <w15:commentEx w15:paraId="171E8864" w15:done="0"/>
  <w15:commentEx w15:paraId="560B82D7" w15:done="0"/>
  <w15:commentEx w15:paraId="28557846" w15:done="0"/>
  <w15:commentEx w15:paraId="386973DB" w15:done="0"/>
  <w15:commentEx w15:paraId="75E776C6" w15:done="0"/>
  <w15:commentEx w15:paraId="3D5097A3" w15:done="0"/>
  <w15:commentEx w15:paraId="36E8278D" w15:done="0"/>
  <w15:commentEx w15:paraId="28EE77F3" w15:done="0"/>
  <w15:commentEx w15:paraId="7B3E164A" w15:done="0"/>
  <w15:commentEx w15:paraId="76FC58D9" w15:done="0"/>
  <w15:commentEx w15:paraId="40D1E66B" w15:done="0"/>
  <w15:commentEx w15:paraId="61F2A76A" w15:done="0"/>
  <w15:commentEx w15:paraId="71547585" w15:done="0"/>
  <w15:commentEx w15:paraId="49380ADF" w15:done="0"/>
  <w15:commentEx w15:paraId="46EBEF3B" w15:done="0"/>
  <w15:commentEx w15:paraId="3526CD78" w15:done="0"/>
  <w15:commentEx w15:paraId="5C99C006" w15:done="0"/>
  <w15:commentEx w15:paraId="33114CAE" w15:done="0"/>
  <w15:commentEx w15:paraId="31B4B586" w15:done="0"/>
  <w15:commentEx w15:paraId="4D5A9FDF" w15:done="0"/>
  <w15:commentEx w15:paraId="27C05C83" w15:done="0"/>
  <w15:commentEx w15:paraId="007671F1" w15:done="0"/>
  <w15:commentEx w15:paraId="380F43D1" w15:done="0"/>
  <w15:commentEx w15:paraId="487C6CBC" w15:done="0"/>
  <w15:commentEx w15:paraId="5403B89E" w15:done="0"/>
  <w15:commentEx w15:paraId="18BA2355" w15:done="0"/>
  <w15:commentEx w15:paraId="29FCE833" w15:done="0"/>
  <w15:commentEx w15:paraId="45300042" w15:done="0"/>
  <w15:commentEx w15:paraId="10A3EDA3" w15:done="0"/>
  <w15:commentEx w15:paraId="044AB258" w15:done="0"/>
  <w15:commentEx w15:paraId="1AAEB835" w15:done="0"/>
  <w15:commentEx w15:paraId="3B082DF6" w15:done="0"/>
  <w15:commentEx w15:paraId="4881FFA6" w15:done="0"/>
  <w15:commentEx w15:paraId="381FBEA6" w15:done="0"/>
  <w15:commentEx w15:paraId="4DD69C5D" w15:done="0"/>
  <w15:commentEx w15:paraId="656BF8FB" w15:done="0"/>
  <w15:commentEx w15:paraId="3A06942C" w15:done="0"/>
  <w15:commentEx w15:paraId="48038EEF" w15:done="0"/>
  <w15:commentEx w15:paraId="3B4AD00B" w15:done="0"/>
  <w15:commentEx w15:paraId="0826FF5F" w15:done="0"/>
  <w15:commentEx w15:paraId="17C15798" w15:done="0"/>
  <w15:commentEx w15:paraId="35276FC7" w15:done="0"/>
  <w15:commentEx w15:paraId="222747F0" w15:done="0"/>
  <w15:commentEx w15:paraId="3ADBAE65" w15:done="0"/>
  <w15:commentEx w15:paraId="324FFB09" w15:done="0"/>
  <w15:commentEx w15:paraId="43B6D62B" w15:done="0"/>
  <w15:commentEx w15:paraId="7AB9E022" w15:done="0"/>
  <w15:commentEx w15:paraId="72C87A78" w15:done="0"/>
  <w15:commentEx w15:paraId="492C9FD7" w15:done="0"/>
  <w15:commentEx w15:paraId="5C1D154F" w15:done="0"/>
  <w15:commentEx w15:paraId="07961C30" w15:done="0"/>
  <w15:commentEx w15:paraId="5A295440" w15:done="0"/>
  <w15:commentEx w15:paraId="7FA82BE7" w15:done="0"/>
  <w15:commentEx w15:paraId="22641205" w15:done="0"/>
  <w15:commentEx w15:paraId="33C58337" w15:done="0"/>
  <w15:commentEx w15:paraId="5E507411" w15:done="0"/>
  <w15:commentEx w15:paraId="1C9AD922" w15:done="0"/>
  <w15:commentEx w15:paraId="72A97DD7" w15:done="0"/>
  <w15:commentEx w15:paraId="6D8535B8" w15:done="0"/>
  <w15:commentEx w15:paraId="19AEE3C3" w15:done="0"/>
  <w15:commentEx w15:paraId="09771409" w15:done="0"/>
  <w15:commentEx w15:paraId="7CF0F0B9" w15:done="0"/>
  <w15:commentEx w15:paraId="1178A4A9" w15:done="0"/>
  <w15:commentEx w15:paraId="015F7F29" w15:done="0"/>
  <w15:commentEx w15:paraId="4A5AEA17" w15:done="0"/>
  <w15:commentEx w15:paraId="020C217E" w15:done="0"/>
  <w15:commentEx w15:paraId="535DC6F6" w15:done="0"/>
  <w15:commentEx w15:paraId="2C761BE5" w15:done="0"/>
  <w15:commentEx w15:paraId="3FD54465" w15:done="0"/>
  <w15:commentEx w15:paraId="3E817F43" w15:done="0"/>
  <w15:commentEx w15:paraId="5CA5B641" w15:done="0"/>
  <w15:commentEx w15:paraId="5C7292EA" w15:done="0"/>
  <w15:commentEx w15:paraId="40368A71" w15:done="0"/>
  <w15:commentEx w15:paraId="1D26B4BB" w15:done="0"/>
  <w15:commentEx w15:paraId="75541F6F" w15:done="0"/>
  <w15:commentEx w15:paraId="1C6A6C87" w15:done="0"/>
  <w15:commentEx w15:paraId="1D2EAFCF" w15:done="0"/>
  <w15:commentEx w15:paraId="175985B3" w15:done="0"/>
  <w15:commentEx w15:paraId="19904A0D" w15:done="0"/>
  <w15:commentEx w15:paraId="4525DBC2" w15:done="0"/>
  <w15:commentEx w15:paraId="69078770" w15:done="0"/>
  <w15:commentEx w15:paraId="1554198C" w15:done="0"/>
  <w15:commentEx w15:paraId="0DC276E5" w15:done="0"/>
  <w15:commentEx w15:paraId="43163EDD" w15:done="0"/>
  <w15:commentEx w15:paraId="6691A69A" w15:done="0"/>
  <w15:commentEx w15:paraId="6EA06581" w15:done="0"/>
  <w15:commentEx w15:paraId="678717E5" w15:done="0"/>
  <w15:commentEx w15:paraId="761F0B1C" w15:done="0"/>
  <w15:commentEx w15:paraId="63CBE1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C010C" w16cex:dateUtc="2024-03-25T11:56:00Z"/>
  <w16cex:commentExtensible w16cex:durableId="29A68399" w16cex:dateUtc="2024-03-21T07:59:00Z"/>
  <w16cex:commentExtensible w16cex:durableId="29A6870C" w16cex:dateUtc="2024-03-21T08:14:00Z"/>
  <w16cex:commentExtensible w16cex:durableId="29AD1603" w16cex:dateUtc="2024-03-26T07:38:00Z"/>
  <w16cex:commentExtensible w16cex:durableId="29A6898F" w16cex:dateUtc="2024-03-21T08:25:00Z"/>
  <w16cex:commentExtensible w16cex:durableId="29AE6222" w16cex:dateUtc="2024-03-27T07:15:00Z"/>
  <w16cex:commentExtensible w16cex:durableId="29A68F67" w16cex:dateUtc="2024-03-21T08:50:00Z"/>
  <w16cex:commentExtensible w16cex:durableId="29A69344" w16cex:dateUtc="2024-03-21T09:06:00Z"/>
  <w16cex:commentExtensible w16cex:durableId="29A69B9A" w16cex:dateUtc="2024-03-21T09:42:00Z"/>
  <w16cex:commentExtensible w16cex:durableId="29A69F4B" w16cex:dateUtc="2024-03-21T09:58:00Z"/>
  <w16cex:commentExtensible w16cex:durableId="29AC0DD7" w16cex:dateUtc="2024-03-25T12:51:00Z"/>
  <w16cex:commentExtensible w16cex:durableId="29A6A17B" w16cex:dateUtc="2024-03-21T10:07:00Z"/>
  <w16cex:commentExtensible w16cex:durableId="29A6A1FA" w16cex:dateUtc="2024-03-21T10:09:00Z"/>
  <w16cex:commentExtensible w16cex:durableId="29AD1D50" w16cex:dateUtc="2024-03-26T08:09:00Z"/>
  <w16cex:commentExtensible w16cex:durableId="29A6A61A" w16cex:dateUtc="2024-03-21T10:27:00Z"/>
  <w16cex:commentExtensible w16cex:durableId="29A6A6F9" w16cex:dateUtc="2024-03-21T10:30:00Z"/>
  <w16cex:commentExtensible w16cex:durableId="29A6BEE0" w16cex:dateUtc="2024-03-21T12:12:00Z"/>
  <w16cex:commentExtensible w16cex:durableId="29A6BFAB" w16cex:dateUtc="2024-03-21T12:16:00Z"/>
  <w16cex:commentExtensible w16cex:durableId="29A6C2B6" w16cex:dateUtc="2024-03-21T12:29:00Z"/>
  <w16cex:commentExtensible w16cex:durableId="29AD4C46" w16cex:dateUtc="2024-03-26T11:29:00Z"/>
  <w16cex:commentExtensible w16cex:durableId="29AD4D76" w16cex:dateUtc="2024-03-26T11:34:00Z"/>
  <w16cex:commentExtensible w16cex:durableId="29AD4CA7" w16cex:dateUtc="2024-03-26T11:31:00Z"/>
  <w16cex:commentExtensible w16cex:durableId="29AD4CD3" w16cex:dateUtc="2024-03-26T11:32:00Z"/>
  <w16cex:commentExtensible w16cex:durableId="29AD4C54" w16cex:dateUtc="2024-03-26T11:29:00Z"/>
  <w16cex:commentExtensible w16cex:durableId="29AD4C69" w16cex:dateUtc="2024-03-26T11:30:00Z"/>
  <w16cex:commentExtensible w16cex:durableId="29A6C6AB" w16cex:dateUtc="2024-03-21T12:46:00Z"/>
  <w16cex:commentExtensible w16cex:durableId="29A6C7D3" w16cex:dateUtc="2024-03-21T12:50:00Z"/>
  <w16cex:commentExtensible w16cex:durableId="29AE69CB" w16cex:dateUtc="2024-03-27T07:47:00Z"/>
  <w16cex:commentExtensible w16cex:durableId="29AE6A59" w16cex:dateUtc="2024-03-27T07:50:00Z"/>
  <w16cex:commentExtensible w16cex:durableId="29A6D443" w16cex:dateUtc="2024-03-21T13:44:00Z"/>
  <w16cex:commentExtensible w16cex:durableId="29AD28BA" w16cex:dateUtc="2024-03-26T08:58:00Z"/>
  <w16cex:commentExtensible w16cex:durableId="29A6DE2E" w16cex:dateUtc="2024-03-21T14:26:00Z"/>
  <w16cex:commentExtensible w16cex:durableId="29A7C6D6" w16cex:dateUtc="2024-03-22T06:59:00Z"/>
  <w16cex:commentExtensible w16cex:durableId="29AE7836" w16cex:dateUtc="2024-03-27T08:49:00Z"/>
  <w16cex:commentExtensible w16cex:durableId="29AE6B42" w16cex:dateUtc="2024-03-27T07:54:00Z"/>
  <w16cex:commentExtensible w16cex:durableId="29AE6B54" w16cex:dateUtc="2024-03-27T07:54:00Z"/>
  <w16cex:commentExtensible w16cex:durableId="29A6DFB0" w16cex:dateUtc="2024-03-21T14:32:00Z"/>
  <w16cex:commentExtensible w16cex:durableId="29A7C751" w16cex:dateUtc="2024-03-22T07:01:00Z"/>
  <w16cex:commentExtensible w16cex:durableId="29A7C7A0" w16cex:dateUtc="2024-03-22T07:02:00Z"/>
  <w16cex:commentExtensible w16cex:durableId="29A6E030" w16cex:dateUtc="2024-03-21T14:34:00Z"/>
  <w16cex:commentExtensible w16cex:durableId="29A6E17B" w16cex:dateUtc="2024-03-21T14:40:00Z"/>
  <w16cex:commentExtensible w16cex:durableId="29A7C98A" w16cex:dateUtc="2024-03-22T07:10:00Z"/>
  <w16cex:commentExtensible w16cex:durableId="29AC00E3" w16cex:dateUtc="2024-03-25T11:55:00Z"/>
  <w16cex:commentExtensible w16cex:durableId="29A7CA78" w16cex:dateUtc="2024-03-22T07:14:00Z"/>
  <w16cex:commentExtensible w16cex:durableId="29A7CD26" w16cex:dateUtc="2024-03-22T07:25:00Z"/>
  <w16cex:commentExtensible w16cex:durableId="29A7CE0D" w16cex:dateUtc="2024-03-22T07:29:00Z"/>
  <w16cex:commentExtensible w16cex:durableId="29AC1D75" w16cex:dateUtc="2024-03-25T13:57:00Z"/>
  <w16cex:commentExtensible w16cex:durableId="29A7DA8F" w16cex:dateUtc="2024-03-22T08:23:00Z"/>
  <w16cex:commentExtensible w16cex:durableId="29A7D760" w16cex:dateUtc="2024-03-22T08:09:00Z"/>
  <w16cex:commentExtensible w16cex:durableId="29A7D6EA" w16cex:dateUtc="2024-03-22T08:07:00Z"/>
  <w16cex:commentExtensible w16cex:durableId="29A7D73C" w16cex:dateUtc="2024-03-22T08:09:00Z"/>
  <w16cex:commentExtensible w16cex:durableId="29A7DA54" w16cex:dateUtc="2024-03-22T08:22:00Z"/>
  <w16cex:commentExtensible w16cex:durableId="29A7FC9A" w16cex:dateUtc="2024-03-22T10:48:00Z"/>
  <w16cex:commentExtensible w16cex:durableId="29AD0EEC" w16cex:dateUtc="2024-03-26T07:07:00Z"/>
  <w16cex:commentExtensible w16cex:durableId="29A7E42A" w16cex:dateUtc="2024-03-22T09:04:00Z"/>
  <w16cex:commentExtensible w16cex:durableId="29AEB0E1" w16cex:dateUtc="2024-03-27T12:51:00Z"/>
  <w16cex:commentExtensible w16cex:durableId="29AC196D" w16cex:dateUtc="2024-03-25T13:40:00Z"/>
  <w16cex:commentExtensible w16cex:durableId="29AC197F" w16cex:dateUtc="2024-03-25T13:40:00Z"/>
  <w16cex:commentExtensible w16cex:durableId="29AEB118" w16cex:dateUtc="2024-03-27T12:52:00Z"/>
  <w16cex:commentExtensible w16cex:durableId="29AE7024" w16cex:dateUtc="2024-03-27T08:15:00Z"/>
  <w16cex:commentExtensible w16cex:durableId="29A7F53F" w16cex:dateUtc="2024-03-22T10:17:00Z"/>
  <w16cex:commentExtensible w16cex:durableId="29A7F57D" w16cex:dateUtc="2024-03-22T10:18:00Z"/>
  <w16cex:commentExtensible w16cex:durableId="29A7F591" w16cex:dateUtc="2024-03-22T10:18:00Z"/>
  <w16cex:commentExtensible w16cex:durableId="29A7F5A3" w16cex:dateUtc="2024-03-22T10:18:00Z"/>
  <w16cex:commentExtensible w16cex:durableId="29A7F5B1" w16cex:dateUtc="2024-03-22T10:18:00Z"/>
  <w16cex:commentExtensible w16cex:durableId="29AC1A84" w16cex:dateUtc="2024-03-25T13:45:00Z"/>
  <w16cex:commentExtensible w16cex:durableId="29A7F6C7" w16cex:dateUtc="2024-03-22T10:23:00Z"/>
  <w16cex:commentExtensible w16cex:durableId="29A7F8AB" w16cex:dateUtc="2024-03-22T10:31:00Z"/>
  <w16cex:commentExtensible w16cex:durableId="29A7FF8F" w16cex:dateUtc="2024-03-22T11:01:00Z"/>
  <w16cex:commentExtensible w16cex:durableId="29A8002A" w16cex:dateUtc="2024-03-22T11:03:00Z"/>
  <w16cex:commentExtensible w16cex:durableId="29AE7283" w16cex:dateUtc="2024-03-27T08:25:00Z"/>
  <w16cex:commentExtensible w16cex:durableId="29A80102" w16cex:dateUtc="2024-03-22T11:07:00Z"/>
  <w16cex:commentExtensible w16cex:durableId="29AECBBC" w16cex:dateUtc="2024-03-27T14:45:00Z"/>
  <w16cex:commentExtensible w16cex:durableId="29AEB124" w16cex:dateUtc="2024-03-27T12:52:00Z"/>
  <w16cex:commentExtensible w16cex:durableId="29A7FC67" w16cex:dateUtc="2024-03-22T10:47:00Z"/>
  <w16cex:commentExtensible w16cex:durableId="29A80FFB" w16cex:dateUtc="2024-03-22T12:11:00Z"/>
  <w16cex:commentExtensible w16cex:durableId="29A811F3" w16cex:dateUtc="2024-03-22T12:19:00Z"/>
  <w16cex:commentExtensible w16cex:durableId="29A81144" w16cex:dateUtc="2024-03-22T12:16:00Z"/>
  <w16cex:commentExtensible w16cex:durableId="29A811E6" w16cex:dateUtc="2024-03-22T12:19:00Z"/>
  <w16cex:commentExtensible w16cex:durableId="29AD3ABF" w16cex:dateUtc="2024-03-26T10:14:00Z"/>
  <w16cex:commentExtensible w16cex:durableId="29AD3AD0" w16cex:dateUtc="2024-03-26T10:15:00Z"/>
  <w16cex:commentExtensible w16cex:durableId="29A81439" w16cex:dateUtc="2024-03-22T12:29:00Z"/>
  <w16cex:commentExtensible w16cex:durableId="29A8142C" w16cex:dateUtc="2024-03-22T12:29:00Z"/>
  <w16cex:commentExtensible w16cex:durableId="29A81BE8" w16cex:dateUtc="2024-03-22T13:02:00Z"/>
  <w16cex:commentExtensible w16cex:durableId="29A81BF4" w16cex:dateUtc="2024-03-22T13:02:00Z"/>
  <w16cex:commentExtensible w16cex:durableId="29A81C18" w16cex:dateUtc="2024-03-22T13:02:00Z"/>
  <w16cex:commentExtensible w16cex:durableId="29AD4F56" w16cex:dateUtc="2024-03-26T11:42:00Z"/>
  <w16cex:commentExtensible w16cex:durableId="29A81FF2" w16cex:dateUtc="2024-03-22T13:19:00Z"/>
  <w16cex:commentExtensible w16cex:durableId="29A8236F" w16cex:dateUtc="2024-03-22T13:34:00Z"/>
  <w16cex:commentExtensible w16cex:durableId="29A823B1" w16cex:dateUtc="2024-03-22T13:35:00Z"/>
  <w16cex:commentExtensible w16cex:durableId="29A8250E" w16cex:dateUtc="2024-03-22T13:41:00Z"/>
  <w16cex:commentExtensible w16cex:durableId="29AD5150" w16cex:dateUtc="2024-03-26T11:51:00Z"/>
  <w16cex:commentExtensible w16cex:durableId="29A8251E" w16cex:dateUtc="2024-03-22T13:41:00Z"/>
  <w16cex:commentExtensible w16cex:durableId="29A986C2" w16cex:dateUtc="2024-03-23T14:50:00Z"/>
  <w16cex:commentExtensible w16cex:durableId="29A9875B" w16cex:dateUtc="2024-03-23T14:52:00Z"/>
  <w16cex:commentExtensible w16cex:durableId="29A9878E" w16cex:dateUtc="2024-03-23T14:53:00Z"/>
  <w16cex:commentExtensible w16cex:durableId="29A987DE" w16cex:dateUtc="2024-03-23T14:54:00Z"/>
  <w16cex:commentExtensible w16cex:durableId="29A98814" w16cex:dateUtc="2024-03-23T14:55:00Z"/>
  <w16cex:commentExtensible w16cex:durableId="29A98853" w16cex:dateUtc="2024-03-23T14:56:00Z"/>
  <w16cex:commentExtensible w16cex:durableId="29A98A29" w16cex:dateUtc="2024-03-23T15:04:00Z"/>
  <w16cex:commentExtensible w16cex:durableId="29AEB157" w16cex:dateUtc="2024-03-27T12:53:00Z"/>
  <w16cex:commentExtensible w16cex:durableId="29AEB165" w16cex:dateUtc="2024-03-27T12:53:00Z"/>
  <w16cex:commentExtensible w16cex:durableId="29AE5AF5" w16cex:dateUtc="2024-03-27T06:44:00Z"/>
  <w16cex:commentExtensible w16cex:durableId="29AEB19B" w16cex:dateUtc="2024-03-27T12:54:00Z"/>
  <w16cex:commentExtensible w16cex:durableId="29A98DE9" w16cex:dateUtc="2024-03-23T15:20:00Z"/>
  <w16cex:commentExtensible w16cex:durableId="29A990A0" w16cex:dateUtc="2024-03-23T15:32:00Z"/>
  <w16cex:commentExtensible w16cex:durableId="29AE5EC2" w16cex:dateUtc="2024-03-27T07:00:00Z"/>
  <w16cex:commentExtensible w16cex:durableId="29AE5F40" w16cex:dateUtc="2024-03-27T0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BBA724" w16cid:durableId="29AC010C"/>
  <w16cid:commentId w16cid:paraId="306F2ADD" w16cid:durableId="29A68399"/>
  <w16cid:commentId w16cid:paraId="3D7AB9ED" w16cid:durableId="29A6870C"/>
  <w16cid:commentId w16cid:paraId="21207900" w16cid:durableId="29AD1603"/>
  <w16cid:commentId w16cid:paraId="350EA56A" w16cid:durableId="29A6898F"/>
  <w16cid:commentId w16cid:paraId="424BC469" w16cid:durableId="29AE6222"/>
  <w16cid:commentId w16cid:paraId="643D0265" w16cid:durableId="29A68F67"/>
  <w16cid:commentId w16cid:paraId="592B7313" w16cid:durableId="29A69344"/>
  <w16cid:commentId w16cid:paraId="6FCC7166" w16cid:durableId="29A69B9A"/>
  <w16cid:commentId w16cid:paraId="6051822D" w16cid:durableId="29A69F4B"/>
  <w16cid:commentId w16cid:paraId="7B458475" w16cid:durableId="29AC0DD7"/>
  <w16cid:commentId w16cid:paraId="3BF2F292" w16cid:durableId="29A6A17B"/>
  <w16cid:commentId w16cid:paraId="76F2DE86" w16cid:durableId="29A6A1FA"/>
  <w16cid:commentId w16cid:paraId="13CE7F74" w16cid:durableId="29AD1D50"/>
  <w16cid:commentId w16cid:paraId="5012205B" w16cid:durableId="29A6A61A"/>
  <w16cid:commentId w16cid:paraId="6B989BAF" w16cid:durableId="29A6A6F9"/>
  <w16cid:commentId w16cid:paraId="3B4B26C8" w16cid:durableId="29A6BEE0"/>
  <w16cid:commentId w16cid:paraId="71497887" w16cid:durableId="29A6BFAB"/>
  <w16cid:commentId w16cid:paraId="434410A4" w16cid:durableId="29A6C2B6"/>
  <w16cid:commentId w16cid:paraId="171E8864" w16cid:durableId="29AD4C46"/>
  <w16cid:commentId w16cid:paraId="560B82D7" w16cid:durableId="29AD4D76"/>
  <w16cid:commentId w16cid:paraId="28557846" w16cid:durableId="29AD4CA7"/>
  <w16cid:commentId w16cid:paraId="386973DB" w16cid:durableId="29AD4CD3"/>
  <w16cid:commentId w16cid:paraId="75E776C6" w16cid:durableId="29AD4C54"/>
  <w16cid:commentId w16cid:paraId="3D5097A3" w16cid:durableId="29AD4C69"/>
  <w16cid:commentId w16cid:paraId="36E8278D" w16cid:durableId="29A6C6AB"/>
  <w16cid:commentId w16cid:paraId="28EE77F3" w16cid:durableId="29A6C7D3"/>
  <w16cid:commentId w16cid:paraId="7B3E164A" w16cid:durableId="29AE69CB"/>
  <w16cid:commentId w16cid:paraId="76FC58D9" w16cid:durableId="29AE6A59"/>
  <w16cid:commentId w16cid:paraId="40D1E66B" w16cid:durableId="29A6D443"/>
  <w16cid:commentId w16cid:paraId="61F2A76A" w16cid:durableId="29AD28BA"/>
  <w16cid:commentId w16cid:paraId="71547585" w16cid:durableId="29A6DE2E"/>
  <w16cid:commentId w16cid:paraId="49380ADF" w16cid:durableId="29A7C6D6"/>
  <w16cid:commentId w16cid:paraId="46EBEF3B" w16cid:durableId="29AE7836"/>
  <w16cid:commentId w16cid:paraId="3526CD78" w16cid:durableId="29AE6B42"/>
  <w16cid:commentId w16cid:paraId="5C99C006" w16cid:durableId="29AE6B54"/>
  <w16cid:commentId w16cid:paraId="33114CAE" w16cid:durableId="29A6DFB0"/>
  <w16cid:commentId w16cid:paraId="31B4B586" w16cid:durableId="29A7C751"/>
  <w16cid:commentId w16cid:paraId="4D5A9FDF" w16cid:durableId="29A7C7A0"/>
  <w16cid:commentId w16cid:paraId="27C05C83" w16cid:durableId="29A6E030"/>
  <w16cid:commentId w16cid:paraId="007671F1" w16cid:durableId="29A6E17B"/>
  <w16cid:commentId w16cid:paraId="380F43D1" w16cid:durableId="29A7C98A"/>
  <w16cid:commentId w16cid:paraId="487C6CBC" w16cid:durableId="29AC00E3"/>
  <w16cid:commentId w16cid:paraId="5403B89E" w16cid:durableId="29A7CA78"/>
  <w16cid:commentId w16cid:paraId="18BA2355" w16cid:durableId="29A7CD26"/>
  <w16cid:commentId w16cid:paraId="29FCE833" w16cid:durableId="29A7CE0D"/>
  <w16cid:commentId w16cid:paraId="45300042" w16cid:durableId="29AC1D75"/>
  <w16cid:commentId w16cid:paraId="10A3EDA3" w16cid:durableId="29A7DA8F"/>
  <w16cid:commentId w16cid:paraId="044AB258" w16cid:durableId="29A7D760"/>
  <w16cid:commentId w16cid:paraId="1AAEB835" w16cid:durableId="29A7D6EA"/>
  <w16cid:commentId w16cid:paraId="3B082DF6" w16cid:durableId="29A7D73C"/>
  <w16cid:commentId w16cid:paraId="4881FFA6" w16cid:durableId="29A7DA54"/>
  <w16cid:commentId w16cid:paraId="381FBEA6" w16cid:durableId="29A7FC9A"/>
  <w16cid:commentId w16cid:paraId="4DD69C5D" w16cid:durableId="29AD0EEC"/>
  <w16cid:commentId w16cid:paraId="656BF8FB" w16cid:durableId="29A7E42A"/>
  <w16cid:commentId w16cid:paraId="3A06942C" w16cid:durableId="29AEB0E1"/>
  <w16cid:commentId w16cid:paraId="48038EEF" w16cid:durableId="29AC196D"/>
  <w16cid:commentId w16cid:paraId="3B4AD00B" w16cid:durableId="29AC197F"/>
  <w16cid:commentId w16cid:paraId="0826FF5F" w16cid:durableId="29AEB118"/>
  <w16cid:commentId w16cid:paraId="17C15798" w16cid:durableId="29AE7024"/>
  <w16cid:commentId w16cid:paraId="35276FC7" w16cid:durableId="29A7F53F"/>
  <w16cid:commentId w16cid:paraId="222747F0" w16cid:durableId="29A7F57D"/>
  <w16cid:commentId w16cid:paraId="3ADBAE65" w16cid:durableId="29A7F591"/>
  <w16cid:commentId w16cid:paraId="324FFB09" w16cid:durableId="29A7F5A3"/>
  <w16cid:commentId w16cid:paraId="43B6D62B" w16cid:durableId="29A7F5B1"/>
  <w16cid:commentId w16cid:paraId="7AB9E022" w16cid:durableId="29AC1A84"/>
  <w16cid:commentId w16cid:paraId="72C87A78" w16cid:durableId="29A7F6C7"/>
  <w16cid:commentId w16cid:paraId="492C9FD7" w16cid:durableId="29A7F8AB"/>
  <w16cid:commentId w16cid:paraId="5C1D154F" w16cid:durableId="29A7FF8F"/>
  <w16cid:commentId w16cid:paraId="07961C30" w16cid:durableId="29A8002A"/>
  <w16cid:commentId w16cid:paraId="5A295440" w16cid:durableId="29AE7283"/>
  <w16cid:commentId w16cid:paraId="7FA82BE7" w16cid:durableId="29A80102"/>
  <w16cid:commentId w16cid:paraId="22641205" w16cid:durableId="29AECBBC"/>
  <w16cid:commentId w16cid:paraId="33C58337" w16cid:durableId="29AEB124"/>
  <w16cid:commentId w16cid:paraId="5E507411" w16cid:durableId="29A7FC67"/>
  <w16cid:commentId w16cid:paraId="1C9AD922" w16cid:durableId="29A80FFB"/>
  <w16cid:commentId w16cid:paraId="72A97DD7" w16cid:durableId="29A811F3"/>
  <w16cid:commentId w16cid:paraId="6D8535B8" w16cid:durableId="29A81144"/>
  <w16cid:commentId w16cid:paraId="19AEE3C3" w16cid:durableId="29A811E6"/>
  <w16cid:commentId w16cid:paraId="09771409" w16cid:durableId="29AD3ABF"/>
  <w16cid:commentId w16cid:paraId="7CF0F0B9" w16cid:durableId="29AD3AD0"/>
  <w16cid:commentId w16cid:paraId="1178A4A9" w16cid:durableId="29A81439"/>
  <w16cid:commentId w16cid:paraId="015F7F29" w16cid:durableId="29A8142C"/>
  <w16cid:commentId w16cid:paraId="4A5AEA17" w16cid:durableId="29A81BE8"/>
  <w16cid:commentId w16cid:paraId="020C217E" w16cid:durableId="29A81BF4"/>
  <w16cid:commentId w16cid:paraId="535DC6F6" w16cid:durableId="29A81C18"/>
  <w16cid:commentId w16cid:paraId="2C761BE5" w16cid:durableId="29AD4F56"/>
  <w16cid:commentId w16cid:paraId="3FD54465" w16cid:durableId="29A81FF2"/>
  <w16cid:commentId w16cid:paraId="3E817F43" w16cid:durableId="29A8236F"/>
  <w16cid:commentId w16cid:paraId="5CA5B641" w16cid:durableId="29A823B1"/>
  <w16cid:commentId w16cid:paraId="5C7292EA" w16cid:durableId="29A8250E"/>
  <w16cid:commentId w16cid:paraId="40368A71" w16cid:durableId="29AD5150"/>
  <w16cid:commentId w16cid:paraId="1D26B4BB" w16cid:durableId="29A8251E"/>
  <w16cid:commentId w16cid:paraId="75541F6F" w16cid:durableId="29A986C2"/>
  <w16cid:commentId w16cid:paraId="1C6A6C87" w16cid:durableId="29A9875B"/>
  <w16cid:commentId w16cid:paraId="1D2EAFCF" w16cid:durableId="29A9878E"/>
  <w16cid:commentId w16cid:paraId="175985B3" w16cid:durableId="29A987DE"/>
  <w16cid:commentId w16cid:paraId="19904A0D" w16cid:durableId="29A98814"/>
  <w16cid:commentId w16cid:paraId="4525DBC2" w16cid:durableId="29A98853"/>
  <w16cid:commentId w16cid:paraId="69078770" w16cid:durableId="29A98A29"/>
  <w16cid:commentId w16cid:paraId="1554198C" w16cid:durableId="29AEB157"/>
  <w16cid:commentId w16cid:paraId="0DC276E5" w16cid:durableId="29AEB165"/>
  <w16cid:commentId w16cid:paraId="43163EDD" w16cid:durableId="29AE5AF5"/>
  <w16cid:commentId w16cid:paraId="6691A69A" w16cid:durableId="29AEB19B"/>
  <w16cid:commentId w16cid:paraId="6EA06581" w16cid:durableId="29A98DE9"/>
  <w16cid:commentId w16cid:paraId="678717E5" w16cid:durableId="29A990A0"/>
  <w16cid:commentId w16cid:paraId="761F0B1C" w16cid:durableId="29AE5EC2"/>
  <w16cid:commentId w16cid:paraId="63CBE194" w16cid:durableId="29AE5F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1C0C0" w14:textId="77777777" w:rsidR="004F252B" w:rsidRDefault="004F252B">
      <w:pPr>
        <w:spacing w:after="0" w:line="240" w:lineRule="auto"/>
      </w:pPr>
      <w:r>
        <w:separator/>
      </w:r>
    </w:p>
  </w:endnote>
  <w:endnote w:type="continuationSeparator" w:id="0">
    <w:p w14:paraId="32789D88" w14:textId="77777777" w:rsidR="004F252B" w:rsidRDefault="004F252B">
      <w:pPr>
        <w:spacing w:after="0" w:line="240" w:lineRule="auto"/>
      </w:pPr>
      <w:r>
        <w:continuationSeparator/>
      </w:r>
    </w:p>
  </w:endnote>
  <w:endnote w:type="continuationNotice" w:id="1">
    <w:p w14:paraId="3181B959" w14:textId="77777777" w:rsidR="004F252B" w:rsidRDefault="004F25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5B8A2" w14:textId="77777777" w:rsidR="00A7271E" w:rsidRDefault="00A7271E">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472AC48F" w14:textId="77777777" w:rsidR="00A7271E" w:rsidRDefault="00A7271E">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2DA0D" w14:textId="77777777" w:rsidR="00A7271E" w:rsidRDefault="00A7271E">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66DA1F22" w14:textId="77777777" w:rsidR="00A7271E" w:rsidRDefault="00A7271E">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4198" w14:textId="77777777" w:rsidR="00A7271E" w:rsidRDefault="00A7271E">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160B8119" w14:textId="77777777" w:rsidR="00A7271E" w:rsidRDefault="00A7271E">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D12A2" w14:textId="77777777" w:rsidR="004F252B" w:rsidRDefault="004F252B">
      <w:pPr>
        <w:spacing w:after="0" w:line="240" w:lineRule="auto"/>
      </w:pPr>
      <w:r>
        <w:separator/>
      </w:r>
    </w:p>
  </w:footnote>
  <w:footnote w:type="continuationSeparator" w:id="0">
    <w:p w14:paraId="2648F27D" w14:textId="77777777" w:rsidR="004F252B" w:rsidRDefault="004F252B">
      <w:pPr>
        <w:spacing w:after="0" w:line="240" w:lineRule="auto"/>
      </w:pPr>
      <w:r>
        <w:continuationSeparator/>
      </w:r>
    </w:p>
  </w:footnote>
  <w:footnote w:type="continuationNotice" w:id="1">
    <w:p w14:paraId="1D38F073" w14:textId="77777777" w:rsidR="004F252B" w:rsidRDefault="004F252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0B2F"/>
    <w:multiLevelType w:val="hybridMultilevel"/>
    <w:tmpl w:val="73EC841E"/>
    <w:lvl w:ilvl="0" w:tplc="D0E476AE">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ACE8A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EB8F40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09A58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CF2E59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EAA640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D4EE00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FB4B0D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E8CE6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B8104B"/>
    <w:multiLevelType w:val="hybridMultilevel"/>
    <w:tmpl w:val="818A25D4"/>
    <w:lvl w:ilvl="0" w:tplc="855ECD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18F4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201D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14A0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8A38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A280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389E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A257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E628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1F00E06"/>
    <w:multiLevelType w:val="hybridMultilevel"/>
    <w:tmpl w:val="6BCAB3CA"/>
    <w:lvl w:ilvl="0" w:tplc="BC70B0F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DA2D0D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9A2CB8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FFEEFF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A5A1C0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9D0EAA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F9255F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EFEEBC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AC857D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22777B"/>
    <w:multiLevelType w:val="hybridMultilevel"/>
    <w:tmpl w:val="F190C6E6"/>
    <w:lvl w:ilvl="0" w:tplc="E1589D3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24E8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0832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96D5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6FC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C8B5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3CBC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0EA5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EEC8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4AF4C19"/>
    <w:multiLevelType w:val="hybridMultilevel"/>
    <w:tmpl w:val="611A97D0"/>
    <w:lvl w:ilvl="0" w:tplc="7A64D9E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B66A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2E41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2AC2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3E70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E683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E8C6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68DF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E0AC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4C4082E"/>
    <w:multiLevelType w:val="hybridMultilevel"/>
    <w:tmpl w:val="1DCEE494"/>
    <w:lvl w:ilvl="0" w:tplc="B868189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2C22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CC3C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FCFD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8424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1694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36F9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1810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F425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73D52B5"/>
    <w:multiLevelType w:val="hybridMultilevel"/>
    <w:tmpl w:val="75269B10"/>
    <w:lvl w:ilvl="0" w:tplc="4D6A4BB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E6FB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18A6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D023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5851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5A0B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5EA2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4A1F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0C7C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79103FD"/>
    <w:multiLevelType w:val="hybridMultilevel"/>
    <w:tmpl w:val="6994AA50"/>
    <w:lvl w:ilvl="0" w:tplc="6CC6790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B66A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6692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E6E6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4ACD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56EF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40C5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F091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B4C2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7E04E78"/>
    <w:multiLevelType w:val="hybridMultilevel"/>
    <w:tmpl w:val="255CC5CA"/>
    <w:lvl w:ilvl="0" w:tplc="8D322BC2">
      <w:start w:val="1"/>
      <w:numFmt w:val="decimal"/>
      <w:lvlText w:val="%1)"/>
      <w:lvlJc w:val="left"/>
      <w:pPr>
        <w:ind w:left="705" w:hanging="360"/>
      </w:pPr>
      <w:rPr>
        <w:rFonts w:hint="default"/>
      </w:rPr>
    </w:lvl>
    <w:lvl w:ilvl="1" w:tplc="04250019" w:tentative="1">
      <w:start w:val="1"/>
      <w:numFmt w:val="lowerLetter"/>
      <w:lvlText w:val="%2."/>
      <w:lvlJc w:val="left"/>
      <w:pPr>
        <w:ind w:left="1425" w:hanging="360"/>
      </w:pPr>
    </w:lvl>
    <w:lvl w:ilvl="2" w:tplc="0425001B" w:tentative="1">
      <w:start w:val="1"/>
      <w:numFmt w:val="lowerRoman"/>
      <w:lvlText w:val="%3."/>
      <w:lvlJc w:val="right"/>
      <w:pPr>
        <w:ind w:left="2145" w:hanging="180"/>
      </w:pPr>
    </w:lvl>
    <w:lvl w:ilvl="3" w:tplc="0425000F" w:tentative="1">
      <w:start w:val="1"/>
      <w:numFmt w:val="decimal"/>
      <w:lvlText w:val="%4."/>
      <w:lvlJc w:val="left"/>
      <w:pPr>
        <w:ind w:left="2865" w:hanging="360"/>
      </w:pPr>
    </w:lvl>
    <w:lvl w:ilvl="4" w:tplc="04250019" w:tentative="1">
      <w:start w:val="1"/>
      <w:numFmt w:val="lowerLetter"/>
      <w:lvlText w:val="%5."/>
      <w:lvlJc w:val="left"/>
      <w:pPr>
        <w:ind w:left="3585" w:hanging="360"/>
      </w:pPr>
    </w:lvl>
    <w:lvl w:ilvl="5" w:tplc="0425001B" w:tentative="1">
      <w:start w:val="1"/>
      <w:numFmt w:val="lowerRoman"/>
      <w:lvlText w:val="%6."/>
      <w:lvlJc w:val="right"/>
      <w:pPr>
        <w:ind w:left="4305" w:hanging="180"/>
      </w:pPr>
    </w:lvl>
    <w:lvl w:ilvl="6" w:tplc="0425000F" w:tentative="1">
      <w:start w:val="1"/>
      <w:numFmt w:val="decimal"/>
      <w:lvlText w:val="%7."/>
      <w:lvlJc w:val="left"/>
      <w:pPr>
        <w:ind w:left="5025" w:hanging="360"/>
      </w:pPr>
    </w:lvl>
    <w:lvl w:ilvl="7" w:tplc="04250019" w:tentative="1">
      <w:start w:val="1"/>
      <w:numFmt w:val="lowerLetter"/>
      <w:lvlText w:val="%8."/>
      <w:lvlJc w:val="left"/>
      <w:pPr>
        <w:ind w:left="5745" w:hanging="360"/>
      </w:pPr>
    </w:lvl>
    <w:lvl w:ilvl="8" w:tplc="0425001B" w:tentative="1">
      <w:start w:val="1"/>
      <w:numFmt w:val="lowerRoman"/>
      <w:lvlText w:val="%9."/>
      <w:lvlJc w:val="right"/>
      <w:pPr>
        <w:ind w:left="6465" w:hanging="180"/>
      </w:pPr>
    </w:lvl>
  </w:abstractNum>
  <w:abstractNum w:abstractNumId="9" w15:restartNumberingAfterBreak="0">
    <w:nsid w:val="091938D7"/>
    <w:multiLevelType w:val="hybridMultilevel"/>
    <w:tmpl w:val="BFEAFD80"/>
    <w:lvl w:ilvl="0" w:tplc="AA483F38">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C52113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72C4BB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BB83B6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32815B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4A0415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A92DA3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F8A041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34B85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DBB721B"/>
    <w:multiLevelType w:val="hybridMultilevel"/>
    <w:tmpl w:val="ABD8EF88"/>
    <w:lvl w:ilvl="0" w:tplc="B2AAD1F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17C6DC7"/>
    <w:multiLevelType w:val="hybridMultilevel"/>
    <w:tmpl w:val="4F0CE506"/>
    <w:lvl w:ilvl="0" w:tplc="9EEC402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7ADE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9E2D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08FB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E209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B4C1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309B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6C41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60A5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422090A"/>
    <w:multiLevelType w:val="hybridMultilevel"/>
    <w:tmpl w:val="07F233E8"/>
    <w:lvl w:ilvl="0" w:tplc="DC66D5E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DE6F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46A1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9253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DC7C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B854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8C77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FC5C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DCF2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6026CD4"/>
    <w:multiLevelType w:val="hybridMultilevel"/>
    <w:tmpl w:val="B9C43F4E"/>
    <w:lvl w:ilvl="0" w:tplc="E95042CA">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3032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2ED8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0EC2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703B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2059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FAD6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C7E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1679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7026BBF"/>
    <w:multiLevelType w:val="hybridMultilevel"/>
    <w:tmpl w:val="B1523720"/>
    <w:lvl w:ilvl="0" w:tplc="68782B1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5" w15:restartNumberingAfterBreak="0">
    <w:nsid w:val="17222712"/>
    <w:multiLevelType w:val="hybridMultilevel"/>
    <w:tmpl w:val="3A32DE08"/>
    <w:lvl w:ilvl="0" w:tplc="85FCA75E">
      <w:start w:val="3"/>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E70EF0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254F53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0362AC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AD22D6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9B66E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AE253A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4F8B1F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AD2CAD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9D0F65"/>
    <w:multiLevelType w:val="hybridMultilevel"/>
    <w:tmpl w:val="8402AD90"/>
    <w:lvl w:ilvl="0" w:tplc="001A5B30">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DFC0EB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97E40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FF433F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B94747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37290C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CF22AB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BD6240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32A583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A83DC0"/>
    <w:multiLevelType w:val="hybridMultilevel"/>
    <w:tmpl w:val="3D5C7C32"/>
    <w:lvl w:ilvl="0" w:tplc="1E168BF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4AE9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D412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E6A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1C64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84BB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3EF9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6C9D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69E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C9365B1"/>
    <w:multiLevelType w:val="hybridMultilevel"/>
    <w:tmpl w:val="296C882C"/>
    <w:lvl w:ilvl="0" w:tplc="9700620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843A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F032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2CE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C2BB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2A1D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34A6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12E5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0448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E392758"/>
    <w:multiLevelType w:val="hybridMultilevel"/>
    <w:tmpl w:val="383265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1F2D2F10"/>
    <w:multiLevelType w:val="hybridMultilevel"/>
    <w:tmpl w:val="719CD544"/>
    <w:lvl w:ilvl="0" w:tplc="0BD65282">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D898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4032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4AD5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67D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1A0B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46B3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B076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38E1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F4A0035"/>
    <w:multiLevelType w:val="hybridMultilevel"/>
    <w:tmpl w:val="2C30993A"/>
    <w:lvl w:ilvl="0" w:tplc="EA50B3DA">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B4F4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EEF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9217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B4AE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6BC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AA87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7E43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3AE4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1F74517B"/>
    <w:multiLevelType w:val="hybridMultilevel"/>
    <w:tmpl w:val="2B64F510"/>
    <w:lvl w:ilvl="0" w:tplc="1F20780C">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2A9AD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6FA43B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3AA81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9E2221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D7A9C0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212E23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756B64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F9E28E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1A315F7"/>
    <w:multiLevelType w:val="hybridMultilevel"/>
    <w:tmpl w:val="9B46314A"/>
    <w:lvl w:ilvl="0" w:tplc="335836BE">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9D069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B302A1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078F1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038DAD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63AFCA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38887D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7E8313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15294D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1ED3F41"/>
    <w:multiLevelType w:val="hybridMultilevel"/>
    <w:tmpl w:val="DE6C9368"/>
    <w:lvl w:ilvl="0" w:tplc="7B32B5CE">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7EFA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522F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120A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985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D830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E083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C081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28DC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2153805"/>
    <w:multiLevelType w:val="hybridMultilevel"/>
    <w:tmpl w:val="94840400"/>
    <w:lvl w:ilvl="0" w:tplc="E334D430">
      <w:start w:val="1"/>
      <w:numFmt w:val="decimal"/>
      <w:lvlText w:val="%1)"/>
      <w:lvlJc w:val="left"/>
      <w:pPr>
        <w:ind w:left="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D2F9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AC03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7A88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385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1660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22BB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A8A1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36C1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28B5A36"/>
    <w:multiLevelType w:val="hybridMultilevel"/>
    <w:tmpl w:val="4036A800"/>
    <w:lvl w:ilvl="0" w:tplc="A9A48A62">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0A6D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6C82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50B5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B6D9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2894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0EAA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40E0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A0E7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2967DF4"/>
    <w:multiLevelType w:val="hybridMultilevel"/>
    <w:tmpl w:val="B28AF450"/>
    <w:lvl w:ilvl="0" w:tplc="4022D33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B254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8851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D42D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461E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4856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949D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A4A9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A8BD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422698E"/>
    <w:multiLevelType w:val="hybridMultilevel"/>
    <w:tmpl w:val="8B6E5CA0"/>
    <w:lvl w:ilvl="0" w:tplc="B83EDBA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DE8E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CE22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DA6A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F874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BC8F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5023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9682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4AE0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662479F"/>
    <w:multiLevelType w:val="hybridMultilevel"/>
    <w:tmpl w:val="9EC8E354"/>
    <w:lvl w:ilvl="0" w:tplc="CF662F78">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3E1C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9001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3AC3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36ED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48D5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D0C9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741B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AEC8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B941416"/>
    <w:multiLevelType w:val="hybridMultilevel"/>
    <w:tmpl w:val="01821CD6"/>
    <w:lvl w:ilvl="0" w:tplc="5414EC1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2BD006B3"/>
    <w:multiLevelType w:val="hybridMultilevel"/>
    <w:tmpl w:val="5D9A5380"/>
    <w:lvl w:ilvl="0" w:tplc="A5DC96C0">
      <w:start w:val="3"/>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AF2C4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712F59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206DCB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246C7F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8FC221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7047C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3B8B5B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036466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2D294252"/>
    <w:multiLevelType w:val="hybridMultilevel"/>
    <w:tmpl w:val="0994B560"/>
    <w:lvl w:ilvl="0" w:tplc="9FEE1462">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D01F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E698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80C1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DCC7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FEBC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7E76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309D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A447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00155F4"/>
    <w:multiLevelType w:val="hybridMultilevel"/>
    <w:tmpl w:val="0B946A9A"/>
    <w:lvl w:ilvl="0" w:tplc="2772AAC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30BA7E64"/>
    <w:multiLevelType w:val="hybridMultilevel"/>
    <w:tmpl w:val="12801518"/>
    <w:lvl w:ilvl="0" w:tplc="8A3212EA">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0AF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6B7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82B1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46FC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3469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1070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0CB0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0826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1E43DAE"/>
    <w:multiLevelType w:val="hybridMultilevel"/>
    <w:tmpl w:val="DD046BE2"/>
    <w:lvl w:ilvl="0" w:tplc="506CC5E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841C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C2AF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0CA5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7827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BA8B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A8B2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EE51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762C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28E3F54"/>
    <w:multiLevelType w:val="hybridMultilevel"/>
    <w:tmpl w:val="69EAA8A8"/>
    <w:lvl w:ilvl="0" w:tplc="CEAC4856">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4C27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24EF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F41C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649D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424A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86B7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BEFB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A23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3B14886"/>
    <w:multiLevelType w:val="hybridMultilevel"/>
    <w:tmpl w:val="10A85034"/>
    <w:lvl w:ilvl="0" w:tplc="48B2523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0CA44A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146560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E4678C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DA4A10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6D286A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C704B1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D42E10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AE28DA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484755D"/>
    <w:multiLevelType w:val="hybridMultilevel"/>
    <w:tmpl w:val="7AEC0D8E"/>
    <w:lvl w:ilvl="0" w:tplc="60DE90B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DC18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98E1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8C27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5EB0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48AB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96C5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B61F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347F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4D8051B"/>
    <w:multiLevelType w:val="hybridMultilevel"/>
    <w:tmpl w:val="0608BD50"/>
    <w:lvl w:ilvl="0" w:tplc="2D5ED3BE">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3AC3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B8DF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7C96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209F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30A7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CA38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C235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94A4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5FF4278"/>
    <w:multiLevelType w:val="hybridMultilevel"/>
    <w:tmpl w:val="E99A69AE"/>
    <w:lvl w:ilvl="0" w:tplc="96A84EDE">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41" w15:restartNumberingAfterBreak="0">
    <w:nsid w:val="36BA298A"/>
    <w:multiLevelType w:val="hybridMultilevel"/>
    <w:tmpl w:val="80084ACE"/>
    <w:lvl w:ilvl="0" w:tplc="26701C2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E2CC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A43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CEAA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FED0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EC5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108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BA36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87B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7D7720D"/>
    <w:multiLevelType w:val="hybridMultilevel"/>
    <w:tmpl w:val="44F84F48"/>
    <w:lvl w:ilvl="0" w:tplc="09A0BF6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BC28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6461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B0DB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7E93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BC0F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4807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F45D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C2BB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3DA4792E"/>
    <w:multiLevelType w:val="hybridMultilevel"/>
    <w:tmpl w:val="6E505D18"/>
    <w:lvl w:ilvl="0" w:tplc="BA88943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C00C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98B3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20EE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C841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EC60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A098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FAC8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62A2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0AA6CA8"/>
    <w:multiLevelType w:val="hybridMultilevel"/>
    <w:tmpl w:val="8B0CD53E"/>
    <w:lvl w:ilvl="0" w:tplc="250CAEB6">
      <w:start w:val="4"/>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0C425C2">
      <w:start w:val="1"/>
      <w:numFmt w:val="lowerLetter"/>
      <w:lvlText w:val="%2"/>
      <w:lvlJc w:val="left"/>
      <w:pPr>
        <w:ind w:left="10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312C3D2">
      <w:start w:val="1"/>
      <w:numFmt w:val="lowerRoman"/>
      <w:lvlText w:val="%3"/>
      <w:lvlJc w:val="left"/>
      <w:pPr>
        <w:ind w:left="18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CBA7902">
      <w:start w:val="1"/>
      <w:numFmt w:val="decimal"/>
      <w:lvlText w:val="%4"/>
      <w:lvlJc w:val="left"/>
      <w:pPr>
        <w:ind w:left="25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04E1CE6">
      <w:start w:val="1"/>
      <w:numFmt w:val="lowerLetter"/>
      <w:lvlText w:val="%5"/>
      <w:lvlJc w:val="left"/>
      <w:pPr>
        <w:ind w:left="32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AB64D94">
      <w:start w:val="1"/>
      <w:numFmt w:val="lowerRoman"/>
      <w:lvlText w:val="%6"/>
      <w:lvlJc w:val="left"/>
      <w:pPr>
        <w:ind w:left="39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4FAE246">
      <w:start w:val="1"/>
      <w:numFmt w:val="decimal"/>
      <w:lvlText w:val="%7"/>
      <w:lvlJc w:val="left"/>
      <w:pPr>
        <w:ind w:left="46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46EF2B8">
      <w:start w:val="1"/>
      <w:numFmt w:val="lowerLetter"/>
      <w:lvlText w:val="%8"/>
      <w:lvlJc w:val="left"/>
      <w:pPr>
        <w:ind w:left="54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B7A97FE">
      <w:start w:val="1"/>
      <w:numFmt w:val="lowerRoman"/>
      <w:lvlText w:val="%9"/>
      <w:lvlJc w:val="left"/>
      <w:pPr>
        <w:ind w:left="61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25912AE"/>
    <w:multiLevelType w:val="hybridMultilevel"/>
    <w:tmpl w:val="0EAE6E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435E41D9"/>
    <w:multiLevelType w:val="hybridMultilevel"/>
    <w:tmpl w:val="C0A62560"/>
    <w:lvl w:ilvl="0" w:tplc="43F6B32C">
      <w:start w:val="1"/>
      <w:numFmt w:val="decimal"/>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223E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7401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381A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6449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2A44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1C48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2AFC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167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438A4C88"/>
    <w:multiLevelType w:val="hybridMultilevel"/>
    <w:tmpl w:val="6BDA24F6"/>
    <w:lvl w:ilvl="0" w:tplc="3F9CA958">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BAE61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0B03EE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0219E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410F51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A38B3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070C4A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626025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C16EC8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446C2FC4"/>
    <w:multiLevelType w:val="hybridMultilevel"/>
    <w:tmpl w:val="0AA0EAAE"/>
    <w:lvl w:ilvl="0" w:tplc="6F26885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49" w15:restartNumberingAfterBreak="0">
    <w:nsid w:val="44761B79"/>
    <w:multiLevelType w:val="hybridMultilevel"/>
    <w:tmpl w:val="6928959E"/>
    <w:lvl w:ilvl="0" w:tplc="570CF8A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F84E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E65C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AE16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DAFC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4852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D246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E81C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E47E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8BA5CA6"/>
    <w:multiLevelType w:val="hybridMultilevel"/>
    <w:tmpl w:val="11B6AE9A"/>
    <w:lvl w:ilvl="0" w:tplc="D4E25AD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EAB7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047D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70A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F0BA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22FC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FC1E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3E91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005F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9271998"/>
    <w:multiLevelType w:val="hybridMultilevel"/>
    <w:tmpl w:val="2A7A0270"/>
    <w:lvl w:ilvl="0" w:tplc="D8C0E5A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AFECB5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90283D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66A92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DA6033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7DC9F3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CEA88F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26A7C4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00A8F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9760441"/>
    <w:multiLevelType w:val="hybridMultilevel"/>
    <w:tmpl w:val="9DD2228A"/>
    <w:lvl w:ilvl="0" w:tplc="64FCA14A">
      <w:start w:val="13"/>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D4AF28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8C00F5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D6A5B6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F2846C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EFA5B0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9069B3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0B0288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80237A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B471BD8"/>
    <w:multiLevelType w:val="hybridMultilevel"/>
    <w:tmpl w:val="CA744AF6"/>
    <w:lvl w:ilvl="0" w:tplc="3EEA21A6">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D81D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7450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9427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F233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C04F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9250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C083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D44E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D7545B4"/>
    <w:multiLevelType w:val="hybridMultilevel"/>
    <w:tmpl w:val="57BE7694"/>
    <w:lvl w:ilvl="0" w:tplc="23A8577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4DB73D35"/>
    <w:multiLevelType w:val="hybridMultilevel"/>
    <w:tmpl w:val="B47EEA60"/>
    <w:lvl w:ilvl="0" w:tplc="2BEA32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7E23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62C5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92C4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04A5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B289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3839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E05B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E2D9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4E914F3F"/>
    <w:multiLevelType w:val="hybridMultilevel"/>
    <w:tmpl w:val="EA4281AA"/>
    <w:lvl w:ilvl="0" w:tplc="F400510C">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EEE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0A78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866F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B84F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E2A8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2C9E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BE0F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6C43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4E9E4C9C"/>
    <w:multiLevelType w:val="hybridMultilevel"/>
    <w:tmpl w:val="736C8268"/>
    <w:lvl w:ilvl="0" w:tplc="55C6E1BC">
      <w:start w:val="1"/>
      <w:numFmt w:val="decimal"/>
      <w:lvlText w:val="%1)"/>
      <w:lvlJc w:val="left"/>
      <w:pPr>
        <w:ind w:left="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FC19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C0DA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1C20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FA46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F456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4699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2A47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3AA9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4EAA27E7"/>
    <w:multiLevelType w:val="hybridMultilevel"/>
    <w:tmpl w:val="C0B0C1F2"/>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9" w15:restartNumberingAfterBreak="0">
    <w:nsid w:val="50C143A7"/>
    <w:multiLevelType w:val="hybridMultilevel"/>
    <w:tmpl w:val="4882EFD6"/>
    <w:lvl w:ilvl="0" w:tplc="8EF60252">
      <w:start w:val="2"/>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1D6A8D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C1C9A1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E05B6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20E071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4A4D08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4B2526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ED0A06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04868D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3647C31"/>
    <w:multiLevelType w:val="hybridMultilevel"/>
    <w:tmpl w:val="733A1CF6"/>
    <w:lvl w:ilvl="0" w:tplc="76F40690">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04D2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567A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CA6E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6A53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62B4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80DC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486A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265F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55864C0C"/>
    <w:multiLevelType w:val="hybridMultilevel"/>
    <w:tmpl w:val="7ED051D4"/>
    <w:lvl w:ilvl="0" w:tplc="BCAC9FF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58E7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DEF6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4EF4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1456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EA4E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3C1F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5053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4083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55C407DC"/>
    <w:multiLevelType w:val="hybridMultilevel"/>
    <w:tmpl w:val="11706A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3" w15:restartNumberingAfterBreak="0">
    <w:nsid w:val="571A48F0"/>
    <w:multiLevelType w:val="hybridMultilevel"/>
    <w:tmpl w:val="3F3AFDEE"/>
    <w:lvl w:ilvl="0" w:tplc="D17616A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4" w15:restartNumberingAfterBreak="0">
    <w:nsid w:val="57EF4177"/>
    <w:multiLevelType w:val="hybridMultilevel"/>
    <w:tmpl w:val="698466CA"/>
    <w:lvl w:ilvl="0" w:tplc="DA72E9D8">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2CA3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EC88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3A46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3004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6E37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7402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30D9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BE08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9123DEA"/>
    <w:multiLevelType w:val="hybridMultilevel"/>
    <w:tmpl w:val="0F8E29BE"/>
    <w:lvl w:ilvl="0" w:tplc="B15CC07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9C07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FE5C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20FD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BCC0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FCFC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7412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4E02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8CD4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5B84212B"/>
    <w:multiLevelType w:val="hybridMultilevel"/>
    <w:tmpl w:val="71982CDC"/>
    <w:lvl w:ilvl="0" w:tplc="37B47B68">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54CB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621B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C2E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4249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8047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288E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D8B7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CC09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5BBE5C01"/>
    <w:multiLevelType w:val="hybridMultilevel"/>
    <w:tmpl w:val="4ECEC93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8" w15:restartNumberingAfterBreak="0">
    <w:nsid w:val="5CCC4448"/>
    <w:multiLevelType w:val="hybridMultilevel"/>
    <w:tmpl w:val="A59E421A"/>
    <w:lvl w:ilvl="0" w:tplc="7514146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8EE2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B01C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FE78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B2C5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8644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F226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E400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8402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5E7D2F7B"/>
    <w:multiLevelType w:val="hybridMultilevel"/>
    <w:tmpl w:val="72E64562"/>
    <w:lvl w:ilvl="0" w:tplc="3D1846BE">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1279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586B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2879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26E8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4833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9804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F838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9EE9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F992D28"/>
    <w:multiLevelType w:val="hybridMultilevel"/>
    <w:tmpl w:val="1CC63D9A"/>
    <w:lvl w:ilvl="0" w:tplc="88C2004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3EEE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309E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8616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02FB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7CF9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2E10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4005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DC06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603232B7"/>
    <w:multiLevelType w:val="hybridMultilevel"/>
    <w:tmpl w:val="8960CF1E"/>
    <w:lvl w:ilvl="0" w:tplc="4AB4439C">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F2D8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D489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5ADE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1A6B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1AA9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6CE2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7AB1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2AB6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62906889"/>
    <w:multiLevelType w:val="hybridMultilevel"/>
    <w:tmpl w:val="BB3EC4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3" w15:restartNumberingAfterBreak="0">
    <w:nsid w:val="63435FCA"/>
    <w:multiLevelType w:val="hybridMultilevel"/>
    <w:tmpl w:val="3982B99E"/>
    <w:lvl w:ilvl="0" w:tplc="63FA0046">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FCB7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C473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F01F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92A1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F424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5ADB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2264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ECBA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64165A59"/>
    <w:multiLevelType w:val="hybridMultilevel"/>
    <w:tmpl w:val="9530DCB4"/>
    <w:lvl w:ilvl="0" w:tplc="9C42FB48">
      <w:start w:val="7"/>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A38892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2E436E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C5E491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D1E4C5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B3A5D6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A22E98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1C4606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43875D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666D2FAA"/>
    <w:multiLevelType w:val="hybridMultilevel"/>
    <w:tmpl w:val="875099E4"/>
    <w:lvl w:ilvl="0" w:tplc="2A00BD90">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2068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F64B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2CA3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30A7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36C2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0ECB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811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9E2C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668D6D73"/>
    <w:multiLevelType w:val="hybridMultilevel"/>
    <w:tmpl w:val="437677CA"/>
    <w:lvl w:ilvl="0" w:tplc="1A68846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865B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5EFE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AAE3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1A82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F285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8666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5AF7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1859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67E513F7"/>
    <w:multiLevelType w:val="hybridMultilevel"/>
    <w:tmpl w:val="48208BC8"/>
    <w:lvl w:ilvl="0" w:tplc="0CFC9908">
      <w:start w:val="1"/>
      <w:numFmt w:val="bullet"/>
      <w:lvlText w:val=""/>
      <w:lvlJc w:val="left"/>
      <w:pPr>
        <w:ind w:left="1440" w:hanging="360"/>
      </w:pPr>
      <w:rPr>
        <w:rFonts w:ascii="Symbol" w:hAnsi="Symbol"/>
      </w:rPr>
    </w:lvl>
    <w:lvl w:ilvl="1" w:tplc="6C7C30CE">
      <w:start w:val="1"/>
      <w:numFmt w:val="bullet"/>
      <w:lvlText w:val=""/>
      <w:lvlJc w:val="left"/>
      <w:pPr>
        <w:ind w:left="1440" w:hanging="360"/>
      </w:pPr>
      <w:rPr>
        <w:rFonts w:ascii="Symbol" w:hAnsi="Symbol"/>
      </w:rPr>
    </w:lvl>
    <w:lvl w:ilvl="2" w:tplc="B4F49630">
      <w:start w:val="1"/>
      <w:numFmt w:val="bullet"/>
      <w:lvlText w:val=""/>
      <w:lvlJc w:val="left"/>
      <w:pPr>
        <w:ind w:left="1440" w:hanging="360"/>
      </w:pPr>
      <w:rPr>
        <w:rFonts w:ascii="Symbol" w:hAnsi="Symbol"/>
      </w:rPr>
    </w:lvl>
    <w:lvl w:ilvl="3" w:tplc="43CAF926">
      <w:start w:val="1"/>
      <w:numFmt w:val="bullet"/>
      <w:lvlText w:val=""/>
      <w:lvlJc w:val="left"/>
      <w:pPr>
        <w:ind w:left="1440" w:hanging="360"/>
      </w:pPr>
      <w:rPr>
        <w:rFonts w:ascii="Symbol" w:hAnsi="Symbol"/>
      </w:rPr>
    </w:lvl>
    <w:lvl w:ilvl="4" w:tplc="B02E6416">
      <w:start w:val="1"/>
      <w:numFmt w:val="bullet"/>
      <w:lvlText w:val=""/>
      <w:lvlJc w:val="left"/>
      <w:pPr>
        <w:ind w:left="1440" w:hanging="360"/>
      </w:pPr>
      <w:rPr>
        <w:rFonts w:ascii="Symbol" w:hAnsi="Symbol"/>
      </w:rPr>
    </w:lvl>
    <w:lvl w:ilvl="5" w:tplc="0D640BAE">
      <w:start w:val="1"/>
      <w:numFmt w:val="bullet"/>
      <w:lvlText w:val=""/>
      <w:lvlJc w:val="left"/>
      <w:pPr>
        <w:ind w:left="1440" w:hanging="360"/>
      </w:pPr>
      <w:rPr>
        <w:rFonts w:ascii="Symbol" w:hAnsi="Symbol"/>
      </w:rPr>
    </w:lvl>
    <w:lvl w:ilvl="6" w:tplc="8EB2BB92">
      <w:start w:val="1"/>
      <w:numFmt w:val="bullet"/>
      <w:lvlText w:val=""/>
      <w:lvlJc w:val="left"/>
      <w:pPr>
        <w:ind w:left="1440" w:hanging="360"/>
      </w:pPr>
      <w:rPr>
        <w:rFonts w:ascii="Symbol" w:hAnsi="Symbol"/>
      </w:rPr>
    </w:lvl>
    <w:lvl w:ilvl="7" w:tplc="52560304">
      <w:start w:val="1"/>
      <w:numFmt w:val="bullet"/>
      <w:lvlText w:val=""/>
      <w:lvlJc w:val="left"/>
      <w:pPr>
        <w:ind w:left="1440" w:hanging="360"/>
      </w:pPr>
      <w:rPr>
        <w:rFonts w:ascii="Symbol" w:hAnsi="Symbol"/>
      </w:rPr>
    </w:lvl>
    <w:lvl w:ilvl="8" w:tplc="04B4F02C">
      <w:start w:val="1"/>
      <w:numFmt w:val="bullet"/>
      <w:lvlText w:val=""/>
      <w:lvlJc w:val="left"/>
      <w:pPr>
        <w:ind w:left="1440" w:hanging="360"/>
      </w:pPr>
      <w:rPr>
        <w:rFonts w:ascii="Symbol" w:hAnsi="Symbol"/>
      </w:rPr>
    </w:lvl>
  </w:abstractNum>
  <w:abstractNum w:abstractNumId="78" w15:restartNumberingAfterBreak="0">
    <w:nsid w:val="69646365"/>
    <w:multiLevelType w:val="hybridMultilevel"/>
    <w:tmpl w:val="B456BBB0"/>
    <w:lvl w:ilvl="0" w:tplc="076612CE">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242CE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C04410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3DC64A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7CC500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E8E25B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F4EEA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2EEF5D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38F6F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6B5D2911"/>
    <w:multiLevelType w:val="hybridMultilevel"/>
    <w:tmpl w:val="41E68D58"/>
    <w:lvl w:ilvl="0" w:tplc="D5580DB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BCA2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B829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2041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0811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2650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3C47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3E22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5EAE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B9F7A7F"/>
    <w:multiLevelType w:val="hybridMultilevel"/>
    <w:tmpl w:val="2AF0BD8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1" w15:restartNumberingAfterBreak="0">
    <w:nsid w:val="6E226C6F"/>
    <w:multiLevelType w:val="hybridMultilevel"/>
    <w:tmpl w:val="3D3A5200"/>
    <w:lvl w:ilvl="0" w:tplc="37401F7A">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026F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5EE8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DC7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BE57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D6B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D217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E0DF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6E28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E603800"/>
    <w:multiLevelType w:val="hybridMultilevel"/>
    <w:tmpl w:val="42228B62"/>
    <w:lvl w:ilvl="0" w:tplc="9536D20A">
      <w:start w:val="1"/>
      <w:numFmt w:val="decimal"/>
      <w:lvlText w:val="%1)"/>
      <w:lvlJc w:val="left"/>
      <w:pPr>
        <w:ind w:left="3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9C4414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C8856F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33A69E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5320B0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728BC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824703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A40A09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F0BF6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EF154D1"/>
    <w:multiLevelType w:val="hybridMultilevel"/>
    <w:tmpl w:val="4AE6D01A"/>
    <w:lvl w:ilvl="0" w:tplc="147E8D18">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DCC4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0088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EE63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7422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D027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F8FD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6AD6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EA66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F060DF9"/>
    <w:multiLevelType w:val="hybridMultilevel"/>
    <w:tmpl w:val="802C8484"/>
    <w:lvl w:ilvl="0" w:tplc="5A8033A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8A70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1095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DCD1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B810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D284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64F5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1E7C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1297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70CF0DEA"/>
    <w:multiLevelType w:val="hybridMultilevel"/>
    <w:tmpl w:val="E5B28B20"/>
    <w:lvl w:ilvl="0" w:tplc="DA0A58B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1A08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E0F5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3E47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604C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0C2B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0475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581D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5C99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7398550E"/>
    <w:multiLevelType w:val="hybridMultilevel"/>
    <w:tmpl w:val="66B0C658"/>
    <w:lvl w:ilvl="0" w:tplc="D7F69BD2">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4035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DA3F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EA12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10A4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500B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DCCF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2A03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4894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76BA134B"/>
    <w:multiLevelType w:val="hybridMultilevel"/>
    <w:tmpl w:val="CB38AB26"/>
    <w:lvl w:ilvl="0" w:tplc="3D962A0C">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2BCD8C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E00819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A8E580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196BF4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D50F04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F2E11E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6ACAF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6EAABF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7A975662"/>
    <w:multiLevelType w:val="hybridMultilevel"/>
    <w:tmpl w:val="817C191C"/>
    <w:lvl w:ilvl="0" w:tplc="A40272E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8E97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F8FC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6EAD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E6A0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3A51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92D9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427B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265E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B1359DC"/>
    <w:multiLevelType w:val="hybridMultilevel"/>
    <w:tmpl w:val="2F624F16"/>
    <w:lvl w:ilvl="0" w:tplc="67CA0E2A">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8262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5463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8A6C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1079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EE33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BADE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380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D017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BDB4CE6"/>
    <w:multiLevelType w:val="hybridMultilevel"/>
    <w:tmpl w:val="D5628B04"/>
    <w:lvl w:ilvl="0" w:tplc="79FC344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9E50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963B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DC1C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E699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4AA0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78A1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72C1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E875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C1A493F"/>
    <w:multiLevelType w:val="hybridMultilevel"/>
    <w:tmpl w:val="7EA4C70E"/>
    <w:lvl w:ilvl="0" w:tplc="FFFFFFFF">
      <w:start w:val="1"/>
      <w:numFmt w:val="decimal"/>
      <w:lvlText w:val="(%1)"/>
      <w:lvlJc w:val="left"/>
      <w:pPr>
        <w:ind w:left="10"/>
      </w:pPr>
      <w:rPr>
        <w:b w:val="0"/>
        <w:i w:val="0"/>
        <w:strike w:val="0"/>
        <w:dstrike w:val="0"/>
        <w:color w:val="000000"/>
        <w:sz w:val="24"/>
        <w:szCs w:val="24"/>
        <w:u w:val="none" w:color="000000"/>
        <w:bdr w:val="none" w:sz="0" w:space="0" w:color="auto"/>
        <w:shd w:val="clear" w:color="auto" w:fill="auto"/>
        <w:vertAlign w:val="baseline"/>
      </w:rPr>
    </w:lvl>
    <w:lvl w:ilvl="1" w:tplc="FB5E09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1A40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D0A8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448F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3C00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4BD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CE8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30C2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7DF457CE"/>
    <w:multiLevelType w:val="hybridMultilevel"/>
    <w:tmpl w:val="675E0610"/>
    <w:lvl w:ilvl="0" w:tplc="D108B4E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98F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2C5D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0E52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0CE8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862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689A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586B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2266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324169934">
    <w:abstractNumId w:val="90"/>
  </w:num>
  <w:num w:numId="2" w16cid:durableId="2115663142">
    <w:abstractNumId w:val="53"/>
  </w:num>
  <w:num w:numId="3" w16cid:durableId="34887286">
    <w:abstractNumId w:val="1"/>
  </w:num>
  <w:num w:numId="4" w16cid:durableId="58286864">
    <w:abstractNumId w:val="79"/>
  </w:num>
  <w:num w:numId="5" w16cid:durableId="162283348">
    <w:abstractNumId w:val="61"/>
  </w:num>
  <w:num w:numId="6" w16cid:durableId="1881429781">
    <w:abstractNumId w:val="4"/>
  </w:num>
  <w:num w:numId="7" w16cid:durableId="16582067">
    <w:abstractNumId w:val="24"/>
  </w:num>
  <w:num w:numId="8" w16cid:durableId="1968395169">
    <w:abstractNumId w:val="13"/>
  </w:num>
  <w:num w:numId="9" w16cid:durableId="1010522070">
    <w:abstractNumId w:val="32"/>
  </w:num>
  <w:num w:numId="10" w16cid:durableId="1516919802">
    <w:abstractNumId w:val="73"/>
  </w:num>
  <w:num w:numId="11" w16cid:durableId="1042906136">
    <w:abstractNumId w:val="3"/>
  </w:num>
  <w:num w:numId="12" w16cid:durableId="1697535061">
    <w:abstractNumId w:val="39"/>
  </w:num>
  <w:num w:numId="13" w16cid:durableId="712534261">
    <w:abstractNumId w:val="60"/>
  </w:num>
  <w:num w:numId="14" w16cid:durableId="240917931">
    <w:abstractNumId w:val="81"/>
  </w:num>
  <w:num w:numId="15" w16cid:durableId="228923441">
    <w:abstractNumId w:val="57"/>
  </w:num>
  <w:num w:numId="16" w16cid:durableId="378092937">
    <w:abstractNumId w:val="28"/>
  </w:num>
  <w:num w:numId="17" w16cid:durableId="1859807012">
    <w:abstractNumId w:val="65"/>
  </w:num>
  <w:num w:numId="18" w16cid:durableId="723144190">
    <w:abstractNumId w:val="12"/>
  </w:num>
  <w:num w:numId="19" w16cid:durableId="188108567">
    <w:abstractNumId w:val="20"/>
  </w:num>
  <w:num w:numId="20" w16cid:durableId="201599891">
    <w:abstractNumId w:val="7"/>
  </w:num>
  <w:num w:numId="21" w16cid:durableId="1593659936">
    <w:abstractNumId w:val="91"/>
  </w:num>
  <w:num w:numId="22" w16cid:durableId="628122220">
    <w:abstractNumId w:val="42"/>
  </w:num>
  <w:num w:numId="23" w16cid:durableId="5181214">
    <w:abstractNumId w:val="27"/>
  </w:num>
  <w:num w:numId="24" w16cid:durableId="564871872">
    <w:abstractNumId w:val="50"/>
  </w:num>
  <w:num w:numId="25" w16cid:durableId="1589919496">
    <w:abstractNumId w:val="88"/>
  </w:num>
  <w:num w:numId="26" w16cid:durableId="1506240832">
    <w:abstractNumId w:val="70"/>
  </w:num>
  <w:num w:numId="27" w16cid:durableId="765998193">
    <w:abstractNumId w:val="43"/>
  </w:num>
  <w:num w:numId="28" w16cid:durableId="1162544016">
    <w:abstractNumId w:val="29"/>
  </w:num>
  <w:num w:numId="29" w16cid:durableId="1026100386">
    <w:abstractNumId w:val="36"/>
  </w:num>
  <w:num w:numId="30" w16cid:durableId="629824403">
    <w:abstractNumId w:val="41"/>
  </w:num>
  <w:num w:numId="31" w16cid:durableId="1642689376">
    <w:abstractNumId w:val="86"/>
  </w:num>
  <w:num w:numId="32" w16cid:durableId="1632054536">
    <w:abstractNumId w:val="83"/>
  </w:num>
  <w:num w:numId="33" w16cid:durableId="1687902143">
    <w:abstractNumId w:val="85"/>
  </w:num>
  <w:num w:numId="34" w16cid:durableId="1619681167">
    <w:abstractNumId w:val="66"/>
  </w:num>
  <w:num w:numId="35" w16cid:durableId="1781298499">
    <w:abstractNumId w:val="26"/>
  </w:num>
  <w:num w:numId="36" w16cid:durableId="2083679340">
    <w:abstractNumId w:val="25"/>
  </w:num>
  <w:num w:numId="37" w16cid:durableId="1036659238">
    <w:abstractNumId w:val="34"/>
  </w:num>
  <w:num w:numId="38" w16cid:durableId="1344241499">
    <w:abstractNumId w:val="89"/>
  </w:num>
  <w:num w:numId="39" w16cid:durableId="263657254">
    <w:abstractNumId w:val="35"/>
  </w:num>
  <w:num w:numId="40" w16cid:durableId="1027489703">
    <w:abstractNumId w:val="71"/>
  </w:num>
  <w:num w:numId="41" w16cid:durableId="541599251">
    <w:abstractNumId w:val="21"/>
  </w:num>
  <w:num w:numId="42" w16cid:durableId="1902793257">
    <w:abstractNumId w:val="17"/>
  </w:num>
  <w:num w:numId="43" w16cid:durableId="147015414">
    <w:abstractNumId w:val="64"/>
  </w:num>
  <w:num w:numId="44" w16cid:durableId="1420979014">
    <w:abstractNumId w:val="56"/>
  </w:num>
  <w:num w:numId="45" w16cid:durableId="1610317072">
    <w:abstractNumId w:val="68"/>
  </w:num>
  <w:num w:numId="46" w16cid:durableId="2080131047">
    <w:abstractNumId w:val="75"/>
  </w:num>
  <w:num w:numId="47" w16cid:durableId="1887448485">
    <w:abstractNumId w:val="55"/>
  </w:num>
  <w:num w:numId="48" w16cid:durableId="130444693">
    <w:abstractNumId w:val="6"/>
  </w:num>
  <w:num w:numId="49" w16cid:durableId="1111440494">
    <w:abstractNumId w:val="49"/>
  </w:num>
  <w:num w:numId="50" w16cid:durableId="239874370">
    <w:abstractNumId w:val="76"/>
  </w:num>
  <w:num w:numId="51" w16cid:durableId="541134644">
    <w:abstractNumId w:val="5"/>
  </w:num>
  <w:num w:numId="52" w16cid:durableId="1786347356">
    <w:abstractNumId w:val="0"/>
  </w:num>
  <w:num w:numId="53" w16cid:durableId="634674494">
    <w:abstractNumId w:val="82"/>
  </w:num>
  <w:num w:numId="54" w16cid:durableId="229391254">
    <w:abstractNumId w:val="23"/>
  </w:num>
  <w:num w:numId="55" w16cid:durableId="1702129140">
    <w:abstractNumId w:val="38"/>
  </w:num>
  <w:num w:numId="56" w16cid:durableId="1451969522">
    <w:abstractNumId w:val="31"/>
  </w:num>
  <w:num w:numId="57" w16cid:durableId="1141000188">
    <w:abstractNumId w:val="74"/>
  </w:num>
  <w:num w:numId="58" w16cid:durableId="2090347660">
    <w:abstractNumId w:val="47"/>
  </w:num>
  <w:num w:numId="59" w16cid:durableId="1802335600">
    <w:abstractNumId w:val="84"/>
  </w:num>
  <w:num w:numId="60" w16cid:durableId="1978945807">
    <w:abstractNumId w:val="37"/>
  </w:num>
  <w:num w:numId="61" w16cid:durableId="1967080347">
    <w:abstractNumId w:val="11"/>
  </w:num>
  <w:num w:numId="62" w16cid:durableId="1030571634">
    <w:abstractNumId w:val="9"/>
  </w:num>
  <w:num w:numId="63" w16cid:durableId="20522632">
    <w:abstractNumId w:val="16"/>
  </w:num>
  <w:num w:numId="64" w16cid:durableId="524711124">
    <w:abstractNumId w:val="92"/>
  </w:num>
  <w:num w:numId="65" w16cid:durableId="923874500">
    <w:abstractNumId w:val="87"/>
  </w:num>
  <w:num w:numId="66" w16cid:durableId="2048873133">
    <w:abstractNumId w:val="59"/>
  </w:num>
  <w:num w:numId="67" w16cid:durableId="316616561">
    <w:abstractNumId w:val="44"/>
  </w:num>
  <w:num w:numId="68" w16cid:durableId="358744140">
    <w:abstractNumId w:val="69"/>
  </w:num>
  <w:num w:numId="69" w16cid:durableId="1933278520">
    <w:abstractNumId w:val="52"/>
  </w:num>
  <w:num w:numId="70" w16cid:durableId="325669201">
    <w:abstractNumId w:val="22"/>
  </w:num>
  <w:num w:numId="71" w16cid:durableId="1570189600">
    <w:abstractNumId w:val="2"/>
  </w:num>
  <w:num w:numId="72" w16cid:durableId="993489384">
    <w:abstractNumId w:val="18"/>
  </w:num>
  <w:num w:numId="73" w16cid:durableId="1190413426">
    <w:abstractNumId w:val="15"/>
  </w:num>
  <w:num w:numId="74" w16cid:durableId="1434595104">
    <w:abstractNumId w:val="51"/>
  </w:num>
  <w:num w:numId="75" w16cid:durableId="1015495354">
    <w:abstractNumId w:val="78"/>
  </w:num>
  <w:num w:numId="76" w16cid:durableId="1215191314">
    <w:abstractNumId w:val="46"/>
  </w:num>
  <w:num w:numId="77" w16cid:durableId="1638493645">
    <w:abstractNumId w:val="14"/>
  </w:num>
  <w:num w:numId="78" w16cid:durableId="1486556321">
    <w:abstractNumId w:val="8"/>
  </w:num>
  <w:num w:numId="79" w16cid:durableId="696003681">
    <w:abstractNumId w:val="63"/>
  </w:num>
  <w:num w:numId="80" w16cid:durableId="166210607">
    <w:abstractNumId w:val="19"/>
  </w:num>
  <w:num w:numId="81" w16cid:durableId="1710957654">
    <w:abstractNumId w:val="45"/>
  </w:num>
  <w:num w:numId="82" w16cid:durableId="386611196">
    <w:abstractNumId w:val="67"/>
  </w:num>
  <w:num w:numId="83" w16cid:durableId="1071737361">
    <w:abstractNumId w:val="80"/>
  </w:num>
  <w:num w:numId="84" w16cid:durableId="78795766">
    <w:abstractNumId w:val="58"/>
  </w:num>
  <w:num w:numId="85" w16cid:durableId="1336492985">
    <w:abstractNumId w:val="30"/>
  </w:num>
  <w:num w:numId="86" w16cid:durableId="20598167">
    <w:abstractNumId w:val="40"/>
  </w:num>
  <w:num w:numId="87" w16cid:durableId="232587633">
    <w:abstractNumId w:val="48"/>
  </w:num>
  <w:num w:numId="88" w16cid:durableId="1190725339">
    <w:abstractNumId w:val="72"/>
  </w:num>
  <w:num w:numId="89" w16cid:durableId="1034842938">
    <w:abstractNumId w:val="10"/>
  </w:num>
  <w:num w:numId="90" w16cid:durableId="1463963411">
    <w:abstractNumId w:val="33"/>
  </w:num>
  <w:num w:numId="91" w16cid:durableId="77143503">
    <w:abstractNumId w:val="62"/>
  </w:num>
  <w:num w:numId="92" w16cid:durableId="286277463">
    <w:abstractNumId w:val="54"/>
  </w:num>
  <w:num w:numId="93" w16cid:durableId="697702214">
    <w:abstractNumId w:val="77"/>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Merike.Koppel@just.ee::ade23d37-35f8-403b-be25-ec40ba61735f"/>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0A30FB2"/>
    <w:rsid w:val="00000823"/>
    <w:rsid w:val="000015F6"/>
    <w:rsid w:val="00003AC6"/>
    <w:rsid w:val="00003DFA"/>
    <w:rsid w:val="0000515B"/>
    <w:rsid w:val="00006566"/>
    <w:rsid w:val="000070EE"/>
    <w:rsid w:val="000078C1"/>
    <w:rsid w:val="00007D04"/>
    <w:rsid w:val="00010B73"/>
    <w:rsid w:val="000124E4"/>
    <w:rsid w:val="0001322E"/>
    <w:rsid w:val="00015F74"/>
    <w:rsid w:val="000203F7"/>
    <w:rsid w:val="00020D11"/>
    <w:rsid w:val="00021359"/>
    <w:rsid w:val="00022714"/>
    <w:rsid w:val="00024E22"/>
    <w:rsid w:val="00025BD8"/>
    <w:rsid w:val="000324F8"/>
    <w:rsid w:val="0003256D"/>
    <w:rsid w:val="000334EA"/>
    <w:rsid w:val="000344FE"/>
    <w:rsid w:val="00035803"/>
    <w:rsid w:val="000372BC"/>
    <w:rsid w:val="000401BC"/>
    <w:rsid w:val="000411B9"/>
    <w:rsid w:val="000428B2"/>
    <w:rsid w:val="00042AC0"/>
    <w:rsid w:val="00042E16"/>
    <w:rsid w:val="00043B71"/>
    <w:rsid w:val="000441E3"/>
    <w:rsid w:val="00044D75"/>
    <w:rsid w:val="00045ED7"/>
    <w:rsid w:val="0004746F"/>
    <w:rsid w:val="000501B9"/>
    <w:rsid w:val="00050577"/>
    <w:rsid w:val="00053B15"/>
    <w:rsid w:val="00056642"/>
    <w:rsid w:val="00060432"/>
    <w:rsid w:val="000607D0"/>
    <w:rsid w:val="00060A09"/>
    <w:rsid w:val="000617AF"/>
    <w:rsid w:val="00062423"/>
    <w:rsid w:val="00062666"/>
    <w:rsid w:val="000634D2"/>
    <w:rsid w:val="00067B29"/>
    <w:rsid w:val="00070866"/>
    <w:rsid w:val="000710CE"/>
    <w:rsid w:val="0007196F"/>
    <w:rsid w:val="00073DE3"/>
    <w:rsid w:val="00074EAE"/>
    <w:rsid w:val="00075008"/>
    <w:rsid w:val="00075C32"/>
    <w:rsid w:val="00075EE9"/>
    <w:rsid w:val="000763A3"/>
    <w:rsid w:val="000775DF"/>
    <w:rsid w:val="00077B5C"/>
    <w:rsid w:val="00080B9E"/>
    <w:rsid w:val="0008125C"/>
    <w:rsid w:val="000815EB"/>
    <w:rsid w:val="000849F1"/>
    <w:rsid w:val="0008557C"/>
    <w:rsid w:val="00085E45"/>
    <w:rsid w:val="000938AD"/>
    <w:rsid w:val="00093C3E"/>
    <w:rsid w:val="00095410"/>
    <w:rsid w:val="000961F0"/>
    <w:rsid w:val="0009662E"/>
    <w:rsid w:val="00097D1F"/>
    <w:rsid w:val="000A35BA"/>
    <w:rsid w:val="000A4848"/>
    <w:rsid w:val="000A76ED"/>
    <w:rsid w:val="000A791C"/>
    <w:rsid w:val="000B0C31"/>
    <w:rsid w:val="000B19CB"/>
    <w:rsid w:val="000B2F2A"/>
    <w:rsid w:val="000B3034"/>
    <w:rsid w:val="000B5B32"/>
    <w:rsid w:val="000B7C5F"/>
    <w:rsid w:val="000C2B79"/>
    <w:rsid w:val="000C395E"/>
    <w:rsid w:val="000C58DB"/>
    <w:rsid w:val="000C7C4D"/>
    <w:rsid w:val="000D06C0"/>
    <w:rsid w:val="000D2BB9"/>
    <w:rsid w:val="000D5E8A"/>
    <w:rsid w:val="000D7850"/>
    <w:rsid w:val="000E0413"/>
    <w:rsid w:val="000E080C"/>
    <w:rsid w:val="000E084E"/>
    <w:rsid w:val="000E13CF"/>
    <w:rsid w:val="000E191A"/>
    <w:rsid w:val="000E36B8"/>
    <w:rsid w:val="000E5D8A"/>
    <w:rsid w:val="000F09FE"/>
    <w:rsid w:val="000F132E"/>
    <w:rsid w:val="000F1455"/>
    <w:rsid w:val="000F24F2"/>
    <w:rsid w:val="000F34BF"/>
    <w:rsid w:val="000F632A"/>
    <w:rsid w:val="000F6A79"/>
    <w:rsid w:val="000F6F4F"/>
    <w:rsid w:val="000F76E2"/>
    <w:rsid w:val="000F7EDB"/>
    <w:rsid w:val="00100211"/>
    <w:rsid w:val="00101688"/>
    <w:rsid w:val="001019C9"/>
    <w:rsid w:val="00101D59"/>
    <w:rsid w:val="00103A1E"/>
    <w:rsid w:val="00103C55"/>
    <w:rsid w:val="00103F7C"/>
    <w:rsid w:val="0010572A"/>
    <w:rsid w:val="00105D74"/>
    <w:rsid w:val="00106981"/>
    <w:rsid w:val="00106BDE"/>
    <w:rsid w:val="00107C91"/>
    <w:rsid w:val="00107EAD"/>
    <w:rsid w:val="00110D9C"/>
    <w:rsid w:val="00110FBB"/>
    <w:rsid w:val="001116E1"/>
    <w:rsid w:val="00113A08"/>
    <w:rsid w:val="00114853"/>
    <w:rsid w:val="00115CD2"/>
    <w:rsid w:val="001227F7"/>
    <w:rsid w:val="001230F7"/>
    <w:rsid w:val="00123732"/>
    <w:rsid w:val="00123B54"/>
    <w:rsid w:val="0012433E"/>
    <w:rsid w:val="00124D67"/>
    <w:rsid w:val="001309C2"/>
    <w:rsid w:val="001318B9"/>
    <w:rsid w:val="00132780"/>
    <w:rsid w:val="00132B9F"/>
    <w:rsid w:val="001348C9"/>
    <w:rsid w:val="001356FB"/>
    <w:rsid w:val="00135F0F"/>
    <w:rsid w:val="0013692D"/>
    <w:rsid w:val="00140DC3"/>
    <w:rsid w:val="00140F29"/>
    <w:rsid w:val="00141DEE"/>
    <w:rsid w:val="00144CBA"/>
    <w:rsid w:val="00145607"/>
    <w:rsid w:val="0014645E"/>
    <w:rsid w:val="00146CA1"/>
    <w:rsid w:val="00147387"/>
    <w:rsid w:val="00151019"/>
    <w:rsid w:val="00151D7F"/>
    <w:rsid w:val="001522D4"/>
    <w:rsid w:val="00152EF7"/>
    <w:rsid w:val="00153240"/>
    <w:rsid w:val="00154E4F"/>
    <w:rsid w:val="00155BD3"/>
    <w:rsid w:val="00156B96"/>
    <w:rsid w:val="00157B84"/>
    <w:rsid w:val="00160E66"/>
    <w:rsid w:val="0016194E"/>
    <w:rsid w:val="00161F36"/>
    <w:rsid w:val="001628FF"/>
    <w:rsid w:val="00163799"/>
    <w:rsid w:val="001639CE"/>
    <w:rsid w:val="00164D2D"/>
    <w:rsid w:val="00166D5E"/>
    <w:rsid w:val="00167E1D"/>
    <w:rsid w:val="00170620"/>
    <w:rsid w:val="00171EAF"/>
    <w:rsid w:val="00173463"/>
    <w:rsid w:val="00174442"/>
    <w:rsid w:val="001748E9"/>
    <w:rsid w:val="00175ABE"/>
    <w:rsid w:val="00177362"/>
    <w:rsid w:val="00180ED5"/>
    <w:rsid w:val="00181714"/>
    <w:rsid w:val="00182011"/>
    <w:rsid w:val="00182266"/>
    <w:rsid w:val="001830E7"/>
    <w:rsid w:val="00183735"/>
    <w:rsid w:val="0018511A"/>
    <w:rsid w:val="0018651A"/>
    <w:rsid w:val="00187BB0"/>
    <w:rsid w:val="0019171A"/>
    <w:rsid w:val="0019310A"/>
    <w:rsid w:val="001946FC"/>
    <w:rsid w:val="00195139"/>
    <w:rsid w:val="0019541D"/>
    <w:rsid w:val="001975B0"/>
    <w:rsid w:val="001A0616"/>
    <w:rsid w:val="001A26D9"/>
    <w:rsid w:val="001A2D33"/>
    <w:rsid w:val="001A53D1"/>
    <w:rsid w:val="001A5EE1"/>
    <w:rsid w:val="001A70F6"/>
    <w:rsid w:val="001A7B05"/>
    <w:rsid w:val="001B099B"/>
    <w:rsid w:val="001B2407"/>
    <w:rsid w:val="001B2BFF"/>
    <w:rsid w:val="001B3537"/>
    <w:rsid w:val="001B4215"/>
    <w:rsid w:val="001B4255"/>
    <w:rsid w:val="001B5500"/>
    <w:rsid w:val="001B79F2"/>
    <w:rsid w:val="001B7E99"/>
    <w:rsid w:val="001C091E"/>
    <w:rsid w:val="001C0C16"/>
    <w:rsid w:val="001C1F84"/>
    <w:rsid w:val="001C20D8"/>
    <w:rsid w:val="001C22F5"/>
    <w:rsid w:val="001C41F3"/>
    <w:rsid w:val="001C493A"/>
    <w:rsid w:val="001C5532"/>
    <w:rsid w:val="001C5E52"/>
    <w:rsid w:val="001D2815"/>
    <w:rsid w:val="001D34EE"/>
    <w:rsid w:val="001D3BBE"/>
    <w:rsid w:val="001E08DA"/>
    <w:rsid w:val="001E09B3"/>
    <w:rsid w:val="001E116D"/>
    <w:rsid w:val="001E302B"/>
    <w:rsid w:val="001E4B00"/>
    <w:rsid w:val="001E5FCC"/>
    <w:rsid w:val="001E73A0"/>
    <w:rsid w:val="001E75E5"/>
    <w:rsid w:val="001F0660"/>
    <w:rsid w:val="001F1666"/>
    <w:rsid w:val="001F1A60"/>
    <w:rsid w:val="001F2137"/>
    <w:rsid w:val="001F2BEF"/>
    <w:rsid w:val="001F60D8"/>
    <w:rsid w:val="001F6528"/>
    <w:rsid w:val="001F76FB"/>
    <w:rsid w:val="001F7CC3"/>
    <w:rsid w:val="00200C91"/>
    <w:rsid w:val="002047A8"/>
    <w:rsid w:val="002051DF"/>
    <w:rsid w:val="0020640C"/>
    <w:rsid w:val="00206615"/>
    <w:rsid w:val="00206EDE"/>
    <w:rsid w:val="00207C85"/>
    <w:rsid w:val="002104EC"/>
    <w:rsid w:val="00210857"/>
    <w:rsid w:val="00210896"/>
    <w:rsid w:val="00211496"/>
    <w:rsid w:val="002118D5"/>
    <w:rsid w:val="00211A1C"/>
    <w:rsid w:val="00211EDC"/>
    <w:rsid w:val="00211F41"/>
    <w:rsid w:val="002120A8"/>
    <w:rsid w:val="00216108"/>
    <w:rsid w:val="0021691B"/>
    <w:rsid w:val="00216AAB"/>
    <w:rsid w:val="00217344"/>
    <w:rsid w:val="00217388"/>
    <w:rsid w:val="002232F7"/>
    <w:rsid w:val="00224522"/>
    <w:rsid w:val="00224741"/>
    <w:rsid w:val="00224DD5"/>
    <w:rsid w:val="0022572D"/>
    <w:rsid w:val="0022634E"/>
    <w:rsid w:val="00227B6D"/>
    <w:rsid w:val="00227BA0"/>
    <w:rsid w:val="00230D2D"/>
    <w:rsid w:val="002339C3"/>
    <w:rsid w:val="00233AFB"/>
    <w:rsid w:val="00234017"/>
    <w:rsid w:val="00235795"/>
    <w:rsid w:val="0023692F"/>
    <w:rsid w:val="002404F4"/>
    <w:rsid w:val="00240A49"/>
    <w:rsid w:val="00240BF4"/>
    <w:rsid w:val="00240EEB"/>
    <w:rsid w:val="00243073"/>
    <w:rsid w:val="002438E2"/>
    <w:rsid w:val="0024526D"/>
    <w:rsid w:val="002463D1"/>
    <w:rsid w:val="0024700A"/>
    <w:rsid w:val="002471F6"/>
    <w:rsid w:val="00250356"/>
    <w:rsid w:val="00251285"/>
    <w:rsid w:val="00253FE8"/>
    <w:rsid w:val="00254A86"/>
    <w:rsid w:val="00254B47"/>
    <w:rsid w:val="002559CC"/>
    <w:rsid w:val="00256FB6"/>
    <w:rsid w:val="002620F5"/>
    <w:rsid w:val="00263756"/>
    <w:rsid w:val="002638B5"/>
    <w:rsid w:val="002661C3"/>
    <w:rsid w:val="00267903"/>
    <w:rsid w:val="00267B9B"/>
    <w:rsid w:val="00274941"/>
    <w:rsid w:val="00274977"/>
    <w:rsid w:val="00275B08"/>
    <w:rsid w:val="00275E56"/>
    <w:rsid w:val="0028121C"/>
    <w:rsid w:val="00281877"/>
    <w:rsid w:val="00282272"/>
    <w:rsid w:val="002844CD"/>
    <w:rsid w:val="002852FC"/>
    <w:rsid w:val="0028638C"/>
    <w:rsid w:val="00286BDB"/>
    <w:rsid w:val="002875F0"/>
    <w:rsid w:val="002878DC"/>
    <w:rsid w:val="00290EE5"/>
    <w:rsid w:val="00290FE6"/>
    <w:rsid w:val="002938B0"/>
    <w:rsid w:val="0029577C"/>
    <w:rsid w:val="0029660B"/>
    <w:rsid w:val="00296FE6"/>
    <w:rsid w:val="00297BAD"/>
    <w:rsid w:val="002A038E"/>
    <w:rsid w:val="002A1A32"/>
    <w:rsid w:val="002A1DCC"/>
    <w:rsid w:val="002A3988"/>
    <w:rsid w:val="002A5460"/>
    <w:rsid w:val="002A577A"/>
    <w:rsid w:val="002A62D2"/>
    <w:rsid w:val="002A771C"/>
    <w:rsid w:val="002B0914"/>
    <w:rsid w:val="002B2B14"/>
    <w:rsid w:val="002B2E4D"/>
    <w:rsid w:val="002B324A"/>
    <w:rsid w:val="002B34C2"/>
    <w:rsid w:val="002B39E5"/>
    <w:rsid w:val="002B58A6"/>
    <w:rsid w:val="002B7A3A"/>
    <w:rsid w:val="002C025E"/>
    <w:rsid w:val="002C0A72"/>
    <w:rsid w:val="002C533A"/>
    <w:rsid w:val="002C627C"/>
    <w:rsid w:val="002C795C"/>
    <w:rsid w:val="002C7F34"/>
    <w:rsid w:val="002D2058"/>
    <w:rsid w:val="002D2227"/>
    <w:rsid w:val="002D2279"/>
    <w:rsid w:val="002D2856"/>
    <w:rsid w:val="002D3978"/>
    <w:rsid w:val="002D5A31"/>
    <w:rsid w:val="002E0A64"/>
    <w:rsid w:val="002E0ACF"/>
    <w:rsid w:val="002E1D22"/>
    <w:rsid w:val="002E2731"/>
    <w:rsid w:val="002E2763"/>
    <w:rsid w:val="002E2B28"/>
    <w:rsid w:val="002E67FF"/>
    <w:rsid w:val="002E6BE3"/>
    <w:rsid w:val="002F06C7"/>
    <w:rsid w:val="002F0B44"/>
    <w:rsid w:val="002F1051"/>
    <w:rsid w:val="002F10B8"/>
    <w:rsid w:val="002F30A9"/>
    <w:rsid w:val="0030047A"/>
    <w:rsid w:val="00301A3A"/>
    <w:rsid w:val="00303179"/>
    <w:rsid w:val="003041D3"/>
    <w:rsid w:val="003041F5"/>
    <w:rsid w:val="0030445C"/>
    <w:rsid w:val="0030465F"/>
    <w:rsid w:val="003050D7"/>
    <w:rsid w:val="003054F9"/>
    <w:rsid w:val="003058E5"/>
    <w:rsid w:val="00305BD7"/>
    <w:rsid w:val="0030658C"/>
    <w:rsid w:val="00307D66"/>
    <w:rsid w:val="003100E8"/>
    <w:rsid w:val="0031031E"/>
    <w:rsid w:val="0031061C"/>
    <w:rsid w:val="003110E2"/>
    <w:rsid w:val="003112F0"/>
    <w:rsid w:val="00312779"/>
    <w:rsid w:val="00313FE9"/>
    <w:rsid w:val="00316CA9"/>
    <w:rsid w:val="00317AE5"/>
    <w:rsid w:val="00317E7A"/>
    <w:rsid w:val="00321B9E"/>
    <w:rsid w:val="003235B4"/>
    <w:rsid w:val="00323881"/>
    <w:rsid w:val="00326EB8"/>
    <w:rsid w:val="003271FC"/>
    <w:rsid w:val="00327A50"/>
    <w:rsid w:val="003301D0"/>
    <w:rsid w:val="00331554"/>
    <w:rsid w:val="00331B70"/>
    <w:rsid w:val="003339B4"/>
    <w:rsid w:val="00333B70"/>
    <w:rsid w:val="0033487D"/>
    <w:rsid w:val="00335C1E"/>
    <w:rsid w:val="003369B1"/>
    <w:rsid w:val="003406EB"/>
    <w:rsid w:val="00341253"/>
    <w:rsid w:val="00341A9B"/>
    <w:rsid w:val="0034381F"/>
    <w:rsid w:val="00343E9D"/>
    <w:rsid w:val="00343EFE"/>
    <w:rsid w:val="0034500F"/>
    <w:rsid w:val="003450E5"/>
    <w:rsid w:val="0034705B"/>
    <w:rsid w:val="00347234"/>
    <w:rsid w:val="00347C5E"/>
    <w:rsid w:val="00350112"/>
    <w:rsid w:val="00351632"/>
    <w:rsid w:val="00352ADB"/>
    <w:rsid w:val="003534B7"/>
    <w:rsid w:val="0035647A"/>
    <w:rsid w:val="003566F0"/>
    <w:rsid w:val="003646F9"/>
    <w:rsid w:val="00365B6C"/>
    <w:rsid w:val="00370E1A"/>
    <w:rsid w:val="00371A78"/>
    <w:rsid w:val="00372801"/>
    <w:rsid w:val="00372E7D"/>
    <w:rsid w:val="0037373B"/>
    <w:rsid w:val="00373CBB"/>
    <w:rsid w:val="00376599"/>
    <w:rsid w:val="0037692F"/>
    <w:rsid w:val="00381850"/>
    <w:rsid w:val="00381AAA"/>
    <w:rsid w:val="00381AB9"/>
    <w:rsid w:val="0038318C"/>
    <w:rsid w:val="00383808"/>
    <w:rsid w:val="0038411D"/>
    <w:rsid w:val="00384316"/>
    <w:rsid w:val="0038490B"/>
    <w:rsid w:val="00384DD2"/>
    <w:rsid w:val="0038548E"/>
    <w:rsid w:val="003870AB"/>
    <w:rsid w:val="00390230"/>
    <w:rsid w:val="00390276"/>
    <w:rsid w:val="00390BBC"/>
    <w:rsid w:val="003913D7"/>
    <w:rsid w:val="00392AB7"/>
    <w:rsid w:val="003930E3"/>
    <w:rsid w:val="00393BE3"/>
    <w:rsid w:val="00394142"/>
    <w:rsid w:val="0039443E"/>
    <w:rsid w:val="00395BA3"/>
    <w:rsid w:val="00396327"/>
    <w:rsid w:val="0039725C"/>
    <w:rsid w:val="00397664"/>
    <w:rsid w:val="003A047A"/>
    <w:rsid w:val="003A0543"/>
    <w:rsid w:val="003A09A6"/>
    <w:rsid w:val="003A1224"/>
    <w:rsid w:val="003A3A72"/>
    <w:rsid w:val="003B05DC"/>
    <w:rsid w:val="003B242D"/>
    <w:rsid w:val="003B277E"/>
    <w:rsid w:val="003B79DD"/>
    <w:rsid w:val="003C0792"/>
    <w:rsid w:val="003C1C85"/>
    <w:rsid w:val="003C2356"/>
    <w:rsid w:val="003C4C72"/>
    <w:rsid w:val="003C6CBC"/>
    <w:rsid w:val="003C6DDE"/>
    <w:rsid w:val="003C713D"/>
    <w:rsid w:val="003C79E0"/>
    <w:rsid w:val="003C7B46"/>
    <w:rsid w:val="003C7EE9"/>
    <w:rsid w:val="003D185A"/>
    <w:rsid w:val="003D1900"/>
    <w:rsid w:val="003D565F"/>
    <w:rsid w:val="003D60B5"/>
    <w:rsid w:val="003E1EC2"/>
    <w:rsid w:val="003E5A3C"/>
    <w:rsid w:val="003E6779"/>
    <w:rsid w:val="003E7AF1"/>
    <w:rsid w:val="003F03CE"/>
    <w:rsid w:val="003F0886"/>
    <w:rsid w:val="003F1109"/>
    <w:rsid w:val="003F123D"/>
    <w:rsid w:val="003F1883"/>
    <w:rsid w:val="003F6DCD"/>
    <w:rsid w:val="004003B7"/>
    <w:rsid w:val="00400566"/>
    <w:rsid w:val="00401892"/>
    <w:rsid w:val="00402F96"/>
    <w:rsid w:val="004030C7"/>
    <w:rsid w:val="0040365A"/>
    <w:rsid w:val="0040369F"/>
    <w:rsid w:val="00404E71"/>
    <w:rsid w:val="004051B4"/>
    <w:rsid w:val="004056B3"/>
    <w:rsid w:val="00405EF2"/>
    <w:rsid w:val="00412BB9"/>
    <w:rsid w:val="00413829"/>
    <w:rsid w:val="0041597D"/>
    <w:rsid w:val="004159E8"/>
    <w:rsid w:val="00415A17"/>
    <w:rsid w:val="00416FDC"/>
    <w:rsid w:val="00420CF8"/>
    <w:rsid w:val="00420E09"/>
    <w:rsid w:val="00421D96"/>
    <w:rsid w:val="00421F64"/>
    <w:rsid w:val="00422194"/>
    <w:rsid w:val="004238AF"/>
    <w:rsid w:val="004256A3"/>
    <w:rsid w:val="00427915"/>
    <w:rsid w:val="00430900"/>
    <w:rsid w:val="004317F6"/>
    <w:rsid w:val="00432DE6"/>
    <w:rsid w:val="004344DE"/>
    <w:rsid w:val="00434729"/>
    <w:rsid w:val="004349F0"/>
    <w:rsid w:val="004374CD"/>
    <w:rsid w:val="00437D26"/>
    <w:rsid w:val="0044037E"/>
    <w:rsid w:val="00440ACA"/>
    <w:rsid w:val="004433C8"/>
    <w:rsid w:val="00444C08"/>
    <w:rsid w:val="00444D76"/>
    <w:rsid w:val="00445174"/>
    <w:rsid w:val="004458F9"/>
    <w:rsid w:val="00446A7A"/>
    <w:rsid w:val="0045319E"/>
    <w:rsid w:val="0045382B"/>
    <w:rsid w:val="004548FB"/>
    <w:rsid w:val="00455946"/>
    <w:rsid w:val="00462C1C"/>
    <w:rsid w:val="00462F22"/>
    <w:rsid w:val="004652EB"/>
    <w:rsid w:val="00470DFC"/>
    <w:rsid w:val="0047184A"/>
    <w:rsid w:val="00472250"/>
    <w:rsid w:val="004743A9"/>
    <w:rsid w:val="00475EEE"/>
    <w:rsid w:val="00476923"/>
    <w:rsid w:val="004777BC"/>
    <w:rsid w:val="004814EB"/>
    <w:rsid w:val="00481FD3"/>
    <w:rsid w:val="00482C61"/>
    <w:rsid w:val="00483120"/>
    <w:rsid w:val="0048430C"/>
    <w:rsid w:val="00484906"/>
    <w:rsid w:val="00484CB1"/>
    <w:rsid w:val="00485004"/>
    <w:rsid w:val="004902C2"/>
    <w:rsid w:val="0049044F"/>
    <w:rsid w:val="00490508"/>
    <w:rsid w:val="00490995"/>
    <w:rsid w:val="00490BE3"/>
    <w:rsid w:val="00490CD9"/>
    <w:rsid w:val="004918C4"/>
    <w:rsid w:val="0049346A"/>
    <w:rsid w:val="00494032"/>
    <w:rsid w:val="004962FC"/>
    <w:rsid w:val="00496500"/>
    <w:rsid w:val="004A098F"/>
    <w:rsid w:val="004A1351"/>
    <w:rsid w:val="004A1B85"/>
    <w:rsid w:val="004A1BB9"/>
    <w:rsid w:val="004A2ED5"/>
    <w:rsid w:val="004A3E60"/>
    <w:rsid w:val="004A43EF"/>
    <w:rsid w:val="004A5BC1"/>
    <w:rsid w:val="004A6EE8"/>
    <w:rsid w:val="004A71C5"/>
    <w:rsid w:val="004A7BDB"/>
    <w:rsid w:val="004B0EF7"/>
    <w:rsid w:val="004B15BE"/>
    <w:rsid w:val="004B1FD1"/>
    <w:rsid w:val="004B4415"/>
    <w:rsid w:val="004B6B37"/>
    <w:rsid w:val="004B7342"/>
    <w:rsid w:val="004B7FBB"/>
    <w:rsid w:val="004C413B"/>
    <w:rsid w:val="004C4216"/>
    <w:rsid w:val="004C458A"/>
    <w:rsid w:val="004C5795"/>
    <w:rsid w:val="004C64A5"/>
    <w:rsid w:val="004C6ACD"/>
    <w:rsid w:val="004D022E"/>
    <w:rsid w:val="004D21C6"/>
    <w:rsid w:val="004D2C65"/>
    <w:rsid w:val="004D2F4E"/>
    <w:rsid w:val="004D37B2"/>
    <w:rsid w:val="004D3846"/>
    <w:rsid w:val="004E3145"/>
    <w:rsid w:val="004E4B46"/>
    <w:rsid w:val="004E6230"/>
    <w:rsid w:val="004E6691"/>
    <w:rsid w:val="004E7A32"/>
    <w:rsid w:val="004F0725"/>
    <w:rsid w:val="004F0D05"/>
    <w:rsid w:val="004F140E"/>
    <w:rsid w:val="004F252B"/>
    <w:rsid w:val="004F2D8F"/>
    <w:rsid w:val="004F5861"/>
    <w:rsid w:val="004F5E08"/>
    <w:rsid w:val="004F6628"/>
    <w:rsid w:val="004F78CB"/>
    <w:rsid w:val="00500C9B"/>
    <w:rsid w:val="00500DA2"/>
    <w:rsid w:val="005024EA"/>
    <w:rsid w:val="00503A38"/>
    <w:rsid w:val="005041C7"/>
    <w:rsid w:val="0050464C"/>
    <w:rsid w:val="00505B52"/>
    <w:rsid w:val="005072C8"/>
    <w:rsid w:val="00507DBC"/>
    <w:rsid w:val="005104D9"/>
    <w:rsid w:val="00511E84"/>
    <w:rsid w:val="00512CC5"/>
    <w:rsid w:val="00514346"/>
    <w:rsid w:val="0051529B"/>
    <w:rsid w:val="00515BBE"/>
    <w:rsid w:val="00515C53"/>
    <w:rsid w:val="005167BC"/>
    <w:rsid w:val="00516EEA"/>
    <w:rsid w:val="00522CCC"/>
    <w:rsid w:val="00523CA8"/>
    <w:rsid w:val="005240CF"/>
    <w:rsid w:val="00525CDD"/>
    <w:rsid w:val="005265AC"/>
    <w:rsid w:val="00531093"/>
    <w:rsid w:val="005319DE"/>
    <w:rsid w:val="0053242F"/>
    <w:rsid w:val="0053395E"/>
    <w:rsid w:val="00533FB3"/>
    <w:rsid w:val="00534666"/>
    <w:rsid w:val="00534696"/>
    <w:rsid w:val="00535841"/>
    <w:rsid w:val="0054244B"/>
    <w:rsid w:val="00542768"/>
    <w:rsid w:val="00543D68"/>
    <w:rsid w:val="00544A19"/>
    <w:rsid w:val="0054612E"/>
    <w:rsid w:val="00546CDE"/>
    <w:rsid w:val="005477A7"/>
    <w:rsid w:val="00547DC1"/>
    <w:rsid w:val="0055324A"/>
    <w:rsid w:val="00553303"/>
    <w:rsid w:val="005539F1"/>
    <w:rsid w:val="00555449"/>
    <w:rsid w:val="0055569E"/>
    <w:rsid w:val="005557E0"/>
    <w:rsid w:val="00555CD1"/>
    <w:rsid w:val="00556D2D"/>
    <w:rsid w:val="00560FCA"/>
    <w:rsid w:val="0056118D"/>
    <w:rsid w:val="00561666"/>
    <w:rsid w:val="005643B7"/>
    <w:rsid w:val="00564780"/>
    <w:rsid w:val="0056497D"/>
    <w:rsid w:val="005649E1"/>
    <w:rsid w:val="00564C7F"/>
    <w:rsid w:val="00565E51"/>
    <w:rsid w:val="00566E25"/>
    <w:rsid w:val="0057013E"/>
    <w:rsid w:val="00570A3F"/>
    <w:rsid w:val="00571D03"/>
    <w:rsid w:val="00572B7D"/>
    <w:rsid w:val="0057448F"/>
    <w:rsid w:val="00574FC5"/>
    <w:rsid w:val="0058075A"/>
    <w:rsid w:val="00582BF2"/>
    <w:rsid w:val="00583386"/>
    <w:rsid w:val="0058362E"/>
    <w:rsid w:val="005837DC"/>
    <w:rsid w:val="005847E4"/>
    <w:rsid w:val="00584A1F"/>
    <w:rsid w:val="00585FB8"/>
    <w:rsid w:val="00586B51"/>
    <w:rsid w:val="00586F49"/>
    <w:rsid w:val="00590671"/>
    <w:rsid w:val="00590DA3"/>
    <w:rsid w:val="005914BD"/>
    <w:rsid w:val="00592572"/>
    <w:rsid w:val="00593695"/>
    <w:rsid w:val="0059396D"/>
    <w:rsid w:val="00593ABF"/>
    <w:rsid w:val="005965AC"/>
    <w:rsid w:val="005A0793"/>
    <w:rsid w:val="005A1195"/>
    <w:rsid w:val="005A1C24"/>
    <w:rsid w:val="005A1E4B"/>
    <w:rsid w:val="005A4A01"/>
    <w:rsid w:val="005A5AB1"/>
    <w:rsid w:val="005A7B53"/>
    <w:rsid w:val="005B05FF"/>
    <w:rsid w:val="005B0DB2"/>
    <w:rsid w:val="005B14C1"/>
    <w:rsid w:val="005B22C2"/>
    <w:rsid w:val="005B2472"/>
    <w:rsid w:val="005B2B85"/>
    <w:rsid w:val="005B3012"/>
    <w:rsid w:val="005B543B"/>
    <w:rsid w:val="005B663F"/>
    <w:rsid w:val="005C07E8"/>
    <w:rsid w:val="005C1EFA"/>
    <w:rsid w:val="005C3774"/>
    <w:rsid w:val="005C4335"/>
    <w:rsid w:val="005C53BC"/>
    <w:rsid w:val="005C55F4"/>
    <w:rsid w:val="005C5FD4"/>
    <w:rsid w:val="005C619E"/>
    <w:rsid w:val="005C63C9"/>
    <w:rsid w:val="005D1423"/>
    <w:rsid w:val="005D1944"/>
    <w:rsid w:val="005D2713"/>
    <w:rsid w:val="005D40B9"/>
    <w:rsid w:val="005D68B3"/>
    <w:rsid w:val="005E0CD0"/>
    <w:rsid w:val="005E5D17"/>
    <w:rsid w:val="005E739C"/>
    <w:rsid w:val="005F3FAE"/>
    <w:rsid w:val="005F48EE"/>
    <w:rsid w:val="005F5568"/>
    <w:rsid w:val="005F60B5"/>
    <w:rsid w:val="005F7D3C"/>
    <w:rsid w:val="006007A8"/>
    <w:rsid w:val="00600CA6"/>
    <w:rsid w:val="00600D6A"/>
    <w:rsid w:val="00604766"/>
    <w:rsid w:val="00605F93"/>
    <w:rsid w:val="00606178"/>
    <w:rsid w:val="00611767"/>
    <w:rsid w:val="006121B8"/>
    <w:rsid w:val="006127A8"/>
    <w:rsid w:val="00612C6D"/>
    <w:rsid w:val="00613021"/>
    <w:rsid w:val="00613AEB"/>
    <w:rsid w:val="00614402"/>
    <w:rsid w:val="00617705"/>
    <w:rsid w:val="00617E1F"/>
    <w:rsid w:val="00621E0F"/>
    <w:rsid w:val="00622567"/>
    <w:rsid w:val="006225B9"/>
    <w:rsid w:val="006244BC"/>
    <w:rsid w:val="00624AE8"/>
    <w:rsid w:val="0062604A"/>
    <w:rsid w:val="0062641A"/>
    <w:rsid w:val="006300AB"/>
    <w:rsid w:val="00630D73"/>
    <w:rsid w:val="00631573"/>
    <w:rsid w:val="006317A0"/>
    <w:rsid w:val="00631C49"/>
    <w:rsid w:val="00635C10"/>
    <w:rsid w:val="00636E17"/>
    <w:rsid w:val="00640733"/>
    <w:rsid w:val="00640906"/>
    <w:rsid w:val="00643549"/>
    <w:rsid w:val="00645344"/>
    <w:rsid w:val="0064620E"/>
    <w:rsid w:val="00646BF0"/>
    <w:rsid w:val="00646C96"/>
    <w:rsid w:val="00647A2B"/>
    <w:rsid w:val="0065094B"/>
    <w:rsid w:val="00650E5B"/>
    <w:rsid w:val="00651201"/>
    <w:rsid w:val="00652AC3"/>
    <w:rsid w:val="00652F27"/>
    <w:rsid w:val="006547B0"/>
    <w:rsid w:val="00654B77"/>
    <w:rsid w:val="00655B2E"/>
    <w:rsid w:val="00656711"/>
    <w:rsid w:val="006579B1"/>
    <w:rsid w:val="00660EF0"/>
    <w:rsid w:val="00661934"/>
    <w:rsid w:val="00662308"/>
    <w:rsid w:val="00662603"/>
    <w:rsid w:val="006627FF"/>
    <w:rsid w:val="006666D2"/>
    <w:rsid w:val="0066709D"/>
    <w:rsid w:val="00670005"/>
    <w:rsid w:val="00673A6E"/>
    <w:rsid w:val="00674FED"/>
    <w:rsid w:val="006761F5"/>
    <w:rsid w:val="00677C94"/>
    <w:rsid w:val="00680C67"/>
    <w:rsid w:val="00681713"/>
    <w:rsid w:val="0068231D"/>
    <w:rsid w:val="00685883"/>
    <w:rsid w:val="00687962"/>
    <w:rsid w:val="00687BB2"/>
    <w:rsid w:val="00690FC3"/>
    <w:rsid w:val="006971F6"/>
    <w:rsid w:val="006A1C0F"/>
    <w:rsid w:val="006A1D83"/>
    <w:rsid w:val="006A2A20"/>
    <w:rsid w:val="006A2DDB"/>
    <w:rsid w:val="006A2FB0"/>
    <w:rsid w:val="006A313B"/>
    <w:rsid w:val="006A5A15"/>
    <w:rsid w:val="006A5CAD"/>
    <w:rsid w:val="006B132C"/>
    <w:rsid w:val="006B58FB"/>
    <w:rsid w:val="006B6FD0"/>
    <w:rsid w:val="006B789E"/>
    <w:rsid w:val="006B7964"/>
    <w:rsid w:val="006C0056"/>
    <w:rsid w:val="006C08CB"/>
    <w:rsid w:val="006C38BF"/>
    <w:rsid w:val="006C6B10"/>
    <w:rsid w:val="006C7AC3"/>
    <w:rsid w:val="006D258B"/>
    <w:rsid w:val="006D75A0"/>
    <w:rsid w:val="006E0BB1"/>
    <w:rsid w:val="006E4DAF"/>
    <w:rsid w:val="006F0AD0"/>
    <w:rsid w:val="006F0C94"/>
    <w:rsid w:val="006F0F8C"/>
    <w:rsid w:val="006F24E7"/>
    <w:rsid w:val="006F3557"/>
    <w:rsid w:val="006F66B6"/>
    <w:rsid w:val="006F6E4D"/>
    <w:rsid w:val="006F7CE7"/>
    <w:rsid w:val="00702922"/>
    <w:rsid w:val="00702AE0"/>
    <w:rsid w:val="007049A7"/>
    <w:rsid w:val="00705E32"/>
    <w:rsid w:val="00706C80"/>
    <w:rsid w:val="00710ABA"/>
    <w:rsid w:val="007123E5"/>
    <w:rsid w:val="00712457"/>
    <w:rsid w:val="00712FCB"/>
    <w:rsid w:val="007133F7"/>
    <w:rsid w:val="007163C0"/>
    <w:rsid w:val="00716466"/>
    <w:rsid w:val="007173BF"/>
    <w:rsid w:val="00721739"/>
    <w:rsid w:val="00722241"/>
    <w:rsid w:val="00722971"/>
    <w:rsid w:val="00724584"/>
    <w:rsid w:val="0072593D"/>
    <w:rsid w:val="0072600B"/>
    <w:rsid w:val="00726695"/>
    <w:rsid w:val="007277B4"/>
    <w:rsid w:val="00732096"/>
    <w:rsid w:val="00732249"/>
    <w:rsid w:val="00733DE0"/>
    <w:rsid w:val="00733F51"/>
    <w:rsid w:val="00734242"/>
    <w:rsid w:val="00735C57"/>
    <w:rsid w:val="007400D3"/>
    <w:rsid w:val="00741AA3"/>
    <w:rsid w:val="00743B60"/>
    <w:rsid w:val="00746C78"/>
    <w:rsid w:val="00747637"/>
    <w:rsid w:val="00751024"/>
    <w:rsid w:val="0075120D"/>
    <w:rsid w:val="00752647"/>
    <w:rsid w:val="00754264"/>
    <w:rsid w:val="0075427B"/>
    <w:rsid w:val="0075667D"/>
    <w:rsid w:val="00756C4C"/>
    <w:rsid w:val="007601DC"/>
    <w:rsid w:val="0076041D"/>
    <w:rsid w:val="00761DB8"/>
    <w:rsid w:val="00762905"/>
    <w:rsid w:val="00762F72"/>
    <w:rsid w:val="007655DD"/>
    <w:rsid w:val="00765E94"/>
    <w:rsid w:val="007660FD"/>
    <w:rsid w:val="007664FF"/>
    <w:rsid w:val="00766604"/>
    <w:rsid w:val="007678AD"/>
    <w:rsid w:val="00767D09"/>
    <w:rsid w:val="0077063C"/>
    <w:rsid w:val="00770CE7"/>
    <w:rsid w:val="007711AF"/>
    <w:rsid w:val="00771F2F"/>
    <w:rsid w:val="007737CD"/>
    <w:rsid w:val="00775FC8"/>
    <w:rsid w:val="00776F17"/>
    <w:rsid w:val="0077700F"/>
    <w:rsid w:val="00777747"/>
    <w:rsid w:val="0077785E"/>
    <w:rsid w:val="00781458"/>
    <w:rsid w:val="00781F71"/>
    <w:rsid w:val="007822BC"/>
    <w:rsid w:val="007833CA"/>
    <w:rsid w:val="00783441"/>
    <w:rsid w:val="00783E46"/>
    <w:rsid w:val="00784041"/>
    <w:rsid w:val="00784918"/>
    <w:rsid w:val="00784CCF"/>
    <w:rsid w:val="00784FBD"/>
    <w:rsid w:val="00786D4F"/>
    <w:rsid w:val="0079011C"/>
    <w:rsid w:val="00790DBE"/>
    <w:rsid w:val="00790EDC"/>
    <w:rsid w:val="00793D18"/>
    <w:rsid w:val="00797CB2"/>
    <w:rsid w:val="007A021C"/>
    <w:rsid w:val="007A0372"/>
    <w:rsid w:val="007A0F96"/>
    <w:rsid w:val="007A1ADB"/>
    <w:rsid w:val="007A3CDB"/>
    <w:rsid w:val="007A4189"/>
    <w:rsid w:val="007A4C7A"/>
    <w:rsid w:val="007A556C"/>
    <w:rsid w:val="007A5A21"/>
    <w:rsid w:val="007A5CCB"/>
    <w:rsid w:val="007A658B"/>
    <w:rsid w:val="007A6962"/>
    <w:rsid w:val="007A6B70"/>
    <w:rsid w:val="007A71C6"/>
    <w:rsid w:val="007B3A15"/>
    <w:rsid w:val="007B3ED9"/>
    <w:rsid w:val="007B3FF3"/>
    <w:rsid w:val="007B469F"/>
    <w:rsid w:val="007B59C1"/>
    <w:rsid w:val="007B610F"/>
    <w:rsid w:val="007C0586"/>
    <w:rsid w:val="007C1077"/>
    <w:rsid w:val="007C1165"/>
    <w:rsid w:val="007C3887"/>
    <w:rsid w:val="007C44F6"/>
    <w:rsid w:val="007D08FA"/>
    <w:rsid w:val="007D2A7D"/>
    <w:rsid w:val="007D2D63"/>
    <w:rsid w:val="007D3A58"/>
    <w:rsid w:val="007D7837"/>
    <w:rsid w:val="007E0C42"/>
    <w:rsid w:val="007E12A2"/>
    <w:rsid w:val="007E27D9"/>
    <w:rsid w:val="007E2B55"/>
    <w:rsid w:val="007E6A1C"/>
    <w:rsid w:val="007F06F4"/>
    <w:rsid w:val="007F14DD"/>
    <w:rsid w:val="007F1FC7"/>
    <w:rsid w:val="007F31DE"/>
    <w:rsid w:val="007F34D3"/>
    <w:rsid w:val="007F3813"/>
    <w:rsid w:val="007F3CB8"/>
    <w:rsid w:val="007F55BD"/>
    <w:rsid w:val="007F6263"/>
    <w:rsid w:val="007F7B5A"/>
    <w:rsid w:val="007F7C94"/>
    <w:rsid w:val="0080222D"/>
    <w:rsid w:val="0080292B"/>
    <w:rsid w:val="00802C6C"/>
    <w:rsid w:val="00802F18"/>
    <w:rsid w:val="008046A4"/>
    <w:rsid w:val="00810DDB"/>
    <w:rsid w:val="008123CD"/>
    <w:rsid w:val="0081247B"/>
    <w:rsid w:val="00814400"/>
    <w:rsid w:val="00815B00"/>
    <w:rsid w:val="00817871"/>
    <w:rsid w:val="00820794"/>
    <w:rsid w:val="008215D0"/>
    <w:rsid w:val="00822C90"/>
    <w:rsid w:val="00823778"/>
    <w:rsid w:val="00825048"/>
    <w:rsid w:val="008276F1"/>
    <w:rsid w:val="008278CE"/>
    <w:rsid w:val="008312A7"/>
    <w:rsid w:val="00831A97"/>
    <w:rsid w:val="00832248"/>
    <w:rsid w:val="0083359A"/>
    <w:rsid w:val="0083363A"/>
    <w:rsid w:val="00833972"/>
    <w:rsid w:val="008345BB"/>
    <w:rsid w:val="00836857"/>
    <w:rsid w:val="008371A1"/>
    <w:rsid w:val="0083788B"/>
    <w:rsid w:val="00843C91"/>
    <w:rsid w:val="00844134"/>
    <w:rsid w:val="00846350"/>
    <w:rsid w:val="008469E3"/>
    <w:rsid w:val="008470B4"/>
    <w:rsid w:val="0084773C"/>
    <w:rsid w:val="00847823"/>
    <w:rsid w:val="00851714"/>
    <w:rsid w:val="00853427"/>
    <w:rsid w:val="0085388B"/>
    <w:rsid w:val="00855949"/>
    <w:rsid w:val="008629A1"/>
    <w:rsid w:val="00863014"/>
    <w:rsid w:val="00863B5F"/>
    <w:rsid w:val="00863C39"/>
    <w:rsid w:val="00866466"/>
    <w:rsid w:val="0086741F"/>
    <w:rsid w:val="008675DF"/>
    <w:rsid w:val="00867953"/>
    <w:rsid w:val="00871051"/>
    <w:rsid w:val="00871C73"/>
    <w:rsid w:val="00871C9E"/>
    <w:rsid w:val="00873F03"/>
    <w:rsid w:val="0087439A"/>
    <w:rsid w:val="0087678D"/>
    <w:rsid w:val="00876C03"/>
    <w:rsid w:val="00883A3D"/>
    <w:rsid w:val="00884478"/>
    <w:rsid w:val="00885777"/>
    <w:rsid w:val="008858D5"/>
    <w:rsid w:val="008879C8"/>
    <w:rsid w:val="008901EE"/>
    <w:rsid w:val="00891E4E"/>
    <w:rsid w:val="00893020"/>
    <w:rsid w:val="0089329F"/>
    <w:rsid w:val="00893A74"/>
    <w:rsid w:val="008947BC"/>
    <w:rsid w:val="0089572B"/>
    <w:rsid w:val="00896825"/>
    <w:rsid w:val="008A0FA4"/>
    <w:rsid w:val="008A130E"/>
    <w:rsid w:val="008A1417"/>
    <w:rsid w:val="008A27B3"/>
    <w:rsid w:val="008A518D"/>
    <w:rsid w:val="008A563A"/>
    <w:rsid w:val="008A5B1F"/>
    <w:rsid w:val="008B07DA"/>
    <w:rsid w:val="008B112F"/>
    <w:rsid w:val="008B614D"/>
    <w:rsid w:val="008B6297"/>
    <w:rsid w:val="008B6E38"/>
    <w:rsid w:val="008B6F84"/>
    <w:rsid w:val="008B6FFD"/>
    <w:rsid w:val="008B7758"/>
    <w:rsid w:val="008C0FF9"/>
    <w:rsid w:val="008C14D1"/>
    <w:rsid w:val="008C4FD9"/>
    <w:rsid w:val="008C6233"/>
    <w:rsid w:val="008C6AEA"/>
    <w:rsid w:val="008C6EB3"/>
    <w:rsid w:val="008C716A"/>
    <w:rsid w:val="008D0820"/>
    <w:rsid w:val="008D15AA"/>
    <w:rsid w:val="008D2B5F"/>
    <w:rsid w:val="008D3137"/>
    <w:rsid w:val="008D4C43"/>
    <w:rsid w:val="008D5D23"/>
    <w:rsid w:val="008D78F3"/>
    <w:rsid w:val="008E0DDE"/>
    <w:rsid w:val="008E36FE"/>
    <w:rsid w:val="008E5D8C"/>
    <w:rsid w:val="008E77F2"/>
    <w:rsid w:val="008E7894"/>
    <w:rsid w:val="008F1603"/>
    <w:rsid w:val="008F20FC"/>
    <w:rsid w:val="008F28DD"/>
    <w:rsid w:val="008F291F"/>
    <w:rsid w:val="008F3408"/>
    <w:rsid w:val="008F54B6"/>
    <w:rsid w:val="008F5C97"/>
    <w:rsid w:val="009000AA"/>
    <w:rsid w:val="00900644"/>
    <w:rsid w:val="00900972"/>
    <w:rsid w:val="00901591"/>
    <w:rsid w:val="00906891"/>
    <w:rsid w:val="0090694A"/>
    <w:rsid w:val="00906F6A"/>
    <w:rsid w:val="00907DB4"/>
    <w:rsid w:val="00914EAE"/>
    <w:rsid w:val="00916514"/>
    <w:rsid w:val="0091684B"/>
    <w:rsid w:val="0091724F"/>
    <w:rsid w:val="0092263E"/>
    <w:rsid w:val="00924850"/>
    <w:rsid w:val="0092564E"/>
    <w:rsid w:val="009275A5"/>
    <w:rsid w:val="00933DBF"/>
    <w:rsid w:val="00935527"/>
    <w:rsid w:val="0093594D"/>
    <w:rsid w:val="00935BDF"/>
    <w:rsid w:val="009378F1"/>
    <w:rsid w:val="00942FD3"/>
    <w:rsid w:val="009430AA"/>
    <w:rsid w:val="00943205"/>
    <w:rsid w:val="0094337A"/>
    <w:rsid w:val="00943F58"/>
    <w:rsid w:val="0094519E"/>
    <w:rsid w:val="00945CE8"/>
    <w:rsid w:val="00950022"/>
    <w:rsid w:val="009519AC"/>
    <w:rsid w:val="0095231D"/>
    <w:rsid w:val="00953EE1"/>
    <w:rsid w:val="00954D6D"/>
    <w:rsid w:val="00957EB3"/>
    <w:rsid w:val="00960690"/>
    <w:rsid w:val="0096316F"/>
    <w:rsid w:val="00964C68"/>
    <w:rsid w:val="0096506A"/>
    <w:rsid w:val="00965AAB"/>
    <w:rsid w:val="00965C9D"/>
    <w:rsid w:val="0096766B"/>
    <w:rsid w:val="00967792"/>
    <w:rsid w:val="00967BA7"/>
    <w:rsid w:val="0097020E"/>
    <w:rsid w:val="0097063A"/>
    <w:rsid w:val="009712CF"/>
    <w:rsid w:val="00971B1E"/>
    <w:rsid w:val="00974AB2"/>
    <w:rsid w:val="009752AE"/>
    <w:rsid w:val="009753A6"/>
    <w:rsid w:val="00976722"/>
    <w:rsid w:val="00976CCB"/>
    <w:rsid w:val="009807B9"/>
    <w:rsid w:val="00981318"/>
    <w:rsid w:val="0098219B"/>
    <w:rsid w:val="0098343E"/>
    <w:rsid w:val="00987DE1"/>
    <w:rsid w:val="00991093"/>
    <w:rsid w:val="0099162B"/>
    <w:rsid w:val="009935D4"/>
    <w:rsid w:val="00993D29"/>
    <w:rsid w:val="00995F89"/>
    <w:rsid w:val="0099669A"/>
    <w:rsid w:val="00996B29"/>
    <w:rsid w:val="00997562"/>
    <w:rsid w:val="00997948"/>
    <w:rsid w:val="00997B82"/>
    <w:rsid w:val="009A0941"/>
    <w:rsid w:val="009A2A7C"/>
    <w:rsid w:val="009A52A7"/>
    <w:rsid w:val="009A5AFA"/>
    <w:rsid w:val="009B1848"/>
    <w:rsid w:val="009B3091"/>
    <w:rsid w:val="009B3FCD"/>
    <w:rsid w:val="009B50FC"/>
    <w:rsid w:val="009B7396"/>
    <w:rsid w:val="009B7F51"/>
    <w:rsid w:val="009C3058"/>
    <w:rsid w:val="009C47F8"/>
    <w:rsid w:val="009C6274"/>
    <w:rsid w:val="009C6B9D"/>
    <w:rsid w:val="009D08A0"/>
    <w:rsid w:val="009D1274"/>
    <w:rsid w:val="009D29C0"/>
    <w:rsid w:val="009D2C43"/>
    <w:rsid w:val="009D3208"/>
    <w:rsid w:val="009D3296"/>
    <w:rsid w:val="009D435A"/>
    <w:rsid w:val="009D4B6E"/>
    <w:rsid w:val="009D5C83"/>
    <w:rsid w:val="009D5FB7"/>
    <w:rsid w:val="009E0099"/>
    <w:rsid w:val="009E30AA"/>
    <w:rsid w:val="009E5151"/>
    <w:rsid w:val="009E51D0"/>
    <w:rsid w:val="009E683C"/>
    <w:rsid w:val="009F08FE"/>
    <w:rsid w:val="009F3090"/>
    <w:rsid w:val="009F3B1B"/>
    <w:rsid w:val="009F3DEF"/>
    <w:rsid w:val="009F3E16"/>
    <w:rsid w:val="009F5604"/>
    <w:rsid w:val="009F5EF2"/>
    <w:rsid w:val="009F6512"/>
    <w:rsid w:val="00A024A7"/>
    <w:rsid w:val="00A03985"/>
    <w:rsid w:val="00A03A48"/>
    <w:rsid w:val="00A051B2"/>
    <w:rsid w:val="00A05BFB"/>
    <w:rsid w:val="00A0753D"/>
    <w:rsid w:val="00A1001A"/>
    <w:rsid w:val="00A10826"/>
    <w:rsid w:val="00A110F2"/>
    <w:rsid w:val="00A11708"/>
    <w:rsid w:val="00A11A9D"/>
    <w:rsid w:val="00A12776"/>
    <w:rsid w:val="00A12833"/>
    <w:rsid w:val="00A13352"/>
    <w:rsid w:val="00A14081"/>
    <w:rsid w:val="00A1569F"/>
    <w:rsid w:val="00A2062E"/>
    <w:rsid w:val="00A21202"/>
    <w:rsid w:val="00A22FF2"/>
    <w:rsid w:val="00A25304"/>
    <w:rsid w:val="00A253FA"/>
    <w:rsid w:val="00A25B90"/>
    <w:rsid w:val="00A26B61"/>
    <w:rsid w:val="00A27071"/>
    <w:rsid w:val="00A31A0D"/>
    <w:rsid w:val="00A3557B"/>
    <w:rsid w:val="00A36295"/>
    <w:rsid w:val="00A36A6B"/>
    <w:rsid w:val="00A37CD2"/>
    <w:rsid w:val="00A37DF9"/>
    <w:rsid w:val="00A429F3"/>
    <w:rsid w:val="00A42AD1"/>
    <w:rsid w:val="00A44591"/>
    <w:rsid w:val="00A455BB"/>
    <w:rsid w:val="00A45701"/>
    <w:rsid w:val="00A45849"/>
    <w:rsid w:val="00A46C86"/>
    <w:rsid w:val="00A47396"/>
    <w:rsid w:val="00A476A5"/>
    <w:rsid w:val="00A5200A"/>
    <w:rsid w:val="00A52722"/>
    <w:rsid w:val="00A536C5"/>
    <w:rsid w:val="00A54D8D"/>
    <w:rsid w:val="00A54ECE"/>
    <w:rsid w:val="00A54EE1"/>
    <w:rsid w:val="00A5547C"/>
    <w:rsid w:val="00A55EAE"/>
    <w:rsid w:val="00A56603"/>
    <w:rsid w:val="00A60A83"/>
    <w:rsid w:val="00A60CCE"/>
    <w:rsid w:val="00A615FC"/>
    <w:rsid w:val="00A642E8"/>
    <w:rsid w:val="00A664EB"/>
    <w:rsid w:val="00A6666E"/>
    <w:rsid w:val="00A670C9"/>
    <w:rsid w:val="00A67636"/>
    <w:rsid w:val="00A70CE4"/>
    <w:rsid w:val="00A7152A"/>
    <w:rsid w:val="00A71D4E"/>
    <w:rsid w:val="00A7271E"/>
    <w:rsid w:val="00A729DF"/>
    <w:rsid w:val="00A7340F"/>
    <w:rsid w:val="00A73C35"/>
    <w:rsid w:val="00A75A98"/>
    <w:rsid w:val="00A7634A"/>
    <w:rsid w:val="00A775C6"/>
    <w:rsid w:val="00A80B9D"/>
    <w:rsid w:val="00A8178D"/>
    <w:rsid w:val="00A81DF4"/>
    <w:rsid w:val="00A84C50"/>
    <w:rsid w:val="00A853A8"/>
    <w:rsid w:val="00A91A12"/>
    <w:rsid w:val="00A91DC9"/>
    <w:rsid w:val="00A92AEB"/>
    <w:rsid w:val="00A92F52"/>
    <w:rsid w:val="00A93DDF"/>
    <w:rsid w:val="00A93F40"/>
    <w:rsid w:val="00A950DD"/>
    <w:rsid w:val="00A95EA5"/>
    <w:rsid w:val="00A95F98"/>
    <w:rsid w:val="00AA09AF"/>
    <w:rsid w:val="00AA17ED"/>
    <w:rsid w:val="00AA1F7D"/>
    <w:rsid w:val="00AA2523"/>
    <w:rsid w:val="00AA2C68"/>
    <w:rsid w:val="00AA386D"/>
    <w:rsid w:val="00AA4565"/>
    <w:rsid w:val="00AA522D"/>
    <w:rsid w:val="00AA6904"/>
    <w:rsid w:val="00AB0878"/>
    <w:rsid w:val="00AB1E6D"/>
    <w:rsid w:val="00AB243D"/>
    <w:rsid w:val="00AB3369"/>
    <w:rsid w:val="00AB524D"/>
    <w:rsid w:val="00AB6F48"/>
    <w:rsid w:val="00AC018A"/>
    <w:rsid w:val="00AC28A9"/>
    <w:rsid w:val="00AC3299"/>
    <w:rsid w:val="00AC5AB9"/>
    <w:rsid w:val="00AC6192"/>
    <w:rsid w:val="00AC65AE"/>
    <w:rsid w:val="00AC6E2D"/>
    <w:rsid w:val="00AD2170"/>
    <w:rsid w:val="00AD29B7"/>
    <w:rsid w:val="00AD3F01"/>
    <w:rsid w:val="00AD43FA"/>
    <w:rsid w:val="00AD6119"/>
    <w:rsid w:val="00AD73E8"/>
    <w:rsid w:val="00AE0DA0"/>
    <w:rsid w:val="00AE2084"/>
    <w:rsid w:val="00AE2FF0"/>
    <w:rsid w:val="00AE3921"/>
    <w:rsid w:val="00AE3D63"/>
    <w:rsid w:val="00AE3FCE"/>
    <w:rsid w:val="00AE789E"/>
    <w:rsid w:val="00AE78A5"/>
    <w:rsid w:val="00AF01A1"/>
    <w:rsid w:val="00AF1D54"/>
    <w:rsid w:val="00AF2B82"/>
    <w:rsid w:val="00AF42AC"/>
    <w:rsid w:val="00AF496E"/>
    <w:rsid w:val="00AF4AD4"/>
    <w:rsid w:val="00AF56D2"/>
    <w:rsid w:val="00AF73CB"/>
    <w:rsid w:val="00AF78B4"/>
    <w:rsid w:val="00B067C2"/>
    <w:rsid w:val="00B07840"/>
    <w:rsid w:val="00B105D7"/>
    <w:rsid w:val="00B1060C"/>
    <w:rsid w:val="00B1155D"/>
    <w:rsid w:val="00B1299C"/>
    <w:rsid w:val="00B12EF0"/>
    <w:rsid w:val="00B13AAC"/>
    <w:rsid w:val="00B15DE7"/>
    <w:rsid w:val="00B20443"/>
    <w:rsid w:val="00B208C6"/>
    <w:rsid w:val="00B211A5"/>
    <w:rsid w:val="00B21331"/>
    <w:rsid w:val="00B21E95"/>
    <w:rsid w:val="00B23696"/>
    <w:rsid w:val="00B24047"/>
    <w:rsid w:val="00B27AC1"/>
    <w:rsid w:val="00B3143D"/>
    <w:rsid w:val="00B31DB6"/>
    <w:rsid w:val="00B326BE"/>
    <w:rsid w:val="00B32EE1"/>
    <w:rsid w:val="00B3350F"/>
    <w:rsid w:val="00B37837"/>
    <w:rsid w:val="00B43C82"/>
    <w:rsid w:val="00B456B7"/>
    <w:rsid w:val="00B4696B"/>
    <w:rsid w:val="00B4714C"/>
    <w:rsid w:val="00B472B9"/>
    <w:rsid w:val="00B528CA"/>
    <w:rsid w:val="00B52F46"/>
    <w:rsid w:val="00B541E5"/>
    <w:rsid w:val="00B552A9"/>
    <w:rsid w:val="00B56F65"/>
    <w:rsid w:val="00B5713B"/>
    <w:rsid w:val="00B576CF"/>
    <w:rsid w:val="00B57923"/>
    <w:rsid w:val="00B60E7F"/>
    <w:rsid w:val="00B65A0D"/>
    <w:rsid w:val="00B65FE4"/>
    <w:rsid w:val="00B66C78"/>
    <w:rsid w:val="00B67589"/>
    <w:rsid w:val="00B71D70"/>
    <w:rsid w:val="00B7321B"/>
    <w:rsid w:val="00B738A1"/>
    <w:rsid w:val="00B73A90"/>
    <w:rsid w:val="00B73AB1"/>
    <w:rsid w:val="00B7662D"/>
    <w:rsid w:val="00B768FF"/>
    <w:rsid w:val="00B80193"/>
    <w:rsid w:val="00B813E5"/>
    <w:rsid w:val="00B82824"/>
    <w:rsid w:val="00B8404D"/>
    <w:rsid w:val="00B860D2"/>
    <w:rsid w:val="00B907A9"/>
    <w:rsid w:val="00B90AB3"/>
    <w:rsid w:val="00B92363"/>
    <w:rsid w:val="00B92DC1"/>
    <w:rsid w:val="00B940B0"/>
    <w:rsid w:val="00B9553F"/>
    <w:rsid w:val="00B96167"/>
    <w:rsid w:val="00B9659F"/>
    <w:rsid w:val="00B96819"/>
    <w:rsid w:val="00B97E4D"/>
    <w:rsid w:val="00BA197A"/>
    <w:rsid w:val="00BA200A"/>
    <w:rsid w:val="00BA3AE2"/>
    <w:rsid w:val="00BA4AC7"/>
    <w:rsid w:val="00BA6595"/>
    <w:rsid w:val="00BA7871"/>
    <w:rsid w:val="00BB2593"/>
    <w:rsid w:val="00BB2EDA"/>
    <w:rsid w:val="00BB31FE"/>
    <w:rsid w:val="00BB43C6"/>
    <w:rsid w:val="00BB4D56"/>
    <w:rsid w:val="00BB5D88"/>
    <w:rsid w:val="00BB6719"/>
    <w:rsid w:val="00BC105F"/>
    <w:rsid w:val="00BC1CD7"/>
    <w:rsid w:val="00BC2404"/>
    <w:rsid w:val="00BC2CBF"/>
    <w:rsid w:val="00BC5612"/>
    <w:rsid w:val="00BC5F5C"/>
    <w:rsid w:val="00BC636A"/>
    <w:rsid w:val="00BC6914"/>
    <w:rsid w:val="00BC6B40"/>
    <w:rsid w:val="00BC6B87"/>
    <w:rsid w:val="00BC7756"/>
    <w:rsid w:val="00BD3C34"/>
    <w:rsid w:val="00BD5D25"/>
    <w:rsid w:val="00BD7673"/>
    <w:rsid w:val="00BD7DA3"/>
    <w:rsid w:val="00BE23AA"/>
    <w:rsid w:val="00BE3E90"/>
    <w:rsid w:val="00BE593E"/>
    <w:rsid w:val="00BE5B74"/>
    <w:rsid w:val="00BE5EAA"/>
    <w:rsid w:val="00BE7ECA"/>
    <w:rsid w:val="00BF0911"/>
    <w:rsid w:val="00BF2004"/>
    <w:rsid w:val="00BF3BC5"/>
    <w:rsid w:val="00BF42E6"/>
    <w:rsid w:val="00BF43D8"/>
    <w:rsid w:val="00C02013"/>
    <w:rsid w:val="00C02C14"/>
    <w:rsid w:val="00C02D63"/>
    <w:rsid w:val="00C0630D"/>
    <w:rsid w:val="00C066E8"/>
    <w:rsid w:val="00C06AA9"/>
    <w:rsid w:val="00C06F87"/>
    <w:rsid w:val="00C10828"/>
    <w:rsid w:val="00C10C5F"/>
    <w:rsid w:val="00C11B3C"/>
    <w:rsid w:val="00C122A0"/>
    <w:rsid w:val="00C15C47"/>
    <w:rsid w:val="00C15E77"/>
    <w:rsid w:val="00C166D7"/>
    <w:rsid w:val="00C16F28"/>
    <w:rsid w:val="00C17A12"/>
    <w:rsid w:val="00C20E2A"/>
    <w:rsid w:val="00C213F6"/>
    <w:rsid w:val="00C22FCC"/>
    <w:rsid w:val="00C233D1"/>
    <w:rsid w:val="00C239A1"/>
    <w:rsid w:val="00C245AB"/>
    <w:rsid w:val="00C26D47"/>
    <w:rsid w:val="00C27C56"/>
    <w:rsid w:val="00C309FA"/>
    <w:rsid w:val="00C32E69"/>
    <w:rsid w:val="00C35596"/>
    <w:rsid w:val="00C35BC5"/>
    <w:rsid w:val="00C368A5"/>
    <w:rsid w:val="00C36AE7"/>
    <w:rsid w:val="00C439FE"/>
    <w:rsid w:val="00C43B98"/>
    <w:rsid w:val="00C45EB9"/>
    <w:rsid w:val="00C473AC"/>
    <w:rsid w:val="00C4741F"/>
    <w:rsid w:val="00C47477"/>
    <w:rsid w:val="00C5254C"/>
    <w:rsid w:val="00C53B35"/>
    <w:rsid w:val="00C540D6"/>
    <w:rsid w:val="00C54865"/>
    <w:rsid w:val="00C60EB5"/>
    <w:rsid w:val="00C614D2"/>
    <w:rsid w:val="00C615AA"/>
    <w:rsid w:val="00C62A66"/>
    <w:rsid w:val="00C63719"/>
    <w:rsid w:val="00C63DA8"/>
    <w:rsid w:val="00C63E6F"/>
    <w:rsid w:val="00C63FA0"/>
    <w:rsid w:val="00C6471A"/>
    <w:rsid w:val="00C65409"/>
    <w:rsid w:val="00C6724D"/>
    <w:rsid w:val="00C718D6"/>
    <w:rsid w:val="00C7258D"/>
    <w:rsid w:val="00C73A92"/>
    <w:rsid w:val="00C76ED6"/>
    <w:rsid w:val="00C80AE1"/>
    <w:rsid w:val="00C84548"/>
    <w:rsid w:val="00C8592A"/>
    <w:rsid w:val="00C86448"/>
    <w:rsid w:val="00C9350F"/>
    <w:rsid w:val="00CA0192"/>
    <w:rsid w:val="00CA09F1"/>
    <w:rsid w:val="00CA0F11"/>
    <w:rsid w:val="00CA28FF"/>
    <w:rsid w:val="00CA3C4E"/>
    <w:rsid w:val="00CA3D7C"/>
    <w:rsid w:val="00CA3FC4"/>
    <w:rsid w:val="00CA4493"/>
    <w:rsid w:val="00CA49C0"/>
    <w:rsid w:val="00CA5031"/>
    <w:rsid w:val="00CA7F49"/>
    <w:rsid w:val="00CB2477"/>
    <w:rsid w:val="00CB2567"/>
    <w:rsid w:val="00CB2720"/>
    <w:rsid w:val="00CB6339"/>
    <w:rsid w:val="00CB7735"/>
    <w:rsid w:val="00CC13B7"/>
    <w:rsid w:val="00CC1529"/>
    <w:rsid w:val="00CC15EF"/>
    <w:rsid w:val="00CC2C22"/>
    <w:rsid w:val="00CC3345"/>
    <w:rsid w:val="00CC3D52"/>
    <w:rsid w:val="00CC7339"/>
    <w:rsid w:val="00CC7DA0"/>
    <w:rsid w:val="00CD0F77"/>
    <w:rsid w:val="00CD1292"/>
    <w:rsid w:val="00CD2AC8"/>
    <w:rsid w:val="00CD73C1"/>
    <w:rsid w:val="00CE05D9"/>
    <w:rsid w:val="00CE0D2D"/>
    <w:rsid w:val="00CE10DB"/>
    <w:rsid w:val="00CE1343"/>
    <w:rsid w:val="00CE1479"/>
    <w:rsid w:val="00CE2446"/>
    <w:rsid w:val="00CE2FAD"/>
    <w:rsid w:val="00CE5A41"/>
    <w:rsid w:val="00CE690D"/>
    <w:rsid w:val="00CE7DAF"/>
    <w:rsid w:val="00CF0C1E"/>
    <w:rsid w:val="00CF142D"/>
    <w:rsid w:val="00CF1BD0"/>
    <w:rsid w:val="00CF236B"/>
    <w:rsid w:val="00CF2374"/>
    <w:rsid w:val="00CF2AA8"/>
    <w:rsid w:val="00CF47D8"/>
    <w:rsid w:val="00CF4A3D"/>
    <w:rsid w:val="00CF5D30"/>
    <w:rsid w:val="00CF6940"/>
    <w:rsid w:val="00CF75C8"/>
    <w:rsid w:val="00D06B49"/>
    <w:rsid w:val="00D07F17"/>
    <w:rsid w:val="00D11B12"/>
    <w:rsid w:val="00D12DB7"/>
    <w:rsid w:val="00D13A01"/>
    <w:rsid w:val="00D15EE9"/>
    <w:rsid w:val="00D21811"/>
    <w:rsid w:val="00D22224"/>
    <w:rsid w:val="00D24F5A"/>
    <w:rsid w:val="00D25F7D"/>
    <w:rsid w:val="00D301E0"/>
    <w:rsid w:val="00D33B2B"/>
    <w:rsid w:val="00D351ED"/>
    <w:rsid w:val="00D352B7"/>
    <w:rsid w:val="00D35C91"/>
    <w:rsid w:val="00D35E54"/>
    <w:rsid w:val="00D405BE"/>
    <w:rsid w:val="00D409CB"/>
    <w:rsid w:val="00D414D9"/>
    <w:rsid w:val="00D41CDE"/>
    <w:rsid w:val="00D41E82"/>
    <w:rsid w:val="00D45017"/>
    <w:rsid w:val="00D4543D"/>
    <w:rsid w:val="00D45A31"/>
    <w:rsid w:val="00D46ED4"/>
    <w:rsid w:val="00D47A45"/>
    <w:rsid w:val="00D47A97"/>
    <w:rsid w:val="00D47C91"/>
    <w:rsid w:val="00D50135"/>
    <w:rsid w:val="00D507BB"/>
    <w:rsid w:val="00D51C7B"/>
    <w:rsid w:val="00D52D49"/>
    <w:rsid w:val="00D5347A"/>
    <w:rsid w:val="00D54509"/>
    <w:rsid w:val="00D577FC"/>
    <w:rsid w:val="00D57826"/>
    <w:rsid w:val="00D616D0"/>
    <w:rsid w:val="00D623A6"/>
    <w:rsid w:val="00D62A7F"/>
    <w:rsid w:val="00D62AB5"/>
    <w:rsid w:val="00D64F82"/>
    <w:rsid w:val="00D65365"/>
    <w:rsid w:val="00D65882"/>
    <w:rsid w:val="00D65A01"/>
    <w:rsid w:val="00D65B0B"/>
    <w:rsid w:val="00D65F7B"/>
    <w:rsid w:val="00D66C4A"/>
    <w:rsid w:val="00D7046E"/>
    <w:rsid w:val="00D71286"/>
    <w:rsid w:val="00D72C1C"/>
    <w:rsid w:val="00D73568"/>
    <w:rsid w:val="00D73CD5"/>
    <w:rsid w:val="00D73F0F"/>
    <w:rsid w:val="00D74D8F"/>
    <w:rsid w:val="00D76310"/>
    <w:rsid w:val="00D851A9"/>
    <w:rsid w:val="00D851B2"/>
    <w:rsid w:val="00D852E7"/>
    <w:rsid w:val="00D85C67"/>
    <w:rsid w:val="00D863C2"/>
    <w:rsid w:val="00D8782C"/>
    <w:rsid w:val="00D87F53"/>
    <w:rsid w:val="00D905B7"/>
    <w:rsid w:val="00D90C66"/>
    <w:rsid w:val="00D90EA6"/>
    <w:rsid w:val="00D91B3E"/>
    <w:rsid w:val="00D92B4E"/>
    <w:rsid w:val="00D92E91"/>
    <w:rsid w:val="00D9374F"/>
    <w:rsid w:val="00D95F6B"/>
    <w:rsid w:val="00D966ED"/>
    <w:rsid w:val="00D97F2E"/>
    <w:rsid w:val="00DA0CCB"/>
    <w:rsid w:val="00DA1673"/>
    <w:rsid w:val="00DA282A"/>
    <w:rsid w:val="00DA2990"/>
    <w:rsid w:val="00DA3076"/>
    <w:rsid w:val="00DA31FB"/>
    <w:rsid w:val="00DA3754"/>
    <w:rsid w:val="00DA3C6F"/>
    <w:rsid w:val="00DA6D9E"/>
    <w:rsid w:val="00DB16CB"/>
    <w:rsid w:val="00DB364A"/>
    <w:rsid w:val="00DB4181"/>
    <w:rsid w:val="00DC1068"/>
    <w:rsid w:val="00DC1D7E"/>
    <w:rsid w:val="00DC5F63"/>
    <w:rsid w:val="00DC6082"/>
    <w:rsid w:val="00DC658A"/>
    <w:rsid w:val="00DD157A"/>
    <w:rsid w:val="00DD1825"/>
    <w:rsid w:val="00DD18AA"/>
    <w:rsid w:val="00DD268F"/>
    <w:rsid w:val="00DD3734"/>
    <w:rsid w:val="00DD3A8F"/>
    <w:rsid w:val="00DD3CB7"/>
    <w:rsid w:val="00DD4B37"/>
    <w:rsid w:val="00DD4BA9"/>
    <w:rsid w:val="00DD52AB"/>
    <w:rsid w:val="00DD704E"/>
    <w:rsid w:val="00DD7688"/>
    <w:rsid w:val="00DD7A92"/>
    <w:rsid w:val="00DE09B9"/>
    <w:rsid w:val="00DE4527"/>
    <w:rsid w:val="00DE5042"/>
    <w:rsid w:val="00DE7A55"/>
    <w:rsid w:val="00DF1D2F"/>
    <w:rsid w:val="00DF2938"/>
    <w:rsid w:val="00DF2B03"/>
    <w:rsid w:val="00DF3962"/>
    <w:rsid w:val="00DF3C6C"/>
    <w:rsid w:val="00DF64FC"/>
    <w:rsid w:val="00E00470"/>
    <w:rsid w:val="00E00DDA"/>
    <w:rsid w:val="00E01A53"/>
    <w:rsid w:val="00E035EC"/>
    <w:rsid w:val="00E04DB1"/>
    <w:rsid w:val="00E0600C"/>
    <w:rsid w:val="00E06217"/>
    <w:rsid w:val="00E07208"/>
    <w:rsid w:val="00E077D9"/>
    <w:rsid w:val="00E10BE9"/>
    <w:rsid w:val="00E1175D"/>
    <w:rsid w:val="00E12339"/>
    <w:rsid w:val="00E12722"/>
    <w:rsid w:val="00E128FD"/>
    <w:rsid w:val="00E130F7"/>
    <w:rsid w:val="00E13113"/>
    <w:rsid w:val="00E14907"/>
    <w:rsid w:val="00E15223"/>
    <w:rsid w:val="00E164B3"/>
    <w:rsid w:val="00E16E7C"/>
    <w:rsid w:val="00E214FD"/>
    <w:rsid w:val="00E2173E"/>
    <w:rsid w:val="00E23A95"/>
    <w:rsid w:val="00E26E9D"/>
    <w:rsid w:val="00E31128"/>
    <w:rsid w:val="00E31D80"/>
    <w:rsid w:val="00E3228D"/>
    <w:rsid w:val="00E32730"/>
    <w:rsid w:val="00E329BD"/>
    <w:rsid w:val="00E33C79"/>
    <w:rsid w:val="00E33D17"/>
    <w:rsid w:val="00E343A5"/>
    <w:rsid w:val="00E3613B"/>
    <w:rsid w:val="00E37711"/>
    <w:rsid w:val="00E37ADD"/>
    <w:rsid w:val="00E400AF"/>
    <w:rsid w:val="00E4205C"/>
    <w:rsid w:val="00E43A24"/>
    <w:rsid w:val="00E43D2B"/>
    <w:rsid w:val="00E45768"/>
    <w:rsid w:val="00E45F25"/>
    <w:rsid w:val="00E460E1"/>
    <w:rsid w:val="00E46261"/>
    <w:rsid w:val="00E4688C"/>
    <w:rsid w:val="00E47101"/>
    <w:rsid w:val="00E47DDE"/>
    <w:rsid w:val="00E505AB"/>
    <w:rsid w:val="00E52742"/>
    <w:rsid w:val="00E53F37"/>
    <w:rsid w:val="00E5447D"/>
    <w:rsid w:val="00E550B3"/>
    <w:rsid w:val="00E55A3D"/>
    <w:rsid w:val="00E562BD"/>
    <w:rsid w:val="00E603A6"/>
    <w:rsid w:val="00E61AD7"/>
    <w:rsid w:val="00E63948"/>
    <w:rsid w:val="00E63C45"/>
    <w:rsid w:val="00E63E5F"/>
    <w:rsid w:val="00E64CAA"/>
    <w:rsid w:val="00E65330"/>
    <w:rsid w:val="00E6632E"/>
    <w:rsid w:val="00E66E1C"/>
    <w:rsid w:val="00E674F0"/>
    <w:rsid w:val="00E67777"/>
    <w:rsid w:val="00E67A13"/>
    <w:rsid w:val="00E70AB8"/>
    <w:rsid w:val="00E7406B"/>
    <w:rsid w:val="00E76FA7"/>
    <w:rsid w:val="00E8238D"/>
    <w:rsid w:val="00E8363E"/>
    <w:rsid w:val="00E84E31"/>
    <w:rsid w:val="00E852C2"/>
    <w:rsid w:val="00E87379"/>
    <w:rsid w:val="00E87412"/>
    <w:rsid w:val="00E9134F"/>
    <w:rsid w:val="00E91A6D"/>
    <w:rsid w:val="00E91FCF"/>
    <w:rsid w:val="00E9210A"/>
    <w:rsid w:val="00E96697"/>
    <w:rsid w:val="00E97370"/>
    <w:rsid w:val="00E97A10"/>
    <w:rsid w:val="00E97C70"/>
    <w:rsid w:val="00EA0BBF"/>
    <w:rsid w:val="00EA0E40"/>
    <w:rsid w:val="00EA3078"/>
    <w:rsid w:val="00EA33C4"/>
    <w:rsid w:val="00EA35A4"/>
    <w:rsid w:val="00EA39C2"/>
    <w:rsid w:val="00EA4478"/>
    <w:rsid w:val="00EA4B31"/>
    <w:rsid w:val="00EA67D8"/>
    <w:rsid w:val="00EA7464"/>
    <w:rsid w:val="00EB0ABD"/>
    <w:rsid w:val="00EB0D8D"/>
    <w:rsid w:val="00EB13D3"/>
    <w:rsid w:val="00EB1F6B"/>
    <w:rsid w:val="00EB310D"/>
    <w:rsid w:val="00EB476F"/>
    <w:rsid w:val="00EB5523"/>
    <w:rsid w:val="00EB5C8F"/>
    <w:rsid w:val="00EC0266"/>
    <w:rsid w:val="00EC02BC"/>
    <w:rsid w:val="00EC20A1"/>
    <w:rsid w:val="00EC24F1"/>
    <w:rsid w:val="00EC2A45"/>
    <w:rsid w:val="00EC3E0A"/>
    <w:rsid w:val="00EC7A14"/>
    <w:rsid w:val="00ED0CCF"/>
    <w:rsid w:val="00ED17B8"/>
    <w:rsid w:val="00ED18EC"/>
    <w:rsid w:val="00ED5614"/>
    <w:rsid w:val="00ED5F53"/>
    <w:rsid w:val="00ED7108"/>
    <w:rsid w:val="00EE048A"/>
    <w:rsid w:val="00EE2447"/>
    <w:rsid w:val="00EE37DD"/>
    <w:rsid w:val="00EE4227"/>
    <w:rsid w:val="00EE4A0A"/>
    <w:rsid w:val="00EE562C"/>
    <w:rsid w:val="00EE7231"/>
    <w:rsid w:val="00EF257A"/>
    <w:rsid w:val="00EF5EC9"/>
    <w:rsid w:val="00F000D4"/>
    <w:rsid w:val="00F00717"/>
    <w:rsid w:val="00F00793"/>
    <w:rsid w:val="00F00DC8"/>
    <w:rsid w:val="00F025DB"/>
    <w:rsid w:val="00F103BF"/>
    <w:rsid w:val="00F11DDC"/>
    <w:rsid w:val="00F11F1A"/>
    <w:rsid w:val="00F120EE"/>
    <w:rsid w:val="00F122D9"/>
    <w:rsid w:val="00F142BF"/>
    <w:rsid w:val="00F14E89"/>
    <w:rsid w:val="00F1508C"/>
    <w:rsid w:val="00F15676"/>
    <w:rsid w:val="00F16BD4"/>
    <w:rsid w:val="00F16E7D"/>
    <w:rsid w:val="00F20DD4"/>
    <w:rsid w:val="00F22CD6"/>
    <w:rsid w:val="00F231A7"/>
    <w:rsid w:val="00F25209"/>
    <w:rsid w:val="00F25A5A"/>
    <w:rsid w:val="00F27B42"/>
    <w:rsid w:val="00F27DB3"/>
    <w:rsid w:val="00F31054"/>
    <w:rsid w:val="00F3133F"/>
    <w:rsid w:val="00F31BAB"/>
    <w:rsid w:val="00F3224E"/>
    <w:rsid w:val="00F325C6"/>
    <w:rsid w:val="00F33A65"/>
    <w:rsid w:val="00F36BEE"/>
    <w:rsid w:val="00F411CF"/>
    <w:rsid w:val="00F4260F"/>
    <w:rsid w:val="00F42C47"/>
    <w:rsid w:val="00F4331C"/>
    <w:rsid w:val="00F46563"/>
    <w:rsid w:val="00F47BCD"/>
    <w:rsid w:val="00F50489"/>
    <w:rsid w:val="00F507DF"/>
    <w:rsid w:val="00F52F72"/>
    <w:rsid w:val="00F53C49"/>
    <w:rsid w:val="00F53C97"/>
    <w:rsid w:val="00F53E2F"/>
    <w:rsid w:val="00F5412D"/>
    <w:rsid w:val="00F55784"/>
    <w:rsid w:val="00F56468"/>
    <w:rsid w:val="00F5768E"/>
    <w:rsid w:val="00F579E2"/>
    <w:rsid w:val="00F60446"/>
    <w:rsid w:val="00F60CD1"/>
    <w:rsid w:val="00F6157A"/>
    <w:rsid w:val="00F6181E"/>
    <w:rsid w:val="00F61C09"/>
    <w:rsid w:val="00F66480"/>
    <w:rsid w:val="00F66A5C"/>
    <w:rsid w:val="00F67203"/>
    <w:rsid w:val="00F7022E"/>
    <w:rsid w:val="00F70C8B"/>
    <w:rsid w:val="00F73E9D"/>
    <w:rsid w:val="00F75323"/>
    <w:rsid w:val="00F75825"/>
    <w:rsid w:val="00F75906"/>
    <w:rsid w:val="00F805E1"/>
    <w:rsid w:val="00F814D9"/>
    <w:rsid w:val="00F81C1D"/>
    <w:rsid w:val="00F8204E"/>
    <w:rsid w:val="00F83FB4"/>
    <w:rsid w:val="00F84657"/>
    <w:rsid w:val="00F846A5"/>
    <w:rsid w:val="00F85436"/>
    <w:rsid w:val="00F85625"/>
    <w:rsid w:val="00F86767"/>
    <w:rsid w:val="00F86B9A"/>
    <w:rsid w:val="00F91447"/>
    <w:rsid w:val="00F9147B"/>
    <w:rsid w:val="00F923FA"/>
    <w:rsid w:val="00F92A14"/>
    <w:rsid w:val="00F92D73"/>
    <w:rsid w:val="00F93D43"/>
    <w:rsid w:val="00F940BE"/>
    <w:rsid w:val="00F944D0"/>
    <w:rsid w:val="00F964BD"/>
    <w:rsid w:val="00FA0128"/>
    <w:rsid w:val="00FA0A2B"/>
    <w:rsid w:val="00FA17EF"/>
    <w:rsid w:val="00FA45B5"/>
    <w:rsid w:val="00FA77DD"/>
    <w:rsid w:val="00FB1346"/>
    <w:rsid w:val="00FB21CA"/>
    <w:rsid w:val="00FB3669"/>
    <w:rsid w:val="00FB417A"/>
    <w:rsid w:val="00FB52AD"/>
    <w:rsid w:val="00FB5966"/>
    <w:rsid w:val="00FB5D98"/>
    <w:rsid w:val="00FB6145"/>
    <w:rsid w:val="00FB6879"/>
    <w:rsid w:val="00FB6ED3"/>
    <w:rsid w:val="00FB6FCA"/>
    <w:rsid w:val="00FB7CF6"/>
    <w:rsid w:val="00FC03E7"/>
    <w:rsid w:val="00FC1170"/>
    <w:rsid w:val="00FC12E8"/>
    <w:rsid w:val="00FC24F4"/>
    <w:rsid w:val="00FC31C8"/>
    <w:rsid w:val="00FC4200"/>
    <w:rsid w:val="00FC4336"/>
    <w:rsid w:val="00FC4520"/>
    <w:rsid w:val="00FC5349"/>
    <w:rsid w:val="00FD2363"/>
    <w:rsid w:val="00FD26C0"/>
    <w:rsid w:val="00FD4486"/>
    <w:rsid w:val="00FD4BBD"/>
    <w:rsid w:val="00FD52EF"/>
    <w:rsid w:val="00FD53FB"/>
    <w:rsid w:val="00FD65EE"/>
    <w:rsid w:val="00FD6ABA"/>
    <w:rsid w:val="00FD711E"/>
    <w:rsid w:val="00FE340A"/>
    <w:rsid w:val="00FE34A3"/>
    <w:rsid w:val="00FE4E03"/>
    <w:rsid w:val="00FE4FA8"/>
    <w:rsid w:val="00FE6227"/>
    <w:rsid w:val="00FE6DF3"/>
    <w:rsid w:val="00FF2E1B"/>
    <w:rsid w:val="00FF5DDA"/>
    <w:rsid w:val="00FF6046"/>
    <w:rsid w:val="013A11F7"/>
    <w:rsid w:val="0225403E"/>
    <w:rsid w:val="02395530"/>
    <w:rsid w:val="03B2727A"/>
    <w:rsid w:val="0455A02A"/>
    <w:rsid w:val="04C01DCA"/>
    <w:rsid w:val="04FF5B77"/>
    <w:rsid w:val="056617D2"/>
    <w:rsid w:val="067AD804"/>
    <w:rsid w:val="07901B70"/>
    <w:rsid w:val="07EC16C5"/>
    <w:rsid w:val="081E9BDA"/>
    <w:rsid w:val="09C56975"/>
    <w:rsid w:val="0A93E76A"/>
    <w:rsid w:val="0B7DF66F"/>
    <w:rsid w:val="0D6C20CA"/>
    <w:rsid w:val="0F3060CA"/>
    <w:rsid w:val="0FBAC87F"/>
    <w:rsid w:val="1163E7DE"/>
    <w:rsid w:val="11C85BFE"/>
    <w:rsid w:val="13D1084F"/>
    <w:rsid w:val="142F2580"/>
    <w:rsid w:val="1547D15E"/>
    <w:rsid w:val="16306740"/>
    <w:rsid w:val="163658AC"/>
    <w:rsid w:val="16E05DEB"/>
    <w:rsid w:val="17AA0878"/>
    <w:rsid w:val="195CB039"/>
    <w:rsid w:val="1A7D9A4A"/>
    <w:rsid w:val="1AFBDAB2"/>
    <w:rsid w:val="1C590BC6"/>
    <w:rsid w:val="1CEB8D54"/>
    <w:rsid w:val="2119803C"/>
    <w:rsid w:val="21CE0E3F"/>
    <w:rsid w:val="23423CBD"/>
    <w:rsid w:val="23FD2B2D"/>
    <w:rsid w:val="24D57BF6"/>
    <w:rsid w:val="26CDCB10"/>
    <w:rsid w:val="27A1C251"/>
    <w:rsid w:val="27DD70D5"/>
    <w:rsid w:val="287B68C4"/>
    <w:rsid w:val="2A9C6025"/>
    <w:rsid w:val="2AB65D04"/>
    <w:rsid w:val="2AB68DA4"/>
    <w:rsid w:val="2C13A247"/>
    <w:rsid w:val="2E379A1E"/>
    <w:rsid w:val="2E4E72E0"/>
    <w:rsid w:val="2E648AA4"/>
    <w:rsid w:val="2F07B38A"/>
    <w:rsid w:val="2FE0635E"/>
    <w:rsid w:val="30BA4EEB"/>
    <w:rsid w:val="30E877DD"/>
    <w:rsid w:val="338A0EE9"/>
    <w:rsid w:val="3473F319"/>
    <w:rsid w:val="354B2217"/>
    <w:rsid w:val="36BC5B29"/>
    <w:rsid w:val="3846F09A"/>
    <w:rsid w:val="3B2C82FC"/>
    <w:rsid w:val="3BCDE02F"/>
    <w:rsid w:val="3C10390D"/>
    <w:rsid w:val="3C235B25"/>
    <w:rsid w:val="3C72C3BD"/>
    <w:rsid w:val="3CC72DB3"/>
    <w:rsid w:val="3F356557"/>
    <w:rsid w:val="41D3C3D9"/>
    <w:rsid w:val="41D90CE4"/>
    <w:rsid w:val="42F20FC0"/>
    <w:rsid w:val="43CF6CDD"/>
    <w:rsid w:val="4425990A"/>
    <w:rsid w:val="45745DCE"/>
    <w:rsid w:val="481AEC3F"/>
    <w:rsid w:val="48CC4CF5"/>
    <w:rsid w:val="4D2E1AC4"/>
    <w:rsid w:val="4E1C04AB"/>
    <w:rsid w:val="4EF0C189"/>
    <w:rsid w:val="4F4506BB"/>
    <w:rsid w:val="4F9A4363"/>
    <w:rsid w:val="4FFD0207"/>
    <w:rsid w:val="508F08F0"/>
    <w:rsid w:val="50DC11BF"/>
    <w:rsid w:val="5109DD8E"/>
    <w:rsid w:val="53A02BCB"/>
    <w:rsid w:val="541F2CE5"/>
    <w:rsid w:val="54D58B95"/>
    <w:rsid w:val="55D65A52"/>
    <w:rsid w:val="563DF127"/>
    <w:rsid w:val="564BF11F"/>
    <w:rsid w:val="567EF72B"/>
    <w:rsid w:val="5732F681"/>
    <w:rsid w:val="59810CD9"/>
    <w:rsid w:val="5A2AF02D"/>
    <w:rsid w:val="5A452DCF"/>
    <w:rsid w:val="5A7254AA"/>
    <w:rsid w:val="5A99E957"/>
    <w:rsid w:val="5B53973E"/>
    <w:rsid w:val="5D055396"/>
    <w:rsid w:val="5DFEC66C"/>
    <w:rsid w:val="5EDDCBE3"/>
    <w:rsid w:val="5FF23D69"/>
    <w:rsid w:val="604637F6"/>
    <w:rsid w:val="60D8D1F7"/>
    <w:rsid w:val="615320F9"/>
    <w:rsid w:val="61EDC0AD"/>
    <w:rsid w:val="62AF0811"/>
    <w:rsid w:val="631E095E"/>
    <w:rsid w:val="6397276E"/>
    <w:rsid w:val="64A0F129"/>
    <w:rsid w:val="64DA0EFF"/>
    <w:rsid w:val="679AAFAB"/>
    <w:rsid w:val="69840E1E"/>
    <w:rsid w:val="69D546A4"/>
    <w:rsid w:val="6A09934A"/>
    <w:rsid w:val="6AFABCE2"/>
    <w:rsid w:val="6B1FD520"/>
    <w:rsid w:val="6B35CC8E"/>
    <w:rsid w:val="6BAC9180"/>
    <w:rsid w:val="6DE69967"/>
    <w:rsid w:val="6E06C763"/>
    <w:rsid w:val="6EEE7804"/>
    <w:rsid w:val="6FD53EC4"/>
    <w:rsid w:val="70A30FB2"/>
    <w:rsid w:val="70BBB342"/>
    <w:rsid w:val="73D933A2"/>
    <w:rsid w:val="743F84C8"/>
    <w:rsid w:val="747181BF"/>
    <w:rsid w:val="75266BAC"/>
    <w:rsid w:val="7530575F"/>
    <w:rsid w:val="757BA153"/>
    <w:rsid w:val="75DB4228"/>
    <w:rsid w:val="76094EE0"/>
    <w:rsid w:val="762B3619"/>
    <w:rsid w:val="7680D1FC"/>
    <w:rsid w:val="77623354"/>
    <w:rsid w:val="7937D411"/>
    <w:rsid w:val="7AF14DC2"/>
    <w:rsid w:val="7B721B93"/>
    <w:rsid w:val="7CE550A4"/>
    <w:rsid w:val="7D8DEF0F"/>
    <w:rsid w:val="7DE5A66A"/>
    <w:rsid w:val="7E137A35"/>
    <w:rsid w:val="7EACE36D"/>
    <w:rsid w:val="7EE4186F"/>
    <w:rsid w:val="7F39355D"/>
    <w:rsid w:val="7FDECB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F351"/>
  <w15:docId w15:val="{DFC1B10F-7B9C-4F9A-9F30-C0420078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9" w:lineRule="auto"/>
      <w:ind w:left="10" w:right="3"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0"/>
      <w:ind w:right="5"/>
      <w:jc w:val="center"/>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7" w:line="249" w:lineRule="auto"/>
      <w:ind w:left="10" w:right="1" w:hanging="10"/>
      <w:jc w:val="both"/>
      <w:outlineLvl w:val="1"/>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32"/>
    </w:r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rFonts w:ascii="Times New Roman" w:eastAsia="Times New Roman" w:hAnsi="Times New Roman" w:cs="Times New Roman"/>
      <w:color w:val="000000"/>
      <w:sz w:val="20"/>
      <w:szCs w:val="20"/>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394142"/>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semiHidden/>
    <w:unhideWhenUsed/>
    <w:rsid w:val="000617AF"/>
    <w:pPr>
      <w:tabs>
        <w:tab w:val="center" w:pos="4536"/>
        <w:tab w:val="right" w:pos="9072"/>
      </w:tabs>
      <w:spacing w:after="0" w:line="240" w:lineRule="auto"/>
    </w:pPr>
  </w:style>
  <w:style w:type="character" w:customStyle="1" w:styleId="PisMrk">
    <w:name w:val="Päis Märk"/>
    <w:basedOn w:val="Liguvaikefont"/>
    <w:link w:val="Pis"/>
    <w:uiPriority w:val="99"/>
    <w:semiHidden/>
    <w:rsid w:val="000617AF"/>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0617AF"/>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0617AF"/>
    <w:rPr>
      <w:rFonts w:ascii="Times New Roman" w:eastAsia="Times New Roman" w:hAnsi="Times New Roman" w:cs="Times New Roman"/>
      <w:color w:val="000000"/>
      <w:sz w:val="24"/>
    </w:rPr>
  </w:style>
  <w:style w:type="paragraph" w:styleId="Loendilik">
    <w:name w:val="List Paragraph"/>
    <w:basedOn w:val="Normaallaad"/>
    <w:uiPriority w:val="34"/>
    <w:qFormat/>
    <w:rsid w:val="002E0A64"/>
    <w:pPr>
      <w:ind w:left="720"/>
      <w:contextualSpacing/>
    </w:pPr>
  </w:style>
  <w:style w:type="paragraph" w:styleId="Kommentaariteema">
    <w:name w:val="annotation subject"/>
    <w:basedOn w:val="Kommentaaritekst"/>
    <w:next w:val="Kommentaaritekst"/>
    <w:link w:val="KommentaariteemaMrk"/>
    <w:uiPriority w:val="99"/>
    <w:semiHidden/>
    <w:unhideWhenUsed/>
    <w:rsid w:val="002559CC"/>
    <w:rPr>
      <w:b/>
      <w:bCs/>
    </w:rPr>
  </w:style>
  <w:style w:type="character" w:customStyle="1" w:styleId="KommentaariteemaMrk">
    <w:name w:val="Kommentaari teema Märk"/>
    <w:basedOn w:val="KommentaaritekstMrk"/>
    <w:link w:val="Kommentaariteema"/>
    <w:uiPriority w:val="99"/>
    <w:semiHidden/>
    <w:rsid w:val="002559CC"/>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90159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01591"/>
    <w:rPr>
      <w:rFonts w:ascii="Segoe UI" w:eastAsia="Times New Roman" w:hAnsi="Segoe UI" w:cs="Segoe UI"/>
      <w:color w:val="000000"/>
      <w:sz w:val="18"/>
      <w:szCs w:val="18"/>
    </w:rPr>
  </w:style>
  <w:style w:type="character" w:customStyle="1" w:styleId="ui-provider">
    <w:name w:val="ui-provider"/>
    <w:basedOn w:val="Liguvaikefont"/>
    <w:rsid w:val="0028121C"/>
  </w:style>
  <w:style w:type="character" w:styleId="Tugev">
    <w:name w:val="Strong"/>
    <w:basedOn w:val="Liguvaikefont"/>
    <w:uiPriority w:val="22"/>
    <w:qFormat/>
    <w:rsid w:val="00765E94"/>
    <w:rPr>
      <w:b/>
      <w:bCs/>
    </w:rPr>
  </w:style>
  <w:style w:type="character" w:styleId="Hperlink">
    <w:name w:val="Hyperlink"/>
    <w:basedOn w:val="Liguvaikefont"/>
    <w:uiPriority w:val="99"/>
    <w:unhideWhenUsed/>
    <w:rsid w:val="00F3133F"/>
    <w:rPr>
      <w:color w:val="0000FF"/>
      <w:u w:val="single"/>
    </w:rPr>
  </w:style>
  <w:style w:type="character" w:styleId="Lahendamatamainimine">
    <w:name w:val="Unresolved Mention"/>
    <w:basedOn w:val="Liguvaikefont"/>
    <w:uiPriority w:val="99"/>
    <w:semiHidden/>
    <w:unhideWhenUsed/>
    <w:rsid w:val="00846350"/>
    <w:rPr>
      <w:color w:val="605E5C"/>
      <w:shd w:val="clear" w:color="auto" w:fill="E1DFDD"/>
    </w:rPr>
  </w:style>
  <w:style w:type="character" w:customStyle="1" w:styleId="normaltextrun">
    <w:name w:val="normaltextrun"/>
    <w:basedOn w:val="Liguvaikefont"/>
    <w:rsid w:val="00AA4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066595">
      <w:bodyDiv w:val="1"/>
      <w:marLeft w:val="0"/>
      <w:marRight w:val="0"/>
      <w:marTop w:val="0"/>
      <w:marBottom w:val="0"/>
      <w:divBdr>
        <w:top w:val="none" w:sz="0" w:space="0" w:color="auto"/>
        <w:left w:val="none" w:sz="0" w:space="0" w:color="auto"/>
        <w:bottom w:val="none" w:sz="0" w:space="0" w:color="auto"/>
        <w:right w:val="none" w:sz="0" w:space="0" w:color="auto"/>
      </w:divBdr>
      <w:divsChild>
        <w:div w:id="269163193">
          <w:marLeft w:val="0"/>
          <w:marRight w:val="0"/>
          <w:marTop w:val="0"/>
          <w:marBottom w:val="0"/>
          <w:divBdr>
            <w:top w:val="none" w:sz="0" w:space="0" w:color="auto"/>
            <w:left w:val="none" w:sz="0" w:space="0" w:color="auto"/>
            <w:bottom w:val="none" w:sz="0" w:space="0" w:color="auto"/>
            <w:right w:val="none" w:sz="0" w:space="0" w:color="auto"/>
          </w:divBdr>
        </w:div>
        <w:div w:id="748699697">
          <w:marLeft w:val="0"/>
          <w:marRight w:val="0"/>
          <w:marTop w:val="0"/>
          <w:marBottom w:val="0"/>
          <w:divBdr>
            <w:top w:val="none" w:sz="0" w:space="0" w:color="auto"/>
            <w:left w:val="none" w:sz="0" w:space="0" w:color="auto"/>
            <w:bottom w:val="none" w:sz="0" w:space="0" w:color="auto"/>
            <w:right w:val="none" w:sz="0" w:space="0" w:color="auto"/>
          </w:divBdr>
        </w:div>
        <w:div w:id="1726176676">
          <w:marLeft w:val="0"/>
          <w:marRight w:val="0"/>
          <w:marTop w:val="0"/>
          <w:marBottom w:val="0"/>
          <w:divBdr>
            <w:top w:val="none" w:sz="0" w:space="0" w:color="auto"/>
            <w:left w:val="none" w:sz="0" w:space="0" w:color="auto"/>
            <w:bottom w:val="none" w:sz="0" w:space="0" w:color="auto"/>
            <w:right w:val="none" w:sz="0" w:space="0" w:color="auto"/>
          </w:divBdr>
        </w:div>
      </w:divsChild>
    </w:div>
    <w:div w:id="9779550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HXU5DPSK444F-947444548-25057</_dlc_DocId>
    <_dlc_DocIdUrl xmlns="aff8a95a-bdca-4bd1-9f28-df5ebd643b89">
      <Url>https://kontor.rik.ee/sm/_layouts/15/DocIdRedir.aspx?ID=HXU5DPSK444F-947444548-25057</Url>
      <Description>HXU5DPSK444F-947444548-25057</Description>
    </_dlc_DocIdUrl>
    <Lisainfo xmlns="0c0c7f0a-cfff-4da3-bf4b-351368c4d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7078A-D4E8-489B-B5E3-7E35971A4AD6}">
  <ds:schemaRefs>
    <ds:schemaRef ds:uri="http://schemas.microsoft.com/office/2006/metadata/properties"/>
    <ds:schemaRef ds:uri="http://schemas.microsoft.com/office/infopath/2007/PartnerControls"/>
    <ds:schemaRef ds:uri="aff8a95a-bdca-4bd1-9f28-df5ebd643b89"/>
    <ds:schemaRef ds:uri="0c0c7f0a-cfff-4da3-bf4b-351368c4d1a1"/>
  </ds:schemaRefs>
</ds:datastoreItem>
</file>

<file path=customXml/itemProps2.xml><?xml version="1.0" encoding="utf-8"?>
<ds:datastoreItem xmlns:ds="http://schemas.openxmlformats.org/officeDocument/2006/customXml" ds:itemID="{F3856E41-5FB6-4748-AE18-7972EDA4E8A1}">
  <ds:schemaRefs>
    <ds:schemaRef ds:uri="http://schemas.microsoft.com/sharepoint/v3/contenttype/forms"/>
  </ds:schemaRefs>
</ds:datastoreItem>
</file>

<file path=customXml/itemProps3.xml><?xml version="1.0" encoding="utf-8"?>
<ds:datastoreItem xmlns:ds="http://schemas.openxmlformats.org/officeDocument/2006/customXml" ds:itemID="{EBB74028-4090-4E1B-8DB0-B07AF138B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E509F1-A5C9-48CF-A6C2-2C0A1E9444C6}">
  <ds:schemaRefs>
    <ds:schemaRef ds:uri="http://schemas.microsoft.com/sharepoint/events"/>
  </ds:schemaRefs>
</ds:datastoreItem>
</file>

<file path=customXml/itemProps5.xml><?xml version="1.0" encoding="utf-8"?>
<ds:datastoreItem xmlns:ds="http://schemas.openxmlformats.org/officeDocument/2006/customXml" ds:itemID="{5F07734A-4C4A-4A7A-9024-54CB5FC3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29</Pages>
  <Words>9892</Words>
  <Characters>57379</Characters>
  <Application>Microsoft Office Word</Application>
  <DocSecurity>0</DocSecurity>
  <Lines>478</Lines>
  <Paragraphs>134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Spiegel</dc:creator>
  <cp:keywords/>
  <cp:lastModifiedBy>Merike Koppel JM</cp:lastModifiedBy>
  <cp:revision>10</cp:revision>
  <dcterms:created xsi:type="dcterms:W3CDTF">2024-03-27T12:33:00Z</dcterms:created>
  <dcterms:modified xsi:type="dcterms:W3CDTF">2024-04-02T10:41:00Z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0x01010079F7799B0CFE894F884EAB1620C1FEAE</vt:lpwstr>
  </property>
  <property fmtid="{D5CDD505-2E9C-101B-9397-08002B2CF9AE}" pid="3" name="_dlc_DocIdItemGuid">
    <vt:lpwstr>42d8ab80-5fff-4152-b2bd-23dbe30b7e9e</vt:lpwstr>
  </property>
  <property fmtid="{D5CDD505-2E9C-101B-9397-08002B2CF9AE}" pid="4" name="ContentType">
    <vt:lpwstr>Dokument</vt:lpwstr>
  </property>
  <property fmtid="{D5CDD505-2E9C-101B-9397-08002B2CF9AE}" pid="5" name="Lisainfo">
    <vt:lpwstr/>
  </property>
</Properties>
</file>